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CCFCC3" w14:textId="77777777" w:rsidR="0058768A" w:rsidRDefault="0048460A" w:rsidP="0058768A">
      <w:pPr>
        <w:jc w:val="center"/>
      </w:pPr>
      <w:del w:id="0" w:author="E" w:date="2015-08-24T17:57:00Z">
        <w:r w:rsidDel="0052678D">
          <w:delText xml:space="preserve">  </w:delText>
        </w:r>
      </w:del>
    </w:p>
    <w:p w14:paraId="22097B64" w14:textId="77777777" w:rsidR="0058768A" w:rsidRDefault="0058768A" w:rsidP="0058768A">
      <w:pPr>
        <w:jc w:val="center"/>
      </w:pPr>
    </w:p>
    <w:p w14:paraId="60CF67CB" w14:textId="77777777" w:rsidR="0058768A" w:rsidRDefault="0058768A" w:rsidP="0058768A">
      <w:pPr>
        <w:jc w:val="center"/>
      </w:pPr>
    </w:p>
    <w:p w14:paraId="0FCDC6FE" w14:textId="77777777" w:rsidR="0058768A" w:rsidRDefault="0058768A" w:rsidP="0058768A">
      <w:pPr>
        <w:jc w:val="center"/>
      </w:pPr>
    </w:p>
    <w:p w14:paraId="6457B57E" w14:textId="77777777" w:rsidR="0058768A" w:rsidRDefault="0058768A" w:rsidP="0058768A">
      <w:pPr>
        <w:jc w:val="center"/>
      </w:pPr>
    </w:p>
    <w:p w14:paraId="13DA9DF5" w14:textId="77777777" w:rsidR="0058768A" w:rsidRDefault="0058768A" w:rsidP="0058768A">
      <w:pPr>
        <w:jc w:val="center"/>
      </w:pPr>
    </w:p>
    <w:p w14:paraId="44EA8B28" w14:textId="77777777" w:rsidR="0058768A" w:rsidRDefault="0058768A" w:rsidP="0058768A">
      <w:pPr>
        <w:jc w:val="center"/>
      </w:pPr>
    </w:p>
    <w:p w14:paraId="74E95E7C" w14:textId="77777777" w:rsidR="0058768A" w:rsidRDefault="0058768A" w:rsidP="0058768A">
      <w:pPr>
        <w:jc w:val="center"/>
      </w:pPr>
    </w:p>
    <w:p w14:paraId="37DABCE6" w14:textId="77777777" w:rsidR="0058768A" w:rsidRDefault="0058768A" w:rsidP="0058768A">
      <w:pPr>
        <w:jc w:val="center"/>
      </w:pPr>
    </w:p>
    <w:p w14:paraId="5D8D9526" w14:textId="77777777" w:rsidR="0058768A" w:rsidRDefault="0058768A" w:rsidP="0058768A">
      <w:pPr>
        <w:jc w:val="center"/>
      </w:pPr>
    </w:p>
    <w:p w14:paraId="1B9FCB97" w14:textId="77777777" w:rsidR="0058768A" w:rsidRDefault="0058768A" w:rsidP="0058768A">
      <w:pPr>
        <w:jc w:val="center"/>
      </w:pPr>
    </w:p>
    <w:p w14:paraId="5C523233" w14:textId="77777777" w:rsidR="00431401" w:rsidRDefault="00431401" w:rsidP="0058768A">
      <w:pPr>
        <w:jc w:val="center"/>
      </w:pPr>
      <w:r>
        <w:t xml:space="preserve">Cyber Conflict </w:t>
      </w:r>
      <w:r w:rsidR="009F0B1B">
        <w:t>a</w:t>
      </w:r>
      <w:r>
        <w:t>fter Stuxnet:</w:t>
      </w:r>
    </w:p>
    <w:p w14:paraId="585CC044" w14:textId="77777777" w:rsidR="00431401" w:rsidRDefault="00431401" w:rsidP="0058768A">
      <w:pPr>
        <w:jc w:val="center"/>
      </w:pPr>
      <w:r>
        <w:t>Essays from the Other Bank of the Rubicon</w:t>
      </w:r>
    </w:p>
    <w:p w14:paraId="7948E690" w14:textId="77777777" w:rsidR="00431401" w:rsidRDefault="00431401" w:rsidP="0058768A">
      <w:pPr>
        <w:jc w:val="center"/>
      </w:pPr>
    </w:p>
    <w:p w14:paraId="7CC217CC" w14:textId="77777777" w:rsidR="00431401" w:rsidRDefault="00431401" w:rsidP="0058768A">
      <w:pPr>
        <w:jc w:val="center"/>
      </w:pPr>
    </w:p>
    <w:p w14:paraId="3D17E61E" w14:textId="77777777" w:rsidR="00431401" w:rsidRDefault="00431401" w:rsidP="0058768A">
      <w:pPr>
        <w:jc w:val="center"/>
      </w:pPr>
    </w:p>
    <w:p w14:paraId="58E3F439" w14:textId="77777777" w:rsidR="00431401" w:rsidRDefault="00431401" w:rsidP="0058768A">
      <w:pPr>
        <w:jc w:val="center"/>
      </w:pPr>
    </w:p>
    <w:p w14:paraId="3C1D1B0E" w14:textId="77777777" w:rsidR="00431401" w:rsidRDefault="00431401" w:rsidP="0058768A">
      <w:pPr>
        <w:jc w:val="center"/>
      </w:pPr>
    </w:p>
    <w:p w14:paraId="43A3B496" w14:textId="77777777" w:rsidR="00431401" w:rsidRDefault="00431401" w:rsidP="0058768A">
      <w:pPr>
        <w:jc w:val="center"/>
      </w:pPr>
    </w:p>
    <w:p w14:paraId="7A53C9C9" w14:textId="77777777" w:rsidR="00431401" w:rsidRDefault="00431401" w:rsidP="0058768A">
      <w:pPr>
        <w:jc w:val="center"/>
      </w:pPr>
    </w:p>
    <w:p w14:paraId="7B71286A" w14:textId="77777777" w:rsidR="00431401" w:rsidRDefault="00431401" w:rsidP="0058768A">
      <w:pPr>
        <w:jc w:val="center"/>
      </w:pPr>
    </w:p>
    <w:p w14:paraId="3F286936" w14:textId="77777777" w:rsidR="00431401" w:rsidRDefault="00431401" w:rsidP="0058768A">
      <w:pPr>
        <w:jc w:val="center"/>
      </w:pPr>
      <w:r>
        <w:t>Hannah Pitts, Editor</w:t>
      </w:r>
    </w:p>
    <w:p w14:paraId="0C591C74" w14:textId="77777777" w:rsidR="00E1640D" w:rsidRDefault="00135CDC" w:rsidP="0058768A">
      <w:pPr>
        <w:jc w:val="center"/>
      </w:pPr>
      <w:r>
        <w:t>June 2015</w:t>
      </w:r>
    </w:p>
    <w:p w14:paraId="51A54DD4" w14:textId="77777777" w:rsidR="00E1640D" w:rsidRDefault="00E1640D">
      <w:r>
        <w:br w:type="page"/>
      </w:r>
    </w:p>
    <w:p w14:paraId="4DA7A6FD" w14:textId="77777777" w:rsidR="00816B1C" w:rsidRDefault="00E1640D" w:rsidP="008A6122">
      <w:pPr>
        <w:jc w:val="center"/>
      </w:pPr>
      <w:r>
        <w:lastRenderedPageBreak/>
        <w:t>Foreword</w:t>
      </w:r>
    </w:p>
    <w:p w14:paraId="33BE241C" w14:textId="77777777" w:rsidR="00D944BC" w:rsidRDefault="00E1640D" w:rsidP="00E1640D">
      <w:pPr>
        <w:ind w:firstLine="720"/>
      </w:pPr>
      <w:r>
        <w:t>With the discovery of Stuxnet</w:t>
      </w:r>
      <w:r w:rsidR="004F0D51">
        <w:t xml:space="preserve"> in 2010</w:t>
      </w:r>
      <w:r>
        <w:t>, the cyber conflict community crossed a strategic Rubicon.</w:t>
      </w:r>
      <w:r w:rsidR="00E210F6">
        <w:rPr>
          <w:rStyle w:val="FootnoteReference"/>
        </w:rPr>
        <w:footnoteReference w:id="1"/>
      </w:r>
      <w:r w:rsidR="00E210F6">
        <w:rPr>
          <w:rStyle w:val="EndnoteReference"/>
        </w:rPr>
        <w:t xml:space="preserve"> </w:t>
      </w:r>
      <w:r w:rsidR="00D944BC">
        <w:t xml:space="preserve">For years, Cassandras had warned of a future in which networked cyberspace would move beyond hacking and espionage to become a battlefield with effects in in the real world. Stuxnet proved this was possible. After careful testing, the Stuxnet malware found its way into closed industrial control system networks controlling Iran’s nuclear centrifuges and subtly caused them to destroy themselves in a way that looked like random, unexplainable malfunctions. </w:t>
      </w:r>
    </w:p>
    <w:p w14:paraId="207C04BD" w14:textId="77777777" w:rsidR="00D944BC" w:rsidRDefault="00D944BC" w:rsidP="00E1640D">
      <w:pPr>
        <w:ind w:firstLine="720"/>
      </w:pPr>
      <w:r>
        <w:t xml:space="preserve">The fact that Stuxnet attacked industrial control systems is important because these embedded networks increasingly run the world in which we live. While the malware was precisely designed to only target a specific centrifuge cascade with a specific configuration, an inert version of Stuxnet nonetheless escaped into the wild and was found in control systems all over the world. A less discriminating piece of software might have set off uncontrollable cascade effects, perhaps even boomeranging back on the designers. </w:t>
      </w:r>
    </w:p>
    <w:p w14:paraId="50CE93D6" w14:textId="77777777" w:rsidR="00D944BC" w:rsidRDefault="00D944BC" w:rsidP="005C69A7">
      <w:pPr>
        <w:ind w:firstLine="720"/>
      </w:pPr>
      <w:r>
        <w:t xml:space="preserve">As people analyze the implications of industrial control system hacking, it has become clear that the electric power grid is the most critical of the critical infrastructures. Indeed, all of the other critical infrastructures (water, banking, communications, transportation, gas, etc.) are completely dependent upon the underlying electrical layer. The first clues of the potentially devastating consequences of hacking against the grid and our lack of </w:t>
      </w:r>
      <w:r w:rsidRPr="00A320D8">
        <w:t>resiliency can be seen in</w:t>
      </w:r>
      <w:r>
        <w:t xml:space="preserve"> the wake of the planet’s increasingly unpredictable and severe weather events. Hurricane Isabel in 2003 knocked out the power to Northern Virginia, which had the secondary effects of taking the two local water treatment plants offline, disrupting cellular communications, and causing widespread food spoilage. Within days, it seemed as though the social fabric itself was beginning to tear from the exposed lack of infrastructure resilience. Later disasters, such as Hurricanes Katrina and Sandy, only reinforced the conclusion that our current infrastructure is surprisingly fragile in the face of natural phenomenon, and therefore highly vulnerable to </w:t>
      </w:r>
      <w:r w:rsidRPr="00A320D8">
        <w:t>malware</w:t>
      </w:r>
      <w:r>
        <w:t xml:space="preserve"> that attacks industrial control systems.</w:t>
      </w:r>
    </w:p>
    <w:p w14:paraId="200A5608" w14:textId="77777777" w:rsidR="00D944BC" w:rsidRDefault="00D944BC" w:rsidP="004F0D51">
      <w:pPr>
        <w:ind w:firstLine="720"/>
      </w:pPr>
      <w:r>
        <w:t xml:space="preserve">This edited volume represents the first effort to comprehensively analyze Stuxnet and its implications. It brings together an interdisciplinary group of experts to examine the incident’s strategic, legal, economic, military, and diplomatic consequences. The essays explore Stuxnet in the context of both international and </w:t>
      </w:r>
      <w:r w:rsidRPr="00EA02E5">
        <w:t>US</w:t>
      </w:r>
      <w:r>
        <w:t xml:space="preserve"> domestic law; reveal the varied reactions in Beijing, Moscow, and Tehran; and offer confidence-building measures and frameworks for dealing with a post-Stuxnet world.</w:t>
      </w:r>
      <w:r>
        <w:br w:type="page"/>
      </w:r>
    </w:p>
    <w:p w14:paraId="479329DA" w14:textId="77777777" w:rsidR="00D944BC" w:rsidRDefault="00D944BC" w:rsidP="00431401">
      <w:pPr>
        <w:jc w:val="center"/>
      </w:pPr>
      <w:r>
        <w:lastRenderedPageBreak/>
        <w:t>Table of Contents</w:t>
      </w:r>
    </w:p>
    <w:sdt>
      <w:sdtPr>
        <w:rPr>
          <w:rFonts w:asciiTheme="minorHAnsi" w:eastAsiaTheme="minorHAnsi" w:hAnsiTheme="minorHAnsi" w:cstheme="minorBidi"/>
          <w:b w:val="0"/>
          <w:bCs w:val="0"/>
          <w:color w:val="auto"/>
          <w:sz w:val="22"/>
          <w:szCs w:val="22"/>
          <w:lang w:eastAsia="en-US"/>
        </w:rPr>
        <w:id w:val="2060277863"/>
        <w:docPartObj>
          <w:docPartGallery w:val="Table of Contents"/>
          <w:docPartUnique/>
        </w:docPartObj>
      </w:sdtPr>
      <w:sdtEndPr>
        <w:rPr>
          <w:noProof/>
        </w:rPr>
      </w:sdtEndPr>
      <w:sdtContent>
        <w:p w14:paraId="73B96BD4" w14:textId="77777777" w:rsidR="00D944BC" w:rsidRDefault="00D944BC">
          <w:pPr>
            <w:pStyle w:val="TOCHeading"/>
          </w:pPr>
          <w:r>
            <w:t>Contents</w:t>
          </w:r>
        </w:p>
        <w:p w14:paraId="2B6AA9D7" w14:textId="77777777" w:rsidR="009F0B1B" w:rsidRDefault="008B66EF">
          <w:pPr>
            <w:pStyle w:val="TOC1"/>
            <w:tabs>
              <w:tab w:val="right" w:leader="dot" w:pos="9350"/>
            </w:tabs>
            <w:rPr>
              <w:rFonts w:eastAsiaTheme="minorEastAsia"/>
              <w:noProof/>
            </w:rPr>
          </w:pPr>
          <w:r>
            <w:fldChar w:fldCharType="begin"/>
          </w:r>
          <w:r w:rsidR="00D944BC">
            <w:instrText xml:space="preserve"> TOC \o "1-3" \h \z \u </w:instrText>
          </w:r>
          <w:r>
            <w:fldChar w:fldCharType="separate"/>
          </w:r>
          <w:hyperlink w:anchor="_Toc427076692" w:history="1">
            <w:r w:rsidR="009F0B1B" w:rsidRPr="000B20D8">
              <w:rPr>
                <w:rStyle w:val="Hyperlink"/>
                <w:noProof/>
              </w:rPr>
              <w:t>“Cyber Conflict After Stuxnet: The View from the Other Bank of the Rubicon” by Adam Segal</w:t>
            </w:r>
            <w:r w:rsidR="009F0B1B">
              <w:rPr>
                <w:noProof/>
                <w:webHidden/>
              </w:rPr>
              <w:tab/>
            </w:r>
            <w:r>
              <w:rPr>
                <w:noProof/>
                <w:webHidden/>
              </w:rPr>
              <w:fldChar w:fldCharType="begin"/>
            </w:r>
            <w:r w:rsidR="009F0B1B">
              <w:rPr>
                <w:noProof/>
                <w:webHidden/>
              </w:rPr>
              <w:instrText xml:space="preserve"> PAGEREF _Toc427076692 \h </w:instrText>
            </w:r>
            <w:r>
              <w:rPr>
                <w:noProof/>
                <w:webHidden/>
              </w:rPr>
            </w:r>
            <w:r>
              <w:rPr>
                <w:noProof/>
                <w:webHidden/>
              </w:rPr>
              <w:fldChar w:fldCharType="separate"/>
            </w:r>
            <w:r w:rsidR="009F0B1B">
              <w:rPr>
                <w:noProof/>
                <w:webHidden/>
              </w:rPr>
              <w:t>4</w:t>
            </w:r>
            <w:r>
              <w:rPr>
                <w:noProof/>
                <w:webHidden/>
              </w:rPr>
              <w:fldChar w:fldCharType="end"/>
            </w:r>
          </w:hyperlink>
        </w:p>
        <w:p w14:paraId="36026078" w14:textId="77777777" w:rsidR="009F0B1B" w:rsidRDefault="00B40600">
          <w:pPr>
            <w:pStyle w:val="TOC2"/>
            <w:tabs>
              <w:tab w:val="right" w:leader="dot" w:pos="9350"/>
            </w:tabs>
            <w:rPr>
              <w:rFonts w:eastAsiaTheme="minorEastAsia"/>
              <w:noProof/>
            </w:rPr>
          </w:pPr>
          <w:hyperlink w:anchor="_Toc427076693" w:history="1">
            <w:r w:rsidR="009F0B1B" w:rsidRPr="000B20D8">
              <w:rPr>
                <w:rStyle w:val="Hyperlink"/>
                <w:rFonts w:eastAsia="Cambria"/>
                <w:noProof/>
              </w:rPr>
              <w:t>The Stuxnet Story</w:t>
            </w:r>
            <w:r w:rsidR="009F0B1B">
              <w:rPr>
                <w:noProof/>
                <w:webHidden/>
              </w:rPr>
              <w:tab/>
            </w:r>
            <w:r w:rsidR="008B66EF">
              <w:rPr>
                <w:noProof/>
                <w:webHidden/>
              </w:rPr>
              <w:fldChar w:fldCharType="begin"/>
            </w:r>
            <w:r w:rsidR="009F0B1B">
              <w:rPr>
                <w:noProof/>
                <w:webHidden/>
              </w:rPr>
              <w:instrText xml:space="preserve"> PAGEREF _Toc427076693 \h </w:instrText>
            </w:r>
            <w:r w:rsidR="008B66EF">
              <w:rPr>
                <w:noProof/>
                <w:webHidden/>
              </w:rPr>
            </w:r>
            <w:r w:rsidR="008B66EF">
              <w:rPr>
                <w:noProof/>
                <w:webHidden/>
              </w:rPr>
              <w:fldChar w:fldCharType="separate"/>
            </w:r>
            <w:r w:rsidR="009F0B1B">
              <w:rPr>
                <w:noProof/>
                <w:webHidden/>
              </w:rPr>
              <w:t>4</w:t>
            </w:r>
            <w:r w:rsidR="008B66EF">
              <w:rPr>
                <w:noProof/>
                <w:webHidden/>
              </w:rPr>
              <w:fldChar w:fldCharType="end"/>
            </w:r>
          </w:hyperlink>
        </w:p>
        <w:p w14:paraId="143B9A63" w14:textId="77777777" w:rsidR="009F0B1B" w:rsidRDefault="00B40600">
          <w:pPr>
            <w:pStyle w:val="TOC2"/>
            <w:tabs>
              <w:tab w:val="right" w:leader="dot" w:pos="9350"/>
            </w:tabs>
            <w:rPr>
              <w:rFonts w:eastAsiaTheme="minorEastAsia"/>
              <w:noProof/>
            </w:rPr>
          </w:pPr>
          <w:hyperlink w:anchor="_Toc427076694" w:history="1">
            <w:r w:rsidR="009F0B1B" w:rsidRPr="000B20D8">
              <w:rPr>
                <w:rStyle w:val="Hyperlink"/>
                <w:noProof/>
              </w:rPr>
              <w:t>Stuxnet and the Law</w:t>
            </w:r>
            <w:r w:rsidR="009F0B1B">
              <w:rPr>
                <w:noProof/>
                <w:webHidden/>
              </w:rPr>
              <w:tab/>
            </w:r>
            <w:r w:rsidR="008B66EF">
              <w:rPr>
                <w:noProof/>
                <w:webHidden/>
              </w:rPr>
              <w:fldChar w:fldCharType="begin"/>
            </w:r>
            <w:r w:rsidR="009F0B1B">
              <w:rPr>
                <w:noProof/>
                <w:webHidden/>
              </w:rPr>
              <w:instrText xml:space="preserve"> PAGEREF _Toc427076694 \h </w:instrText>
            </w:r>
            <w:r w:rsidR="008B66EF">
              <w:rPr>
                <w:noProof/>
                <w:webHidden/>
              </w:rPr>
            </w:r>
            <w:r w:rsidR="008B66EF">
              <w:rPr>
                <w:noProof/>
                <w:webHidden/>
              </w:rPr>
              <w:fldChar w:fldCharType="separate"/>
            </w:r>
            <w:r w:rsidR="009F0B1B">
              <w:rPr>
                <w:noProof/>
                <w:webHidden/>
              </w:rPr>
              <w:t>10</w:t>
            </w:r>
            <w:r w:rsidR="008B66EF">
              <w:rPr>
                <w:noProof/>
                <w:webHidden/>
              </w:rPr>
              <w:fldChar w:fldCharType="end"/>
            </w:r>
          </w:hyperlink>
        </w:p>
        <w:p w14:paraId="4D9E83AF" w14:textId="77777777" w:rsidR="009F0B1B" w:rsidRDefault="00B40600">
          <w:pPr>
            <w:pStyle w:val="TOC2"/>
            <w:tabs>
              <w:tab w:val="right" w:leader="dot" w:pos="9350"/>
            </w:tabs>
            <w:rPr>
              <w:rFonts w:eastAsiaTheme="minorEastAsia"/>
              <w:noProof/>
            </w:rPr>
          </w:pPr>
          <w:hyperlink w:anchor="_Toc427076695" w:history="1">
            <w:r w:rsidR="009F0B1B" w:rsidRPr="000B20D8">
              <w:rPr>
                <w:rStyle w:val="Hyperlink"/>
                <w:noProof/>
              </w:rPr>
              <w:t>Foreign Reactions to Stuxnet</w:t>
            </w:r>
            <w:r w:rsidR="009F0B1B">
              <w:rPr>
                <w:noProof/>
                <w:webHidden/>
              </w:rPr>
              <w:tab/>
            </w:r>
            <w:r w:rsidR="008B66EF">
              <w:rPr>
                <w:noProof/>
                <w:webHidden/>
              </w:rPr>
              <w:fldChar w:fldCharType="begin"/>
            </w:r>
            <w:r w:rsidR="009F0B1B">
              <w:rPr>
                <w:noProof/>
                <w:webHidden/>
              </w:rPr>
              <w:instrText xml:space="preserve"> PAGEREF _Toc427076695 \h </w:instrText>
            </w:r>
            <w:r w:rsidR="008B66EF">
              <w:rPr>
                <w:noProof/>
                <w:webHidden/>
              </w:rPr>
            </w:r>
            <w:r w:rsidR="008B66EF">
              <w:rPr>
                <w:noProof/>
                <w:webHidden/>
              </w:rPr>
              <w:fldChar w:fldCharType="separate"/>
            </w:r>
            <w:r w:rsidR="009F0B1B">
              <w:rPr>
                <w:noProof/>
                <w:webHidden/>
              </w:rPr>
              <w:t>14</w:t>
            </w:r>
            <w:r w:rsidR="008B66EF">
              <w:rPr>
                <w:noProof/>
                <w:webHidden/>
              </w:rPr>
              <w:fldChar w:fldCharType="end"/>
            </w:r>
          </w:hyperlink>
        </w:p>
        <w:p w14:paraId="552EA17F" w14:textId="77777777" w:rsidR="009F0B1B" w:rsidRDefault="00B40600">
          <w:pPr>
            <w:pStyle w:val="TOC2"/>
            <w:tabs>
              <w:tab w:val="right" w:leader="dot" w:pos="9350"/>
            </w:tabs>
            <w:rPr>
              <w:rFonts w:eastAsiaTheme="minorEastAsia"/>
              <w:noProof/>
            </w:rPr>
          </w:pPr>
          <w:hyperlink w:anchor="_Toc427076696" w:history="1">
            <w:r w:rsidR="009F0B1B" w:rsidRPr="000B20D8">
              <w:rPr>
                <w:rStyle w:val="Hyperlink"/>
                <w:noProof/>
              </w:rPr>
              <w:t>Stuxnet and the US Global Cyber Agenda</w:t>
            </w:r>
            <w:r w:rsidR="009F0B1B">
              <w:rPr>
                <w:noProof/>
                <w:webHidden/>
              </w:rPr>
              <w:tab/>
            </w:r>
            <w:r w:rsidR="008B66EF">
              <w:rPr>
                <w:noProof/>
                <w:webHidden/>
              </w:rPr>
              <w:fldChar w:fldCharType="begin"/>
            </w:r>
            <w:r w:rsidR="009F0B1B">
              <w:rPr>
                <w:noProof/>
                <w:webHidden/>
              </w:rPr>
              <w:instrText xml:space="preserve"> PAGEREF _Toc427076696 \h </w:instrText>
            </w:r>
            <w:r w:rsidR="008B66EF">
              <w:rPr>
                <w:noProof/>
                <w:webHidden/>
              </w:rPr>
            </w:r>
            <w:r w:rsidR="008B66EF">
              <w:rPr>
                <w:noProof/>
                <w:webHidden/>
              </w:rPr>
              <w:fldChar w:fldCharType="separate"/>
            </w:r>
            <w:r w:rsidR="009F0B1B">
              <w:rPr>
                <w:noProof/>
                <w:webHidden/>
              </w:rPr>
              <w:t>20</w:t>
            </w:r>
            <w:r w:rsidR="008B66EF">
              <w:rPr>
                <w:noProof/>
                <w:webHidden/>
              </w:rPr>
              <w:fldChar w:fldCharType="end"/>
            </w:r>
          </w:hyperlink>
        </w:p>
        <w:p w14:paraId="78F66591" w14:textId="77777777" w:rsidR="009F0B1B" w:rsidRDefault="00B40600">
          <w:pPr>
            <w:pStyle w:val="TOC2"/>
            <w:tabs>
              <w:tab w:val="right" w:leader="dot" w:pos="9350"/>
            </w:tabs>
            <w:rPr>
              <w:rFonts w:eastAsiaTheme="minorEastAsia"/>
              <w:noProof/>
            </w:rPr>
          </w:pPr>
          <w:hyperlink w:anchor="_Toc427076697" w:history="1">
            <w:r w:rsidR="009F0B1B" w:rsidRPr="000B20D8">
              <w:rPr>
                <w:rStyle w:val="Hyperlink"/>
                <w:noProof/>
              </w:rPr>
              <w:t>Long-Term Consequences of Stuxnet</w:t>
            </w:r>
            <w:r w:rsidR="009F0B1B">
              <w:rPr>
                <w:noProof/>
                <w:webHidden/>
              </w:rPr>
              <w:tab/>
            </w:r>
            <w:r w:rsidR="008B66EF">
              <w:rPr>
                <w:noProof/>
                <w:webHidden/>
              </w:rPr>
              <w:fldChar w:fldCharType="begin"/>
            </w:r>
            <w:r w:rsidR="009F0B1B">
              <w:rPr>
                <w:noProof/>
                <w:webHidden/>
              </w:rPr>
              <w:instrText xml:space="preserve"> PAGEREF _Toc427076697 \h </w:instrText>
            </w:r>
            <w:r w:rsidR="008B66EF">
              <w:rPr>
                <w:noProof/>
                <w:webHidden/>
              </w:rPr>
            </w:r>
            <w:r w:rsidR="008B66EF">
              <w:rPr>
                <w:noProof/>
                <w:webHidden/>
              </w:rPr>
              <w:fldChar w:fldCharType="separate"/>
            </w:r>
            <w:r w:rsidR="009F0B1B">
              <w:rPr>
                <w:noProof/>
                <w:webHidden/>
              </w:rPr>
              <w:t>22</w:t>
            </w:r>
            <w:r w:rsidR="008B66EF">
              <w:rPr>
                <w:noProof/>
                <w:webHidden/>
              </w:rPr>
              <w:fldChar w:fldCharType="end"/>
            </w:r>
          </w:hyperlink>
        </w:p>
        <w:p w14:paraId="1FA3631D" w14:textId="77777777" w:rsidR="009F0B1B" w:rsidRDefault="00B40600">
          <w:pPr>
            <w:pStyle w:val="TOC1"/>
            <w:tabs>
              <w:tab w:val="right" w:leader="dot" w:pos="9350"/>
            </w:tabs>
            <w:rPr>
              <w:rFonts w:eastAsiaTheme="minorEastAsia"/>
              <w:noProof/>
            </w:rPr>
          </w:pPr>
          <w:hyperlink w:anchor="_Toc427076698" w:history="1">
            <w:r w:rsidR="009F0B1B" w:rsidRPr="000B20D8">
              <w:rPr>
                <w:rStyle w:val="Hyperlink"/>
                <w:noProof/>
              </w:rPr>
              <w:t>The Stuxnet Story</w:t>
            </w:r>
            <w:r w:rsidR="009F0B1B">
              <w:rPr>
                <w:noProof/>
                <w:webHidden/>
              </w:rPr>
              <w:tab/>
            </w:r>
            <w:r w:rsidR="008B66EF">
              <w:rPr>
                <w:noProof/>
                <w:webHidden/>
              </w:rPr>
              <w:fldChar w:fldCharType="begin"/>
            </w:r>
            <w:r w:rsidR="009F0B1B">
              <w:rPr>
                <w:noProof/>
                <w:webHidden/>
              </w:rPr>
              <w:instrText xml:space="preserve"> PAGEREF _Toc427076698 \h </w:instrText>
            </w:r>
            <w:r w:rsidR="008B66EF">
              <w:rPr>
                <w:noProof/>
                <w:webHidden/>
              </w:rPr>
            </w:r>
            <w:r w:rsidR="008B66EF">
              <w:rPr>
                <w:noProof/>
                <w:webHidden/>
              </w:rPr>
              <w:fldChar w:fldCharType="separate"/>
            </w:r>
            <w:r w:rsidR="009F0B1B">
              <w:rPr>
                <w:noProof/>
                <w:webHidden/>
              </w:rPr>
              <w:t>28</w:t>
            </w:r>
            <w:r w:rsidR="008B66EF">
              <w:rPr>
                <w:noProof/>
                <w:webHidden/>
              </w:rPr>
              <w:fldChar w:fldCharType="end"/>
            </w:r>
          </w:hyperlink>
        </w:p>
        <w:p w14:paraId="5A1E17B1" w14:textId="77777777" w:rsidR="009F0B1B" w:rsidRDefault="00B40600">
          <w:pPr>
            <w:pStyle w:val="TOC2"/>
            <w:tabs>
              <w:tab w:val="right" w:leader="dot" w:pos="9350"/>
            </w:tabs>
            <w:rPr>
              <w:rFonts w:eastAsiaTheme="minorEastAsia"/>
              <w:noProof/>
            </w:rPr>
          </w:pPr>
          <w:hyperlink w:anchor="_Toc427076699" w:history="1">
            <w:r w:rsidR="009F0B1B" w:rsidRPr="000B20D8">
              <w:rPr>
                <w:rStyle w:val="Hyperlink"/>
                <w:noProof/>
              </w:rPr>
              <w:t xml:space="preserve">“What Was Stuxnet And </w:t>
            </w:r>
            <w:r w:rsidR="009F0B1B" w:rsidRPr="000B20D8">
              <w:rPr>
                <w:rStyle w:val="Hyperlink"/>
                <w:rFonts w:eastAsia="Cambria"/>
                <w:noProof/>
              </w:rPr>
              <w:t>What Are Its Hidden Lessons On the Ethics Of Cyberweapons?” b</w:t>
            </w:r>
            <w:r w:rsidR="009F0B1B" w:rsidRPr="000B20D8">
              <w:rPr>
                <w:rStyle w:val="Hyperlink"/>
                <w:noProof/>
              </w:rPr>
              <w:t>y P.W. Singer</w:t>
            </w:r>
            <w:r w:rsidR="009F0B1B">
              <w:rPr>
                <w:noProof/>
                <w:webHidden/>
              </w:rPr>
              <w:tab/>
            </w:r>
            <w:r w:rsidR="008B66EF">
              <w:rPr>
                <w:noProof/>
                <w:webHidden/>
              </w:rPr>
              <w:fldChar w:fldCharType="begin"/>
            </w:r>
            <w:r w:rsidR="009F0B1B">
              <w:rPr>
                <w:noProof/>
                <w:webHidden/>
              </w:rPr>
              <w:instrText xml:space="preserve"> PAGEREF _Toc427076699 \h </w:instrText>
            </w:r>
            <w:r w:rsidR="008B66EF">
              <w:rPr>
                <w:noProof/>
                <w:webHidden/>
              </w:rPr>
            </w:r>
            <w:r w:rsidR="008B66EF">
              <w:rPr>
                <w:noProof/>
                <w:webHidden/>
              </w:rPr>
              <w:fldChar w:fldCharType="separate"/>
            </w:r>
            <w:r w:rsidR="009F0B1B">
              <w:rPr>
                <w:noProof/>
                <w:webHidden/>
              </w:rPr>
              <w:t>28</w:t>
            </w:r>
            <w:r w:rsidR="008B66EF">
              <w:rPr>
                <w:noProof/>
                <w:webHidden/>
              </w:rPr>
              <w:fldChar w:fldCharType="end"/>
            </w:r>
          </w:hyperlink>
        </w:p>
        <w:p w14:paraId="4F7FB811" w14:textId="77777777" w:rsidR="009F0B1B" w:rsidRDefault="00B40600">
          <w:pPr>
            <w:pStyle w:val="TOC1"/>
            <w:tabs>
              <w:tab w:val="right" w:leader="dot" w:pos="9350"/>
            </w:tabs>
            <w:rPr>
              <w:rFonts w:eastAsiaTheme="minorEastAsia"/>
              <w:noProof/>
            </w:rPr>
          </w:pPr>
          <w:hyperlink w:anchor="_Toc427076700" w:history="1">
            <w:r w:rsidR="009F0B1B" w:rsidRPr="000B20D8">
              <w:rPr>
                <w:rStyle w:val="Hyperlink"/>
                <w:noProof/>
              </w:rPr>
              <w:t>Stuxnet and Legal/Governance Frameworks</w:t>
            </w:r>
            <w:r w:rsidR="009F0B1B">
              <w:rPr>
                <w:noProof/>
                <w:webHidden/>
              </w:rPr>
              <w:tab/>
            </w:r>
            <w:r w:rsidR="008B66EF">
              <w:rPr>
                <w:noProof/>
                <w:webHidden/>
              </w:rPr>
              <w:fldChar w:fldCharType="begin"/>
            </w:r>
            <w:r w:rsidR="009F0B1B">
              <w:rPr>
                <w:noProof/>
                <w:webHidden/>
              </w:rPr>
              <w:instrText xml:space="preserve"> PAGEREF _Toc427076700 \h </w:instrText>
            </w:r>
            <w:r w:rsidR="008B66EF">
              <w:rPr>
                <w:noProof/>
                <w:webHidden/>
              </w:rPr>
            </w:r>
            <w:r w:rsidR="008B66EF">
              <w:rPr>
                <w:noProof/>
                <w:webHidden/>
              </w:rPr>
              <w:fldChar w:fldCharType="separate"/>
            </w:r>
            <w:r w:rsidR="009F0B1B">
              <w:rPr>
                <w:noProof/>
                <w:webHidden/>
              </w:rPr>
              <w:t>33</w:t>
            </w:r>
            <w:r w:rsidR="008B66EF">
              <w:rPr>
                <w:noProof/>
                <w:webHidden/>
              </w:rPr>
              <w:fldChar w:fldCharType="end"/>
            </w:r>
          </w:hyperlink>
        </w:p>
        <w:p w14:paraId="71C54B0D" w14:textId="77777777" w:rsidR="009F0B1B" w:rsidRDefault="00B40600">
          <w:pPr>
            <w:pStyle w:val="TOC2"/>
            <w:tabs>
              <w:tab w:val="right" w:leader="dot" w:pos="9350"/>
            </w:tabs>
            <w:rPr>
              <w:rFonts w:eastAsiaTheme="minorEastAsia"/>
              <w:noProof/>
            </w:rPr>
          </w:pPr>
          <w:hyperlink w:anchor="_Toc427076701" w:history="1">
            <w:r w:rsidR="009F0B1B" w:rsidRPr="000B20D8">
              <w:rPr>
                <w:rStyle w:val="Hyperlink"/>
                <w:noProof/>
              </w:rPr>
              <w:t>“Stuxnet: International Legal Considerations and Implications for International Law” by Catherine Lotrionte</w:t>
            </w:r>
            <w:r w:rsidR="009F0B1B">
              <w:rPr>
                <w:noProof/>
                <w:webHidden/>
              </w:rPr>
              <w:tab/>
            </w:r>
            <w:r w:rsidR="008B66EF">
              <w:rPr>
                <w:noProof/>
                <w:webHidden/>
              </w:rPr>
              <w:fldChar w:fldCharType="begin"/>
            </w:r>
            <w:r w:rsidR="009F0B1B">
              <w:rPr>
                <w:noProof/>
                <w:webHidden/>
              </w:rPr>
              <w:instrText xml:space="preserve"> PAGEREF _Toc427076701 \h </w:instrText>
            </w:r>
            <w:r w:rsidR="008B66EF">
              <w:rPr>
                <w:noProof/>
                <w:webHidden/>
              </w:rPr>
            </w:r>
            <w:r w:rsidR="008B66EF">
              <w:rPr>
                <w:noProof/>
                <w:webHidden/>
              </w:rPr>
              <w:fldChar w:fldCharType="separate"/>
            </w:r>
            <w:r w:rsidR="009F0B1B">
              <w:rPr>
                <w:noProof/>
                <w:webHidden/>
              </w:rPr>
              <w:t>33</w:t>
            </w:r>
            <w:r w:rsidR="008B66EF">
              <w:rPr>
                <w:noProof/>
                <w:webHidden/>
              </w:rPr>
              <w:fldChar w:fldCharType="end"/>
            </w:r>
          </w:hyperlink>
        </w:p>
        <w:p w14:paraId="38DD1A9F" w14:textId="77777777" w:rsidR="009F0B1B" w:rsidRDefault="00B40600">
          <w:pPr>
            <w:pStyle w:val="TOC2"/>
            <w:tabs>
              <w:tab w:val="right" w:leader="dot" w:pos="9350"/>
            </w:tabs>
            <w:rPr>
              <w:rFonts w:eastAsiaTheme="minorEastAsia"/>
              <w:noProof/>
            </w:rPr>
          </w:pPr>
          <w:hyperlink w:anchor="_Toc427076702" w:history="1">
            <w:r w:rsidR="009F0B1B" w:rsidRPr="000B20D8">
              <w:rPr>
                <w:rStyle w:val="Hyperlink"/>
                <w:noProof/>
              </w:rPr>
              <w:t>“US National Security Law after Stuxnet” by Merritt Baer</w:t>
            </w:r>
            <w:r w:rsidR="009F0B1B">
              <w:rPr>
                <w:noProof/>
                <w:webHidden/>
              </w:rPr>
              <w:tab/>
            </w:r>
            <w:r w:rsidR="008B66EF">
              <w:rPr>
                <w:noProof/>
                <w:webHidden/>
              </w:rPr>
              <w:fldChar w:fldCharType="begin"/>
            </w:r>
            <w:r w:rsidR="009F0B1B">
              <w:rPr>
                <w:noProof/>
                <w:webHidden/>
              </w:rPr>
              <w:instrText xml:space="preserve"> PAGEREF _Toc427076702 \h </w:instrText>
            </w:r>
            <w:r w:rsidR="008B66EF">
              <w:rPr>
                <w:noProof/>
                <w:webHidden/>
              </w:rPr>
            </w:r>
            <w:r w:rsidR="008B66EF">
              <w:rPr>
                <w:noProof/>
                <w:webHidden/>
              </w:rPr>
              <w:fldChar w:fldCharType="separate"/>
            </w:r>
            <w:r w:rsidR="009F0B1B">
              <w:rPr>
                <w:noProof/>
                <w:webHidden/>
              </w:rPr>
              <w:t>51</w:t>
            </w:r>
            <w:r w:rsidR="008B66EF">
              <w:rPr>
                <w:noProof/>
                <w:webHidden/>
              </w:rPr>
              <w:fldChar w:fldCharType="end"/>
            </w:r>
          </w:hyperlink>
        </w:p>
        <w:p w14:paraId="15532AFE" w14:textId="77777777" w:rsidR="009F0B1B" w:rsidRDefault="00B40600">
          <w:pPr>
            <w:pStyle w:val="TOC2"/>
            <w:tabs>
              <w:tab w:val="right" w:leader="dot" w:pos="9350"/>
            </w:tabs>
            <w:rPr>
              <w:rFonts w:eastAsiaTheme="minorEastAsia"/>
              <w:noProof/>
            </w:rPr>
          </w:pPr>
          <w:hyperlink w:anchor="_Toc427076703" w:history="1">
            <w:r w:rsidR="009F0B1B" w:rsidRPr="000B20D8">
              <w:rPr>
                <w:rStyle w:val="Hyperlink"/>
                <w:noProof/>
              </w:rPr>
              <w:t>“Stuxnet and the Internet Governance Debate: The Growing Convergence of Internet Policy Issues and Communities” by Merritt Baer and Tim Maurer</w:t>
            </w:r>
            <w:r w:rsidR="009F0B1B">
              <w:rPr>
                <w:noProof/>
                <w:webHidden/>
              </w:rPr>
              <w:tab/>
            </w:r>
            <w:r w:rsidR="008B66EF">
              <w:rPr>
                <w:noProof/>
                <w:webHidden/>
              </w:rPr>
              <w:fldChar w:fldCharType="begin"/>
            </w:r>
            <w:r w:rsidR="009F0B1B">
              <w:rPr>
                <w:noProof/>
                <w:webHidden/>
              </w:rPr>
              <w:instrText xml:space="preserve"> PAGEREF _Toc427076703 \h </w:instrText>
            </w:r>
            <w:r w:rsidR="008B66EF">
              <w:rPr>
                <w:noProof/>
                <w:webHidden/>
              </w:rPr>
            </w:r>
            <w:r w:rsidR="008B66EF">
              <w:rPr>
                <w:noProof/>
                <w:webHidden/>
              </w:rPr>
              <w:fldChar w:fldCharType="separate"/>
            </w:r>
            <w:r w:rsidR="009F0B1B">
              <w:rPr>
                <w:noProof/>
                <w:webHidden/>
              </w:rPr>
              <w:t>57</w:t>
            </w:r>
            <w:r w:rsidR="008B66EF">
              <w:rPr>
                <w:noProof/>
                <w:webHidden/>
              </w:rPr>
              <w:fldChar w:fldCharType="end"/>
            </w:r>
          </w:hyperlink>
        </w:p>
        <w:p w14:paraId="32A514F6" w14:textId="77777777" w:rsidR="009F0B1B" w:rsidRDefault="00B40600">
          <w:pPr>
            <w:pStyle w:val="TOC1"/>
            <w:tabs>
              <w:tab w:val="right" w:leader="dot" w:pos="9350"/>
            </w:tabs>
            <w:rPr>
              <w:rFonts w:eastAsiaTheme="minorEastAsia"/>
              <w:noProof/>
            </w:rPr>
          </w:pPr>
          <w:hyperlink w:anchor="_Toc427076704" w:history="1">
            <w:r w:rsidR="009F0B1B" w:rsidRPr="000B20D8">
              <w:rPr>
                <w:rStyle w:val="Hyperlink"/>
                <w:noProof/>
              </w:rPr>
              <w:t>Foreign Reactions to Stuxnet</w:t>
            </w:r>
            <w:r w:rsidR="009F0B1B">
              <w:rPr>
                <w:noProof/>
                <w:webHidden/>
              </w:rPr>
              <w:tab/>
            </w:r>
            <w:r w:rsidR="008B66EF">
              <w:rPr>
                <w:noProof/>
                <w:webHidden/>
              </w:rPr>
              <w:fldChar w:fldCharType="begin"/>
            </w:r>
            <w:r w:rsidR="009F0B1B">
              <w:rPr>
                <w:noProof/>
                <w:webHidden/>
              </w:rPr>
              <w:instrText xml:space="preserve"> PAGEREF _Toc427076704 \h </w:instrText>
            </w:r>
            <w:r w:rsidR="008B66EF">
              <w:rPr>
                <w:noProof/>
                <w:webHidden/>
              </w:rPr>
            </w:r>
            <w:r w:rsidR="008B66EF">
              <w:rPr>
                <w:noProof/>
                <w:webHidden/>
              </w:rPr>
              <w:fldChar w:fldCharType="separate"/>
            </w:r>
            <w:r w:rsidR="009F0B1B">
              <w:rPr>
                <w:noProof/>
                <w:webHidden/>
              </w:rPr>
              <w:t>68</w:t>
            </w:r>
            <w:r w:rsidR="008B66EF">
              <w:rPr>
                <w:noProof/>
                <w:webHidden/>
              </w:rPr>
              <w:fldChar w:fldCharType="end"/>
            </w:r>
          </w:hyperlink>
        </w:p>
        <w:p w14:paraId="0221EE2C" w14:textId="77777777" w:rsidR="009F0B1B" w:rsidRDefault="00B40600">
          <w:pPr>
            <w:pStyle w:val="TOC2"/>
            <w:tabs>
              <w:tab w:val="right" w:leader="dot" w:pos="9350"/>
            </w:tabs>
            <w:rPr>
              <w:rFonts w:eastAsiaTheme="minorEastAsia"/>
              <w:noProof/>
            </w:rPr>
          </w:pPr>
          <w:hyperlink w:anchor="_Toc427076705" w:history="1">
            <w:r w:rsidR="009F0B1B" w:rsidRPr="000B20D8">
              <w:rPr>
                <w:rStyle w:val="Hyperlink"/>
                <w:noProof/>
              </w:rPr>
              <w:t>“Russia’s Response to the Stuxnet Incident” by Timothy Thomas</w:t>
            </w:r>
            <w:r w:rsidR="009F0B1B">
              <w:rPr>
                <w:noProof/>
                <w:webHidden/>
              </w:rPr>
              <w:tab/>
            </w:r>
            <w:r w:rsidR="008B66EF">
              <w:rPr>
                <w:noProof/>
                <w:webHidden/>
              </w:rPr>
              <w:fldChar w:fldCharType="begin"/>
            </w:r>
            <w:r w:rsidR="009F0B1B">
              <w:rPr>
                <w:noProof/>
                <w:webHidden/>
              </w:rPr>
              <w:instrText xml:space="preserve"> PAGEREF _Toc427076705 \h </w:instrText>
            </w:r>
            <w:r w:rsidR="008B66EF">
              <w:rPr>
                <w:noProof/>
                <w:webHidden/>
              </w:rPr>
            </w:r>
            <w:r w:rsidR="008B66EF">
              <w:rPr>
                <w:noProof/>
                <w:webHidden/>
              </w:rPr>
              <w:fldChar w:fldCharType="separate"/>
            </w:r>
            <w:r w:rsidR="009F0B1B">
              <w:rPr>
                <w:noProof/>
                <w:webHidden/>
              </w:rPr>
              <w:t>68</w:t>
            </w:r>
            <w:r w:rsidR="008B66EF">
              <w:rPr>
                <w:noProof/>
                <w:webHidden/>
              </w:rPr>
              <w:fldChar w:fldCharType="end"/>
            </w:r>
          </w:hyperlink>
        </w:p>
        <w:p w14:paraId="6ABAC86D" w14:textId="77777777" w:rsidR="009F0B1B" w:rsidRDefault="00B40600">
          <w:pPr>
            <w:pStyle w:val="TOC2"/>
            <w:tabs>
              <w:tab w:val="right" w:leader="dot" w:pos="9350"/>
            </w:tabs>
            <w:rPr>
              <w:rFonts w:eastAsiaTheme="minorEastAsia"/>
              <w:noProof/>
            </w:rPr>
          </w:pPr>
          <w:hyperlink w:anchor="_Toc427076706" w:history="1">
            <w:r w:rsidR="009F0B1B" w:rsidRPr="000B20D8">
              <w:rPr>
                <w:rStyle w:val="Hyperlink"/>
                <w:rFonts w:ascii="Times New Roman" w:hAnsi="Times New Roman" w:cs="Times New Roman"/>
                <w:noProof/>
              </w:rPr>
              <w:t>“</w:t>
            </w:r>
            <w:r w:rsidR="009F0B1B" w:rsidRPr="000B20D8">
              <w:rPr>
                <w:rStyle w:val="Hyperlink"/>
                <w:noProof/>
              </w:rPr>
              <w:t>Stuxnet and China”</w:t>
            </w:r>
            <w:r w:rsidR="009F0B1B" w:rsidRPr="000B20D8">
              <w:rPr>
                <w:rStyle w:val="Hyperlink"/>
                <w:rFonts w:ascii="Times New Roman" w:hAnsi="Times New Roman" w:cs="Times New Roman"/>
                <w:noProof/>
              </w:rPr>
              <w:t xml:space="preserve"> by </w:t>
            </w:r>
            <w:r w:rsidR="009F0B1B" w:rsidRPr="000B20D8">
              <w:rPr>
                <w:rStyle w:val="Hyperlink"/>
                <w:noProof/>
              </w:rPr>
              <w:t>J. Stapleton Roy, Wilson Center</w:t>
            </w:r>
            <w:r w:rsidR="009F0B1B">
              <w:rPr>
                <w:noProof/>
                <w:webHidden/>
              </w:rPr>
              <w:tab/>
            </w:r>
            <w:r w:rsidR="008B66EF">
              <w:rPr>
                <w:noProof/>
                <w:webHidden/>
              </w:rPr>
              <w:fldChar w:fldCharType="begin"/>
            </w:r>
            <w:r w:rsidR="009F0B1B">
              <w:rPr>
                <w:noProof/>
                <w:webHidden/>
              </w:rPr>
              <w:instrText xml:space="preserve"> PAGEREF _Toc427076706 \h </w:instrText>
            </w:r>
            <w:r w:rsidR="008B66EF">
              <w:rPr>
                <w:noProof/>
                <w:webHidden/>
              </w:rPr>
            </w:r>
            <w:r w:rsidR="008B66EF">
              <w:rPr>
                <w:noProof/>
                <w:webHidden/>
              </w:rPr>
              <w:fldChar w:fldCharType="separate"/>
            </w:r>
            <w:r w:rsidR="009F0B1B">
              <w:rPr>
                <w:noProof/>
                <w:webHidden/>
              </w:rPr>
              <w:t>76</w:t>
            </w:r>
            <w:r w:rsidR="008B66EF">
              <w:rPr>
                <w:noProof/>
                <w:webHidden/>
              </w:rPr>
              <w:fldChar w:fldCharType="end"/>
            </w:r>
          </w:hyperlink>
        </w:p>
        <w:p w14:paraId="1AA7F184" w14:textId="77777777" w:rsidR="009F0B1B" w:rsidRDefault="00B40600">
          <w:pPr>
            <w:pStyle w:val="TOC2"/>
            <w:tabs>
              <w:tab w:val="right" w:leader="dot" w:pos="9350"/>
            </w:tabs>
            <w:rPr>
              <w:rFonts w:eastAsiaTheme="minorEastAsia"/>
              <w:noProof/>
            </w:rPr>
          </w:pPr>
          <w:hyperlink w:anchor="_Toc427076707" w:history="1">
            <w:r w:rsidR="009F0B1B" w:rsidRPr="000B20D8">
              <w:rPr>
                <w:rStyle w:val="Hyperlink"/>
                <w:rFonts w:ascii="Times New Roman" w:hAnsi="Times New Roman" w:cs="Times New Roman"/>
                <w:noProof/>
              </w:rPr>
              <w:t>“</w:t>
            </w:r>
            <w:r w:rsidR="009F0B1B" w:rsidRPr="000B20D8">
              <w:rPr>
                <w:rStyle w:val="Hyperlink"/>
                <w:noProof/>
              </w:rPr>
              <w:t>Iran’s Reaction to Stuxnet</w:t>
            </w:r>
            <w:r w:rsidR="009F0B1B" w:rsidRPr="000B20D8">
              <w:rPr>
                <w:rStyle w:val="Hyperlink"/>
                <w:rFonts w:ascii="Times New Roman" w:hAnsi="Times New Roman" w:cs="Times New Roman"/>
                <w:noProof/>
              </w:rPr>
              <w:t xml:space="preserve">” by </w:t>
            </w:r>
            <w:r w:rsidR="009F0B1B" w:rsidRPr="000B20D8">
              <w:rPr>
                <w:rStyle w:val="Hyperlink"/>
                <w:noProof/>
              </w:rPr>
              <w:t>Nader Uskowi</w:t>
            </w:r>
            <w:r w:rsidR="009F0B1B">
              <w:rPr>
                <w:noProof/>
                <w:webHidden/>
              </w:rPr>
              <w:tab/>
            </w:r>
            <w:r w:rsidR="008B66EF">
              <w:rPr>
                <w:noProof/>
                <w:webHidden/>
              </w:rPr>
              <w:fldChar w:fldCharType="begin"/>
            </w:r>
            <w:r w:rsidR="009F0B1B">
              <w:rPr>
                <w:noProof/>
                <w:webHidden/>
              </w:rPr>
              <w:instrText xml:space="preserve"> PAGEREF _Toc427076707 \h </w:instrText>
            </w:r>
            <w:r w:rsidR="008B66EF">
              <w:rPr>
                <w:noProof/>
                <w:webHidden/>
              </w:rPr>
            </w:r>
            <w:r w:rsidR="008B66EF">
              <w:rPr>
                <w:noProof/>
                <w:webHidden/>
              </w:rPr>
              <w:fldChar w:fldCharType="separate"/>
            </w:r>
            <w:r w:rsidR="009F0B1B">
              <w:rPr>
                <w:noProof/>
                <w:webHidden/>
              </w:rPr>
              <w:t>82</w:t>
            </w:r>
            <w:r w:rsidR="008B66EF">
              <w:rPr>
                <w:noProof/>
                <w:webHidden/>
              </w:rPr>
              <w:fldChar w:fldCharType="end"/>
            </w:r>
          </w:hyperlink>
        </w:p>
        <w:p w14:paraId="37E91F5C" w14:textId="77777777" w:rsidR="009F0B1B" w:rsidRDefault="00B40600">
          <w:pPr>
            <w:pStyle w:val="TOC1"/>
            <w:tabs>
              <w:tab w:val="right" w:leader="dot" w:pos="9350"/>
            </w:tabs>
            <w:rPr>
              <w:rFonts w:eastAsiaTheme="minorEastAsia"/>
              <w:noProof/>
            </w:rPr>
          </w:pPr>
          <w:hyperlink w:anchor="_Toc427076708" w:history="1">
            <w:r w:rsidR="009F0B1B" w:rsidRPr="000B20D8">
              <w:rPr>
                <w:rStyle w:val="Hyperlink"/>
                <w:noProof/>
              </w:rPr>
              <w:t>The World after Stuxnet</w:t>
            </w:r>
            <w:r w:rsidR="009F0B1B">
              <w:rPr>
                <w:noProof/>
                <w:webHidden/>
              </w:rPr>
              <w:tab/>
            </w:r>
            <w:r w:rsidR="008B66EF">
              <w:rPr>
                <w:noProof/>
                <w:webHidden/>
              </w:rPr>
              <w:fldChar w:fldCharType="begin"/>
            </w:r>
            <w:r w:rsidR="009F0B1B">
              <w:rPr>
                <w:noProof/>
                <w:webHidden/>
              </w:rPr>
              <w:instrText xml:space="preserve"> PAGEREF _Toc427076708 \h </w:instrText>
            </w:r>
            <w:r w:rsidR="008B66EF">
              <w:rPr>
                <w:noProof/>
                <w:webHidden/>
              </w:rPr>
            </w:r>
            <w:r w:rsidR="008B66EF">
              <w:rPr>
                <w:noProof/>
                <w:webHidden/>
              </w:rPr>
              <w:fldChar w:fldCharType="separate"/>
            </w:r>
            <w:r w:rsidR="009F0B1B">
              <w:rPr>
                <w:noProof/>
                <w:webHidden/>
              </w:rPr>
              <w:t>86</w:t>
            </w:r>
            <w:r w:rsidR="008B66EF">
              <w:rPr>
                <w:noProof/>
                <w:webHidden/>
              </w:rPr>
              <w:fldChar w:fldCharType="end"/>
            </w:r>
          </w:hyperlink>
        </w:p>
        <w:p w14:paraId="0564CE10" w14:textId="77777777" w:rsidR="009F0B1B" w:rsidRDefault="00B40600">
          <w:pPr>
            <w:pStyle w:val="TOC2"/>
            <w:tabs>
              <w:tab w:val="right" w:leader="dot" w:pos="9350"/>
            </w:tabs>
            <w:rPr>
              <w:rFonts w:eastAsiaTheme="minorEastAsia"/>
              <w:noProof/>
            </w:rPr>
          </w:pPr>
          <w:hyperlink w:anchor="_Toc427076709" w:history="1">
            <w:r w:rsidR="009F0B1B" w:rsidRPr="000B20D8">
              <w:rPr>
                <w:rStyle w:val="Hyperlink"/>
                <w:noProof/>
              </w:rPr>
              <w:t>“Confidence Building Measures after Stuxnet: Opportunities and Incentives” by Bob Fonow</w:t>
            </w:r>
            <w:r w:rsidR="009F0B1B">
              <w:rPr>
                <w:noProof/>
                <w:webHidden/>
              </w:rPr>
              <w:tab/>
            </w:r>
            <w:r w:rsidR="008B66EF">
              <w:rPr>
                <w:noProof/>
                <w:webHidden/>
              </w:rPr>
              <w:fldChar w:fldCharType="begin"/>
            </w:r>
            <w:r w:rsidR="009F0B1B">
              <w:rPr>
                <w:noProof/>
                <w:webHidden/>
              </w:rPr>
              <w:instrText xml:space="preserve"> PAGEREF _Toc427076709 \h </w:instrText>
            </w:r>
            <w:r w:rsidR="008B66EF">
              <w:rPr>
                <w:noProof/>
                <w:webHidden/>
              </w:rPr>
            </w:r>
            <w:r w:rsidR="008B66EF">
              <w:rPr>
                <w:noProof/>
                <w:webHidden/>
              </w:rPr>
              <w:fldChar w:fldCharType="separate"/>
            </w:r>
            <w:r w:rsidR="009F0B1B">
              <w:rPr>
                <w:noProof/>
                <w:webHidden/>
              </w:rPr>
              <w:t>86</w:t>
            </w:r>
            <w:r w:rsidR="008B66EF">
              <w:rPr>
                <w:noProof/>
                <w:webHidden/>
              </w:rPr>
              <w:fldChar w:fldCharType="end"/>
            </w:r>
          </w:hyperlink>
        </w:p>
        <w:p w14:paraId="0741F3CA" w14:textId="77777777" w:rsidR="009F0B1B" w:rsidRDefault="00B40600">
          <w:pPr>
            <w:pStyle w:val="TOC2"/>
            <w:tabs>
              <w:tab w:val="right" w:leader="dot" w:pos="9350"/>
            </w:tabs>
            <w:rPr>
              <w:rFonts w:eastAsiaTheme="minorEastAsia"/>
              <w:noProof/>
            </w:rPr>
          </w:pPr>
          <w:hyperlink w:anchor="_Toc427076710" w:history="1">
            <w:r w:rsidR="009F0B1B" w:rsidRPr="000B20D8">
              <w:rPr>
                <w:rStyle w:val="Hyperlink"/>
                <w:noProof/>
              </w:rPr>
              <w:t>“</w:t>
            </w:r>
            <w:r w:rsidR="009F0B1B" w:rsidRPr="000B20D8">
              <w:rPr>
                <w:rStyle w:val="Hyperlink"/>
                <w:rFonts w:eastAsia="Times New Roman"/>
                <w:noProof/>
              </w:rPr>
              <w:t>Stuxnet and Cyber Conflict: Framing the Long Wave View” by Chris Demchak</w:t>
            </w:r>
            <w:r w:rsidR="009F0B1B">
              <w:rPr>
                <w:noProof/>
                <w:webHidden/>
              </w:rPr>
              <w:tab/>
            </w:r>
            <w:r w:rsidR="008B66EF">
              <w:rPr>
                <w:noProof/>
                <w:webHidden/>
              </w:rPr>
              <w:fldChar w:fldCharType="begin"/>
            </w:r>
            <w:r w:rsidR="009F0B1B">
              <w:rPr>
                <w:noProof/>
                <w:webHidden/>
              </w:rPr>
              <w:instrText xml:space="preserve"> PAGEREF _Toc427076710 \h </w:instrText>
            </w:r>
            <w:r w:rsidR="008B66EF">
              <w:rPr>
                <w:noProof/>
                <w:webHidden/>
              </w:rPr>
            </w:r>
            <w:r w:rsidR="008B66EF">
              <w:rPr>
                <w:noProof/>
                <w:webHidden/>
              </w:rPr>
              <w:fldChar w:fldCharType="separate"/>
            </w:r>
            <w:r w:rsidR="009F0B1B">
              <w:rPr>
                <w:noProof/>
                <w:webHidden/>
              </w:rPr>
              <w:t>96</w:t>
            </w:r>
            <w:r w:rsidR="008B66EF">
              <w:rPr>
                <w:noProof/>
                <w:webHidden/>
              </w:rPr>
              <w:fldChar w:fldCharType="end"/>
            </w:r>
          </w:hyperlink>
        </w:p>
        <w:p w14:paraId="083233CD" w14:textId="77777777" w:rsidR="009F0B1B" w:rsidRDefault="00B40600">
          <w:pPr>
            <w:pStyle w:val="TOC2"/>
            <w:tabs>
              <w:tab w:val="right" w:leader="dot" w:pos="9350"/>
            </w:tabs>
            <w:rPr>
              <w:rFonts w:eastAsiaTheme="minorEastAsia"/>
              <w:noProof/>
            </w:rPr>
          </w:pPr>
          <w:hyperlink w:anchor="_Toc427076711" w:history="1">
            <w:r w:rsidR="009F0B1B" w:rsidRPr="000B20D8">
              <w:rPr>
                <w:rStyle w:val="Hyperlink"/>
                <w:noProof/>
              </w:rPr>
              <w:t>“A Stuxnetted Future” by Michael Schrage</w:t>
            </w:r>
            <w:r w:rsidR="009F0B1B">
              <w:rPr>
                <w:noProof/>
                <w:webHidden/>
              </w:rPr>
              <w:tab/>
            </w:r>
            <w:r w:rsidR="008B66EF">
              <w:rPr>
                <w:noProof/>
                <w:webHidden/>
              </w:rPr>
              <w:fldChar w:fldCharType="begin"/>
            </w:r>
            <w:r w:rsidR="009F0B1B">
              <w:rPr>
                <w:noProof/>
                <w:webHidden/>
              </w:rPr>
              <w:instrText xml:space="preserve"> PAGEREF _Toc427076711 \h </w:instrText>
            </w:r>
            <w:r w:rsidR="008B66EF">
              <w:rPr>
                <w:noProof/>
                <w:webHidden/>
              </w:rPr>
            </w:r>
            <w:r w:rsidR="008B66EF">
              <w:rPr>
                <w:noProof/>
                <w:webHidden/>
              </w:rPr>
              <w:fldChar w:fldCharType="separate"/>
            </w:r>
            <w:r w:rsidR="009F0B1B">
              <w:rPr>
                <w:noProof/>
                <w:webHidden/>
              </w:rPr>
              <w:t>108</w:t>
            </w:r>
            <w:r w:rsidR="008B66EF">
              <w:rPr>
                <w:noProof/>
                <w:webHidden/>
              </w:rPr>
              <w:fldChar w:fldCharType="end"/>
            </w:r>
          </w:hyperlink>
        </w:p>
        <w:p w14:paraId="08F9E16B" w14:textId="77777777" w:rsidR="00D944BC" w:rsidRDefault="008B66EF">
          <w:r>
            <w:rPr>
              <w:b/>
              <w:bCs/>
              <w:noProof/>
            </w:rPr>
            <w:fldChar w:fldCharType="end"/>
          </w:r>
        </w:p>
      </w:sdtContent>
    </w:sdt>
    <w:p w14:paraId="75498435" w14:textId="77777777" w:rsidR="00D944BC" w:rsidRDefault="00D944BC" w:rsidP="0058768A">
      <w:pPr>
        <w:jc w:val="center"/>
      </w:pPr>
    </w:p>
    <w:p w14:paraId="2061EA41" w14:textId="77777777" w:rsidR="00D944BC" w:rsidRDefault="00D944BC">
      <w:pPr>
        <w:rPr>
          <w:rFonts w:asciiTheme="majorHAnsi" w:eastAsiaTheme="majorEastAsia" w:hAnsiTheme="majorHAnsi" w:cstheme="majorBidi"/>
          <w:b/>
          <w:bCs/>
          <w:color w:val="365F91" w:themeColor="accent1" w:themeShade="BF"/>
          <w:sz w:val="28"/>
          <w:szCs w:val="28"/>
        </w:rPr>
      </w:pPr>
      <w:r>
        <w:br w:type="page"/>
      </w:r>
    </w:p>
    <w:p w14:paraId="676482F9" w14:textId="77777777" w:rsidR="00D944BC" w:rsidRDefault="00D944BC" w:rsidP="00135CDC">
      <w:pPr>
        <w:pStyle w:val="Heading1"/>
      </w:pPr>
      <w:bookmarkStart w:id="6" w:name="_Toc408405547"/>
      <w:bookmarkStart w:id="7" w:name="_Toc427076692"/>
      <w:r>
        <w:lastRenderedPageBreak/>
        <w:t>“Cyber Conflict After Stuxnet: The View from the Other Bank of the Rubicon</w:t>
      </w:r>
      <w:bookmarkEnd w:id="6"/>
      <w:r>
        <w:t>” by Adam Segal</w:t>
      </w:r>
      <w:bookmarkEnd w:id="7"/>
    </w:p>
    <w:p w14:paraId="16016F9D" w14:textId="77777777" w:rsidR="00D944BC" w:rsidRPr="00135CDC" w:rsidRDefault="00D944BC" w:rsidP="00135CDC"/>
    <w:p w14:paraId="502395C1" w14:textId="77777777" w:rsidR="00D944BC" w:rsidRPr="009660E3" w:rsidRDefault="00D944BC" w:rsidP="00135CDC">
      <w:pPr>
        <w:pStyle w:val="Heading2"/>
        <w:rPr>
          <w:rFonts w:eastAsia="Cambria"/>
        </w:rPr>
      </w:pPr>
      <w:bookmarkStart w:id="8" w:name="_Toc427076693"/>
      <w:r w:rsidRPr="009660E3">
        <w:rPr>
          <w:rFonts w:eastAsia="Cambria"/>
        </w:rPr>
        <w:t>The Stuxnet Story</w:t>
      </w:r>
      <w:bookmarkEnd w:id="8"/>
    </w:p>
    <w:p w14:paraId="0034DE0A" w14:textId="77777777" w:rsidR="00D944BC" w:rsidRPr="009660E3" w:rsidRDefault="00D944BC" w:rsidP="00135CDC">
      <w:pPr>
        <w:pStyle w:val="PI"/>
        <w:spacing w:line="276" w:lineRule="auto"/>
        <w:rPr>
          <w:rFonts w:asciiTheme="minorHAnsi" w:eastAsia="Cambria" w:hAnsiTheme="minorHAnsi"/>
          <w:b/>
        </w:rPr>
      </w:pPr>
    </w:p>
    <w:p w14:paraId="0736DFB5"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In late 2009 or early 2010, Iran replaced about 1,000 IR-1 centrifuges of the 9</w:t>
      </w:r>
      <w:r>
        <w:rPr>
          <w:rFonts w:asciiTheme="minorHAnsi" w:eastAsia="Cambria" w:hAnsiTheme="minorHAnsi"/>
        </w:rPr>
        <w:t>,</w:t>
      </w:r>
      <w:r w:rsidRPr="009660E3">
        <w:rPr>
          <w:rFonts w:asciiTheme="minorHAnsi" w:eastAsia="Cambria" w:hAnsiTheme="minorHAnsi"/>
        </w:rPr>
        <w:t>000 deployed at the Fuel Enrichment Plant (FEP) at Natanz. The natural assumption at the time would have been that the centrifuges had broken. Centrifuges are delicate machines spinning at incredibly high speeds, and Iran’s IR-1 centrifuges were more temperamental than other designs, tending to break frequently. Still, the pace at which the centrifuges were breaking would have caused much chagrin for the Iranians and some head</w:t>
      </w:r>
      <w:r>
        <w:rPr>
          <w:rFonts w:asciiTheme="minorHAnsi" w:eastAsia="Cambria" w:hAnsiTheme="minorHAnsi"/>
        </w:rPr>
        <w:t>-</w:t>
      </w:r>
      <w:r w:rsidRPr="009660E3">
        <w:rPr>
          <w:rFonts w:asciiTheme="minorHAnsi" w:eastAsia="Cambria" w:hAnsiTheme="minorHAnsi"/>
        </w:rPr>
        <w:t>scratching for outside observers.</w:t>
      </w:r>
      <w:r w:rsidRPr="009660E3">
        <w:rPr>
          <w:rStyle w:val="EndnoteReference"/>
          <w:rFonts w:asciiTheme="minorHAnsi" w:eastAsia="Cambria" w:hAnsiTheme="minorHAnsi"/>
        </w:rPr>
        <w:endnoteReference w:id="1"/>
      </w:r>
    </w:p>
    <w:p w14:paraId="5F30CD77" w14:textId="77777777" w:rsidR="00D944BC" w:rsidRPr="009660E3" w:rsidRDefault="00D944BC" w:rsidP="00135CDC">
      <w:pPr>
        <w:pStyle w:val="PI"/>
        <w:spacing w:line="240" w:lineRule="auto"/>
        <w:ind w:firstLine="0"/>
        <w:rPr>
          <w:rFonts w:asciiTheme="minorHAnsi" w:eastAsia="Cambria" w:hAnsiTheme="minorHAnsi"/>
        </w:rPr>
      </w:pPr>
    </w:p>
    <w:p w14:paraId="6E47249C"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 xml:space="preserve">The operators of Natanz were right to be worried. The damaged centrifuges were the target of a sophisticated </w:t>
      </w:r>
      <w:r>
        <w:rPr>
          <w:rFonts w:asciiTheme="minorHAnsi" w:eastAsia="Cambria" w:hAnsiTheme="minorHAnsi"/>
        </w:rPr>
        <w:t>cyberattack</w:t>
      </w:r>
      <w:r w:rsidRPr="009660E3">
        <w:rPr>
          <w:rFonts w:asciiTheme="minorHAnsi" w:eastAsia="Cambria" w:hAnsiTheme="minorHAnsi"/>
        </w:rPr>
        <w:t>, allegedly planned and launched by the United States and Israel</w:t>
      </w:r>
      <w:r>
        <w:rPr>
          <w:rFonts w:asciiTheme="minorHAnsi" w:eastAsia="Cambria" w:hAnsiTheme="minorHAnsi"/>
        </w:rPr>
        <w:t xml:space="preserve"> in order to slow down Iran’s nuclear program</w:t>
      </w:r>
      <w:r w:rsidRPr="009660E3">
        <w:rPr>
          <w:rFonts w:asciiTheme="minorHAnsi" w:eastAsia="Cambria" w:hAnsiTheme="minorHAnsi"/>
        </w:rPr>
        <w:t>, code</w:t>
      </w:r>
      <w:r>
        <w:rPr>
          <w:rFonts w:asciiTheme="minorHAnsi" w:eastAsia="Cambria" w:hAnsiTheme="minorHAnsi"/>
        </w:rPr>
        <w:t>-</w:t>
      </w:r>
      <w:r w:rsidRPr="009660E3">
        <w:rPr>
          <w:rFonts w:asciiTheme="minorHAnsi" w:eastAsia="Cambria" w:hAnsiTheme="minorHAnsi"/>
        </w:rPr>
        <w:t xml:space="preserve">named </w:t>
      </w:r>
      <w:r>
        <w:rPr>
          <w:rFonts w:asciiTheme="minorHAnsi" w:eastAsia="Cambria" w:hAnsiTheme="minorHAnsi"/>
        </w:rPr>
        <w:t>“</w:t>
      </w:r>
      <w:r w:rsidRPr="009660E3">
        <w:rPr>
          <w:rFonts w:asciiTheme="minorHAnsi" w:eastAsia="Cambria" w:hAnsiTheme="minorHAnsi"/>
        </w:rPr>
        <w:t>Olympic Games.</w:t>
      </w:r>
      <w:r>
        <w:rPr>
          <w:rFonts w:asciiTheme="minorHAnsi" w:eastAsia="Cambria" w:hAnsiTheme="minorHAnsi"/>
        </w:rPr>
        <w:t>”</w:t>
      </w:r>
      <w:r w:rsidRPr="009660E3">
        <w:rPr>
          <w:rFonts w:asciiTheme="minorHAnsi" w:eastAsia="Cambria" w:hAnsiTheme="minorHAnsi"/>
        </w:rPr>
        <w:t xml:space="preserve"> </w:t>
      </w:r>
      <w:r>
        <w:rPr>
          <w:rFonts w:asciiTheme="minorHAnsi" w:eastAsia="Cambria" w:hAnsiTheme="minorHAnsi"/>
        </w:rPr>
        <w:t>In 2005, Iran abandoned the Paris Agreement, under which Tehran agreed to a volun</w:t>
      </w:r>
      <w:r w:rsidRPr="009660E3">
        <w:rPr>
          <w:rFonts w:asciiTheme="minorHAnsi" w:eastAsia="Cambria" w:hAnsiTheme="minorHAnsi"/>
        </w:rPr>
        <w:t>t</w:t>
      </w:r>
      <w:r>
        <w:rPr>
          <w:rFonts w:asciiTheme="minorHAnsi" w:eastAsia="Cambria" w:hAnsiTheme="minorHAnsi"/>
        </w:rPr>
        <w:t>ary and temporary suspension of uranium enrichment</w:t>
      </w:r>
      <w:r w:rsidRPr="009660E3">
        <w:rPr>
          <w:rFonts w:asciiTheme="minorHAnsi" w:eastAsia="Cambria" w:hAnsiTheme="minorHAnsi"/>
        </w:rPr>
        <w:t xml:space="preserve">. </w:t>
      </w:r>
      <w:r>
        <w:rPr>
          <w:rFonts w:asciiTheme="minorHAnsi" w:eastAsia="Cambria" w:hAnsiTheme="minorHAnsi"/>
        </w:rPr>
        <w:t xml:space="preserve">In April 2006, </w:t>
      </w:r>
      <w:r w:rsidRPr="00305AD8">
        <w:rPr>
          <w:rFonts w:asciiTheme="minorHAnsi" w:eastAsia="Cambria" w:hAnsiTheme="minorHAnsi"/>
        </w:rPr>
        <w:t>President Mahmoud Ahmadinejad announced that Iran had successfully enriched uranium</w:t>
      </w:r>
      <w:r>
        <w:rPr>
          <w:rFonts w:asciiTheme="minorHAnsi" w:eastAsia="Cambria" w:hAnsiTheme="minorHAnsi"/>
        </w:rPr>
        <w:t xml:space="preserve">. </w:t>
      </w:r>
      <w:r w:rsidRPr="009660E3">
        <w:rPr>
          <w:rFonts w:asciiTheme="minorHAnsi" w:eastAsia="Cambria" w:hAnsiTheme="minorHAnsi"/>
        </w:rPr>
        <w:t>The program, and the number of centrifuges, grew over the next several years.</w:t>
      </w:r>
    </w:p>
    <w:p w14:paraId="3A547626" w14:textId="77777777" w:rsidR="00D944BC" w:rsidRPr="009660E3" w:rsidRDefault="00D944BC" w:rsidP="00135CDC">
      <w:pPr>
        <w:pStyle w:val="PI"/>
        <w:spacing w:line="240" w:lineRule="auto"/>
        <w:ind w:firstLine="0"/>
        <w:rPr>
          <w:rFonts w:asciiTheme="minorHAnsi" w:eastAsia="Cambria" w:hAnsiTheme="minorHAnsi"/>
        </w:rPr>
      </w:pPr>
    </w:p>
    <w:p w14:paraId="554564D9" w14:textId="77777777" w:rsidR="00D944BC" w:rsidRDefault="00D944BC" w:rsidP="00135CDC">
      <w:pPr>
        <w:pStyle w:val="PI"/>
        <w:spacing w:line="240" w:lineRule="auto"/>
        <w:ind w:firstLine="0"/>
        <w:rPr>
          <w:rFonts w:asciiTheme="minorHAnsi" w:eastAsia="Cambria" w:hAnsiTheme="minorHAnsi"/>
        </w:rPr>
      </w:pPr>
      <w:r>
        <w:rPr>
          <w:rFonts w:asciiTheme="minorHAnsi" w:eastAsia="Cambria" w:hAnsiTheme="minorHAnsi"/>
        </w:rPr>
        <w:t xml:space="preserve">The United States and its European allies pursued sanctions through the United Nations. In July 2006, the </w:t>
      </w:r>
      <w:r w:rsidRPr="00305AD8">
        <w:rPr>
          <w:rFonts w:asciiTheme="minorHAnsi" w:eastAsia="Cambria" w:hAnsiTheme="minorHAnsi"/>
        </w:rPr>
        <w:t xml:space="preserve">United Nations Security Council demanded </w:t>
      </w:r>
      <w:r>
        <w:rPr>
          <w:rFonts w:asciiTheme="minorHAnsi" w:eastAsia="Cambria" w:hAnsiTheme="minorHAnsi"/>
        </w:rPr>
        <w:t>the complete suspension of</w:t>
      </w:r>
      <w:r w:rsidRPr="00305AD8">
        <w:rPr>
          <w:rFonts w:asciiTheme="minorHAnsi" w:eastAsia="Cambria" w:hAnsiTheme="minorHAnsi"/>
        </w:rPr>
        <w:t xml:space="preserve"> enrichment and </w:t>
      </w:r>
      <w:r w:rsidR="00140647" w:rsidRPr="00194ED6">
        <w:rPr>
          <w:rFonts w:asciiTheme="minorHAnsi" w:eastAsia="Cambria" w:hAnsiTheme="minorHAnsi"/>
        </w:rPr>
        <w:t>reprocessing</w:t>
      </w:r>
      <w:r>
        <w:rPr>
          <w:rFonts w:asciiTheme="minorHAnsi" w:eastAsia="Cambria" w:hAnsiTheme="minorHAnsi"/>
        </w:rPr>
        <w:t>-</w:t>
      </w:r>
      <w:r w:rsidRPr="00305AD8">
        <w:rPr>
          <w:rFonts w:asciiTheme="minorHAnsi" w:eastAsia="Cambria" w:hAnsiTheme="minorHAnsi"/>
        </w:rPr>
        <w:t>related activities</w:t>
      </w:r>
      <w:r>
        <w:rPr>
          <w:rFonts w:asciiTheme="minorHAnsi" w:eastAsia="Cambria" w:hAnsiTheme="minorHAnsi"/>
        </w:rPr>
        <w:t xml:space="preserve">, and, at the end of the year, levied sanctions on nuclear and missile technologies, though these were weakened by Russia and China. Resolutions in 2007 and 2008 expanded the sanction lists to additional individuals and entities. </w:t>
      </w:r>
    </w:p>
    <w:p w14:paraId="623AB8E3" w14:textId="77777777" w:rsidR="00D944BC" w:rsidRDefault="00D944BC" w:rsidP="00135CDC">
      <w:pPr>
        <w:pStyle w:val="PI"/>
        <w:spacing w:line="240" w:lineRule="auto"/>
        <w:ind w:firstLine="0"/>
        <w:rPr>
          <w:rFonts w:asciiTheme="minorHAnsi" w:eastAsia="Cambria" w:hAnsiTheme="minorHAnsi"/>
        </w:rPr>
      </w:pPr>
    </w:p>
    <w:p w14:paraId="01D3D76D" w14:textId="77777777" w:rsidR="00D944BC" w:rsidRPr="009660E3" w:rsidRDefault="00D944BC" w:rsidP="00135CDC">
      <w:pPr>
        <w:pStyle w:val="PI"/>
        <w:spacing w:line="240" w:lineRule="auto"/>
        <w:ind w:firstLine="0"/>
        <w:rPr>
          <w:rFonts w:asciiTheme="minorHAnsi" w:eastAsia="Cambria" w:hAnsiTheme="minorHAnsi"/>
        </w:rPr>
      </w:pPr>
      <w:r>
        <w:rPr>
          <w:rFonts w:asciiTheme="minorHAnsi" w:eastAsia="Cambria" w:hAnsiTheme="minorHAnsi"/>
        </w:rPr>
        <w:t>While the failure of diplomatic efforts and the sanctions program inspired the White House to search for other tools to derail the Iranian program, t</w:t>
      </w:r>
      <w:r w:rsidRPr="009660E3">
        <w:rPr>
          <w:rFonts w:asciiTheme="minorHAnsi" w:eastAsia="Cambria" w:hAnsiTheme="minorHAnsi"/>
        </w:rPr>
        <w:t xml:space="preserve">he direct motivation for the </w:t>
      </w:r>
      <w:r>
        <w:rPr>
          <w:rFonts w:asciiTheme="minorHAnsi" w:eastAsia="Cambria" w:hAnsiTheme="minorHAnsi"/>
        </w:rPr>
        <w:t>cyberattacks</w:t>
      </w:r>
      <w:r w:rsidRPr="009660E3">
        <w:rPr>
          <w:rFonts w:asciiTheme="minorHAnsi" w:eastAsia="Cambria" w:hAnsiTheme="minorHAnsi"/>
        </w:rPr>
        <w:t xml:space="preserve"> apparently came in part from a request from Israel for bunker</w:t>
      </w:r>
      <w:r>
        <w:rPr>
          <w:rFonts w:asciiTheme="minorHAnsi" w:eastAsia="Cambria" w:hAnsiTheme="minorHAnsi"/>
        </w:rPr>
        <w:t>-</w:t>
      </w:r>
      <w:r w:rsidRPr="009660E3">
        <w:rPr>
          <w:rFonts w:asciiTheme="minorHAnsi" w:eastAsia="Cambria" w:hAnsiTheme="minorHAnsi"/>
        </w:rPr>
        <w:t xml:space="preserve">busting bombs from the United States and for a request to fly over Iraq to reach Natanz in 2008. </w:t>
      </w:r>
      <w:r>
        <w:rPr>
          <w:rFonts w:asciiTheme="minorHAnsi" w:eastAsia="Cambria" w:hAnsiTheme="minorHAnsi"/>
        </w:rPr>
        <w:t>The Bush a</w:t>
      </w:r>
      <w:r w:rsidRPr="009660E3">
        <w:rPr>
          <w:rFonts w:asciiTheme="minorHAnsi" w:eastAsia="Cambria" w:hAnsiTheme="minorHAnsi"/>
        </w:rPr>
        <w:t>dministration doubted that airstrikes would do much to set Iran’s nuclear program back, and, already engaged in wars in Iraq and Afghanistan, feared an attack could ignite an even larger conflagration across the Middle East. President Bush denied the request but increased intelligence</w:t>
      </w:r>
      <w:r>
        <w:rPr>
          <w:rFonts w:asciiTheme="minorHAnsi" w:eastAsia="Cambria" w:hAnsiTheme="minorHAnsi"/>
        </w:rPr>
        <w:t>-</w:t>
      </w:r>
      <w:r w:rsidRPr="009660E3">
        <w:rPr>
          <w:rFonts w:asciiTheme="minorHAnsi" w:eastAsia="Cambria" w:hAnsiTheme="minorHAnsi"/>
        </w:rPr>
        <w:t>sharing and briefed Israeli officials on new covert efforts to sabotage the Iranian nuclear program</w:t>
      </w:r>
      <w:r>
        <w:rPr>
          <w:rFonts w:asciiTheme="minorHAnsi" w:eastAsia="Cambria" w:hAnsiTheme="minorHAnsi"/>
        </w:rPr>
        <w:t>, including the cyber program</w:t>
      </w:r>
      <w:r w:rsidRPr="009660E3">
        <w:rPr>
          <w:rFonts w:asciiTheme="minorHAnsi" w:eastAsia="Cambria" w:hAnsiTheme="minorHAnsi"/>
        </w:rPr>
        <w:t>.</w:t>
      </w:r>
      <w:r w:rsidRPr="009660E3">
        <w:rPr>
          <w:rStyle w:val="EndnoteReference"/>
          <w:rFonts w:asciiTheme="minorHAnsi" w:eastAsia="Cambria" w:hAnsiTheme="minorHAnsi"/>
        </w:rPr>
        <w:endnoteReference w:id="2"/>
      </w:r>
      <w:r w:rsidRPr="009660E3">
        <w:rPr>
          <w:rFonts w:asciiTheme="minorHAnsi" w:eastAsia="Cambria" w:hAnsiTheme="minorHAnsi"/>
        </w:rPr>
        <w:t xml:space="preserve"> When he came into office, President Obama continued and accelerated these covert efforts. The president reportedly told aides that if Olympic Games failed there would be no time for </w:t>
      </w:r>
      <w:r>
        <w:rPr>
          <w:rFonts w:asciiTheme="minorHAnsi" w:eastAsia="Cambria" w:hAnsiTheme="minorHAnsi"/>
        </w:rPr>
        <w:t xml:space="preserve">a new round of </w:t>
      </w:r>
      <w:r w:rsidRPr="009660E3">
        <w:rPr>
          <w:rFonts w:asciiTheme="minorHAnsi" w:eastAsia="Cambria" w:hAnsiTheme="minorHAnsi"/>
        </w:rPr>
        <w:t>sanctions and diplomacy to work.</w:t>
      </w:r>
      <w:r w:rsidRPr="009660E3">
        <w:rPr>
          <w:rStyle w:val="EndnoteReference"/>
          <w:rFonts w:asciiTheme="minorHAnsi" w:eastAsia="Cambria" w:hAnsiTheme="minorHAnsi"/>
        </w:rPr>
        <w:endnoteReference w:id="3"/>
      </w:r>
      <w:r w:rsidRPr="009660E3">
        <w:rPr>
          <w:rFonts w:asciiTheme="minorHAnsi" w:eastAsia="Cambria" w:hAnsiTheme="minorHAnsi"/>
        </w:rPr>
        <w:t xml:space="preserve"> </w:t>
      </w:r>
    </w:p>
    <w:p w14:paraId="36FC26D9" w14:textId="77777777" w:rsidR="00D944BC" w:rsidRPr="009660E3" w:rsidRDefault="00D944BC" w:rsidP="00135CDC">
      <w:pPr>
        <w:pStyle w:val="PI"/>
        <w:spacing w:line="240" w:lineRule="auto"/>
        <w:ind w:firstLine="0"/>
        <w:rPr>
          <w:rFonts w:asciiTheme="minorHAnsi" w:eastAsia="Cambria" w:hAnsiTheme="minorHAnsi"/>
        </w:rPr>
      </w:pPr>
    </w:p>
    <w:p w14:paraId="026B19CC"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Sometime in the summer of 2010</w:t>
      </w:r>
      <w:r>
        <w:rPr>
          <w:rFonts w:asciiTheme="minorHAnsi" w:eastAsia="Cambria" w:hAnsiTheme="minorHAnsi"/>
        </w:rPr>
        <w:t>,</w:t>
      </w:r>
      <w:r w:rsidRPr="009660E3">
        <w:rPr>
          <w:rFonts w:asciiTheme="minorHAnsi" w:eastAsia="Cambria" w:hAnsiTheme="minorHAnsi"/>
        </w:rPr>
        <w:t xml:space="preserve"> Stuxnet escaped into the wild. An Iranian engineer who had connected his computer to the centrifuges connected to the In</w:t>
      </w:r>
      <w:r>
        <w:rPr>
          <w:rFonts w:asciiTheme="minorHAnsi" w:eastAsia="Cambria" w:hAnsiTheme="minorHAnsi"/>
        </w:rPr>
        <w:t>ternet. T</w:t>
      </w:r>
      <w:r w:rsidRPr="009660E3">
        <w:rPr>
          <w:rFonts w:asciiTheme="minorHAnsi" w:eastAsia="Cambria" w:hAnsiTheme="minorHAnsi"/>
        </w:rPr>
        <w:t xml:space="preserve">he malware would eventually spread to more than 115 countries. Chevron would be the first US company to </w:t>
      </w:r>
      <w:r w:rsidRPr="009660E3">
        <w:rPr>
          <w:rFonts w:asciiTheme="minorHAnsi" w:eastAsia="Cambria" w:hAnsiTheme="minorHAnsi"/>
        </w:rPr>
        <w:lastRenderedPageBreak/>
        <w:t>acknowledge infection.</w:t>
      </w:r>
      <w:r w:rsidRPr="009660E3">
        <w:rPr>
          <w:rStyle w:val="EndnoteReference"/>
          <w:rFonts w:asciiTheme="minorHAnsi" w:eastAsia="Cambria" w:hAnsiTheme="minorHAnsi"/>
        </w:rPr>
        <w:endnoteReference w:id="4"/>
      </w:r>
      <w:r w:rsidRPr="009660E3">
        <w:rPr>
          <w:rFonts w:asciiTheme="minorHAnsi" w:eastAsia="Cambria" w:hAnsiTheme="minorHAnsi"/>
        </w:rPr>
        <w:t xml:space="preserve"> A little known Belarussian security firm</w:t>
      </w:r>
      <w:r>
        <w:rPr>
          <w:rFonts w:asciiTheme="minorHAnsi" w:eastAsia="Cambria" w:hAnsiTheme="minorHAnsi"/>
        </w:rPr>
        <w:t>,</w:t>
      </w:r>
      <w:r w:rsidRPr="009660E3">
        <w:rPr>
          <w:rFonts w:asciiTheme="minorHAnsi" w:eastAsia="Cambria" w:hAnsiTheme="minorHAnsi"/>
        </w:rPr>
        <w:t xml:space="preserve"> VirusBlokAda</w:t>
      </w:r>
      <w:r>
        <w:rPr>
          <w:rFonts w:asciiTheme="minorHAnsi" w:eastAsia="Cambria" w:hAnsiTheme="minorHAnsi"/>
        </w:rPr>
        <w:t>,</w:t>
      </w:r>
      <w:r w:rsidRPr="009660E3">
        <w:rPr>
          <w:rFonts w:asciiTheme="minorHAnsi" w:eastAsia="Cambria" w:hAnsiTheme="minorHAnsi"/>
        </w:rPr>
        <w:t xml:space="preserve"> was the first to identify Stuxnet and over the next year, researchers at Symantec, </w:t>
      </w:r>
      <w:r w:rsidR="00140647" w:rsidRPr="00124B40">
        <w:rPr>
          <w:rFonts w:asciiTheme="minorHAnsi" w:eastAsia="Cambria" w:hAnsiTheme="minorHAnsi"/>
        </w:rPr>
        <w:t>Kaspersky</w:t>
      </w:r>
      <w:r w:rsidRPr="009660E3">
        <w:rPr>
          <w:rFonts w:asciiTheme="minorHAnsi" w:eastAsia="Cambria" w:hAnsiTheme="minorHAnsi"/>
        </w:rPr>
        <w:t>, and Langner Group worked to uncover the workings and purpose of the code. During this process, and in further investigations, these groups uncovered two other related malware</w:t>
      </w:r>
      <w:r>
        <w:rPr>
          <w:rFonts w:asciiTheme="minorHAnsi" w:eastAsia="Cambria" w:hAnsiTheme="minorHAnsi"/>
        </w:rPr>
        <w:t xml:space="preserve"> </w:t>
      </w:r>
      <w:r w:rsidR="00140647" w:rsidRPr="00124B40">
        <w:rPr>
          <w:rFonts w:asciiTheme="minorHAnsi" w:eastAsia="Cambria" w:hAnsiTheme="minorHAnsi"/>
        </w:rPr>
        <w:t>programs</w:t>
      </w:r>
      <w:r w:rsidRPr="009660E3">
        <w:rPr>
          <w:rFonts w:asciiTheme="minorHAnsi" w:eastAsia="Cambria" w:hAnsiTheme="minorHAnsi"/>
        </w:rPr>
        <w:t>—Flame and Duqu—that supported the Stuxnet attack through espionage.</w:t>
      </w:r>
      <w:r w:rsidRPr="009660E3">
        <w:rPr>
          <w:rStyle w:val="EndnoteReference"/>
          <w:rFonts w:asciiTheme="minorHAnsi" w:eastAsia="Cambria" w:hAnsiTheme="minorHAnsi"/>
        </w:rPr>
        <w:endnoteReference w:id="5"/>
      </w:r>
      <w:r w:rsidRPr="009660E3">
        <w:rPr>
          <w:rFonts w:asciiTheme="minorHAnsi" w:eastAsia="Cambria" w:hAnsiTheme="minorHAnsi"/>
        </w:rPr>
        <w:t xml:space="preserve">  </w:t>
      </w:r>
    </w:p>
    <w:p w14:paraId="61C94BBF" w14:textId="77777777" w:rsidR="00D944BC" w:rsidRPr="009660E3" w:rsidRDefault="00D944BC" w:rsidP="00135CDC">
      <w:pPr>
        <w:pStyle w:val="PI"/>
        <w:spacing w:line="240" w:lineRule="auto"/>
        <w:ind w:firstLine="0"/>
        <w:rPr>
          <w:rFonts w:asciiTheme="minorHAnsi" w:eastAsia="Cambria" w:hAnsiTheme="minorHAnsi"/>
        </w:rPr>
      </w:pPr>
    </w:p>
    <w:p w14:paraId="026BD7C7"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From a technical perspective, the attack inspired awe and admiration. One journalist called Stuxnet “probably the most interesting piece of malware I've ever covered.”</w:t>
      </w:r>
      <w:r w:rsidRPr="009660E3">
        <w:rPr>
          <w:rStyle w:val="EndnoteReference"/>
          <w:rFonts w:asciiTheme="minorHAnsi" w:eastAsia="Cambria" w:hAnsiTheme="minorHAnsi"/>
        </w:rPr>
        <w:endnoteReference w:id="6"/>
      </w:r>
      <w:r w:rsidRPr="009660E3">
        <w:rPr>
          <w:rFonts w:asciiTheme="minorHAnsi" w:eastAsia="Cambria" w:hAnsiTheme="minorHAnsi"/>
        </w:rPr>
        <w:t xml:space="preserve"> To see why, it is useful to break the attack into three parts. </w:t>
      </w:r>
      <w:r>
        <w:rPr>
          <w:rFonts w:asciiTheme="minorHAnsi" w:eastAsia="Cambria" w:hAnsiTheme="minorHAnsi"/>
        </w:rPr>
        <w:t>First, t</w:t>
      </w:r>
      <w:r w:rsidRPr="009660E3">
        <w:rPr>
          <w:rFonts w:asciiTheme="minorHAnsi" w:eastAsia="Cambria" w:hAnsiTheme="minorHAnsi"/>
        </w:rPr>
        <w:t>here was preparation. Targets had to be identified and mapped. An electronic blueprint of the computers controlling the centrifuges at Natanz had to be created. Israel reportedly acquired and installed P-1</w:t>
      </w:r>
      <w:r>
        <w:rPr>
          <w:rFonts w:asciiTheme="minorHAnsi" w:eastAsia="Cambria" w:hAnsiTheme="minorHAnsi"/>
        </w:rPr>
        <w:t xml:space="preserve"> </w:t>
      </w:r>
      <w:r w:rsidRPr="009660E3">
        <w:rPr>
          <w:rFonts w:asciiTheme="minorHAnsi" w:eastAsia="Cambria" w:hAnsiTheme="minorHAnsi"/>
        </w:rPr>
        <w:t>centrifuge</w:t>
      </w:r>
      <w:r>
        <w:rPr>
          <w:rFonts w:asciiTheme="minorHAnsi" w:eastAsia="Cambria" w:hAnsiTheme="minorHAnsi"/>
        </w:rPr>
        <w:t>s</w:t>
      </w:r>
      <w:r w:rsidRPr="009660E3">
        <w:rPr>
          <w:rFonts w:asciiTheme="minorHAnsi" w:eastAsia="Cambria" w:hAnsiTheme="minorHAnsi"/>
        </w:rPr>
        <w:t xml:space="preserve">, which </w:t>
      </w:r>
      <w:r>
        <w:rPr>
          <w:rFonts w:asciiTheme="minorHAnsi" w:eastAsia="Cambria" w:hAnsiTheme="minorHAnsi"/>
        </w:rPr>
        <w:t>were</w:t>
      </w:r>
      <w:r w:rsidRPr="009660E3">
        <w:rPr>
          <w:rFonts w:asciiTheme="minorHAnsi" w:eastAsia="Cambria" w:hAnsiTheme="minorHAnsi"/>
        </w:rPr>
        <w:t xml:space="preserve"> similar to Iran’s, and then tested the malware on them at Dimona nuclear complex. The United States also acquired P-1s from Libya and tested them in national laboratories. The Department of Homeland Security </w:t>
      </w:r>
      <w:r w:rsidRPr="00147BEB">
        <w:rPr>
          <w:rFonts w:asciiTheme="minorHAnsi" w:eastAsia="Cambria" w:hAnsiTheme="minorHAnsi"/>
        </w:rPr>
        <w:t xml:space="preserve">and </w:t>
      </w:r>
      <w:r w:rsidR="00140647" w:rsidRPr="00124B40">
        <w:rPr>
          <w:rFonts w:asciiTheme="minorHAnsi" w:eastAsia="Cambria" w:hAnsiTheme="minorHAnsi"/>
        </w:rPr>
        <w:t xml:space="preserve">Idaho National </w:t>
      </w:r>
      <w:r>
        <w:rPr>
          <w:rFonts w:asciiTheme="minorHAnsi" w:eastAsia="Cambria" w:hAnsiTheme="minorHAnsi"/>
        </w:rPr>
        <w:t>Laboratory</w:t>
      </w:r>
      <w:r w:rsidRPr="009660E3">
        <w:rPr>
          <w:rFonts w:asciiTheme="minorHAnsi" w:eastAsia="Cambria" w:hAnsiTheme="minorHAnsi"/>
        </w:rPr>
        <w:t xml:space="preserve"> studied Siemens control systems in 2008.</w:t>
      </w:r>
      <w:r w:rsidRPr="009660E3">
        <w:rPr>
          <w:rStyle w:val="EndnoteReference"/>
          <w:rFonts w:asciiTheme="minorHAnsi" w:eastAsia="Cambria" w:hAnsiTheme="minorHAnsi"/>
        </w:rPr>
        <w:endnoteReference w:id="7"/>
      </w:r>
    </w:p>
    <w:p w14:paraId="7E419B4C" w14:textId="77777777" w:rsidR="00D944BC" w:rsidRPr="009660E3" w:rsidRDefault="00D944BC" w:rsidP="00135CDC">
      <w:pPr>
        <w:pStyle w:val="PI"/>
        <w:spacing w:line="240" w:lineRule="auto"/>
        <w:ind w:firstLine="0"/>
        <w:rPr>
          <w:rFonts w:asciiTheme="minorHAnsi" w:eastAsia="Cambria" w:hAnsiTheme="minorHAnsi"/>
        </w:rPr>
      </w:pPr>
    </w:p>
    <w:p w14:paraId="35EFA0AF"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Second, there was the infiltration. Stuxnet had to enter a system that was not connected to the Internet</w:t>
      </w:r>
      <w:r w:rsidR="00140647" w:rsidRPr="00124B40">
        <w:rPr>
          <w:rFonts w:asciiTheme="minorHAnsi" w:eastAsia="Cambria" w:hAnsiTheme="minorHAnsi"/>
        </w:rPr>
        <w:t>:</w:t>
      </w:r>
      <w:r w:rsidRPr="007A4851">
        <w:rPr>
          <w:rFonts w:asciiTheme="minorHAnsi" w:eastAsia="Cambria" w:hAnsiTheme="minorHAnsi"/>
        </w:rPr>
        <w:t xml:space="preserve"> it</w:t>
      </w:r>
      <w:r w:rsidRPr="009660E3">
        <w:rPr>
          <w:rFonts w:asciiTheme="minorHAnsi" w:eastAsia="Cambria" w:hAnsiTheme="minorHAnsi"/>
        </w:rPr>
        <w:t xml:space="preserve"> had to jump the “air gap” though a thumb or other removable drive inserted by an engineer, maintenance worker, or supplier. When the thumb drive was inserted into a machine, the malware woke up, exploiting a vulnerability in Windows and dropping an encrypted file on the machine. It used two digital certificates stolen from Taiwanese companies to install fake drivers and infect machines and networks. The malware then looked for Siemens Step7 software, which is used to program industrial control systems that operate equipment such as centrifuges. Stuxnet moved next to undermine the programmable logic controllers.</w:t>
      </w:r>
    </w:p>
    <w:p w14:paraId="44F41D89"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 xml:space="preserve"> </w:t>
      </w:r>
    </w:p>
    <w:p w14:paraId="641DE0F1"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 xml:space="preserve">The attack involved </w:t>
      </w:r>
      <w:r>
        <w:rPr>
          <w:rFonts w:asciiTheme="minorHAnsi" w:eastAsia="Cambria" w:hAnsiTheme="minorHAnsi"/>
        </w:rPr>
        <w:t>5</w:t>
      </w:r>
      <w:r w:rsidRPr="009660E3">
        <w:rPr>
          <w:rFonts w:asciiTheme="minorHAnsi" w:eastAsia="Cambria" w:hAnsiTheme="minorHAnsi"/>
        </w:rPr>
        <w:t xml:space="preserve"> </w:t>
      </w:r>
      <w:r w:rsidR="00140647" w:rsidRPr="00124B40">
        <w:rPr>
          <w:rFonts w:asciiTheme="minorHAnsi" w:eastAsia="Cambria" w:hAnsiTheme="minorHAnsi"/>
        </w:rPr>
        <w:t>zero-days</w:t>
      </w:r>
      <w:r w:rsidRPr="009660E3">
        <w:rPr>
          <w:rFonts w:asciiTheme="minorHAnsi" w:eastAsia="Cambria" w:hAnsiTheme="minorHAnsi"/>
        </w:rPr>
        <w:t>, unknown vulnerabilities that have not been</w:t>
      </w:r>
      <w:r>
        <w:rPr>
          <w:rFonts w:asciiTheme="minorHAnsi" w:eastAsia="Cambria" w:hAnsiTheme="minorHAnsi"/>
        </w:rPr>
        <w:t xml:space="preserve"> previously</w:t>
      </w:r>
      <w:r w:rsidRPr="009660E3">
        <w:rPr>
          <w:rFonts w:asciiTheme="minorHAnsi" w:eastAsia="Cambria" w:hAnsiTheme="minorHAnsi"/>
        </w:rPr>
        <w:t xml:space="preserve"> identified and so there have been zero days to patch. Zero</w:t>
      </w:r>
      <w:r>
        <w:rPr>
          <w:rFonts w:asciiTheme="minorHAnsi" w:eastAsia="Cambria" w:hAnsiTheme="minorHAnsi"/>
        </w:rPr>
        <w:t>-</w:t>
      </w:r>
      <w:r w:rsidRPr="009660E3">
        <w:rPr>
          <w:rFonts w:asciiTheme="minorHAnsi" w:eastAsia="Cambria" w:hAnsiTheme="minorHAnsi"/>
        </w:rPr>
        <w:t xml:space="preserve">days are highly valued attack tools, often expensive and closely held. A normal attacker might use one, maybe two. </w:t>
      </w:r>
    </w:p>
    <w:p w14:paraId="694B6506" w14:textId="77777777" w:rsidR="00D944BC" w:rsidRPr="009660E3" w:rsidRDefault="00D944BC" w:rsidP="00135CDC">
      <w:pPr>
        <w:pStyle w:val="PI"/>
        <w:spacing w:line="240" w:lineRule="auto"/>
        <w:ind w:firstLine="0"/>
        <w:rPr>
          <w:rFonts w:asciiTheme="minorHAnsi" w:eastAsia="Cambria" w:hAnsiTheme="minorHAnsi"/>
        </w:rPr>
      </w:pPr>
    </w:p>
    <w:p w14:paraId="0C6F9177"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Finally, there was the execution. Stuxnet had a “dual warhead</w:t>
      </w:r>
      <w:r>
        <w:rPr>
          <w:rFonts w:asciiTheme="minorHAnsi" w:eastAsia="Cambria" w:hAnsiTheme="minorHAnsi"/>
        </w:rPr>
        <w:t>.</w:t>
      </w:r>
      <w:r w:rsidRPr="009660E3">
        <w:rPr>
          <w:rFonts w:asciiTheme="minorHAnsi" w:eastAsia="Cambria" w:hAnsiTheme="minorHAnsi"/>
        </w:rPr>
        <w:t xml:space="preserve">” </w:t>
      </w:r>
      <w:r>
        <w:rPr>
          <w:rFonts w:asciiTheme="minorHAnsi" w:eastAsia="Cambria" w:hAnsiTheme="minorHAnsi"/>
        </w:rPr>
        <w:t>O</w:t>
      </w:r>
      <w:r w:rsidRPr="009660E3">
        <w:rPr>
          <w:rFonts w:asciiTheme="minorHAnsi" w:eastAsia="Cambria" w:hAnsiTheme="minorHAnsi"/>
        </w:rPr>
        <w:t xml:space="preserve">ne damaged centrifuges by speeding them up and slowing them down and opening and closing valves that connected six centrifuge cascades. The other masked the damage it was doing, sending fake reports back to operators. Stuxnet would also periodically connect to the Internet to update itself. </w:t>
      </w:r>
      <w:r w:rsidRPr="009660E3">
        <w:rPr>
          <w:rFonts w:asciiTheme="minorHAnsi" w:hAnsiTheme="minorHAnsi"/>
        </w:rPr>
        <w:t xml:space="preserve">Ralph Langner, a German cybersecurity expert who was among the first to decode bits of Stuxnet, estimated that </w:t>
      </w:r>
      <w:r>
        <w:rPr>
          <w:rFonts w:asciiTheme="minorHAnsi" w:hAnsiTheme="minorHAnsi"/>
        </w:rPr>
        <w:t>50</w:t>
      </w:r>
      <w:r w:rsidRPr="009660E3">
        <w:rPr>
          <w:rFonts w:asciiTheme="minorHAnsi" w:hAnsiTheme="minorHAnsi"/>
        </w:rPr>
        <w:t xml:space="preserve"> percent of the malware’s development costs went </w:t>
      </w:r>
      <w:r>
        <w:rPr>
          <w:rFonts w:asciiTheme="minorHAnsi" w:hAnsiTheme="minorHAnsi"/>
        </w:rPr>
        <w:t>in</w:t>
      </w:r>
      <w:r w:rsidRPr="009660E3">
        <w:rPr>
          <w:rFonts w:asciiTheme="minorHAnsi" w:hAnsiTheme="minorHAnsi"/>
        </w:rPr>
        <w:t>to efforts to hide the attack. It also had a “kill switch” command embedded in the code</w:t>
      </w:r>
      <w:r>
        <w:rPr>
          <w:rFonts w:asciiTheme="minorHAnsi" w:hAnsiTheme="minorHAnsi"/>
        </w:rPr>
        <w:t>, designed to prevent it from spreading and damaging other industrial control systems that did not match the precise configuration of the cascades at Natanz</w:t>
      </w:r>
      <w:r w:rsidRPr="009660E3">
        <w:rPr>
          <w:rFonts w:asciiTheme="minorHAnsi" w:hAnsiTheme="minorHAnsi"/>
        </w:rPr>
        <w:t>. On June 24, 2012, Stuxnet stopped functioning.</w:t>
      </w:r>
    </w:p>
    <w:p w14:paraId="2F2C467E" w14:textId="77777777" w:rsidR="00D944BC" w:rsidRPr="009660E3" w:rsidRDefault="00D944BC" w:rsidP="00135CDC">
      <w:pPr>
        <w:pStyle w:val="PI"/>
        <w:spacing w:line="240" w:lineRule="auto"/>
        <w:rPr>
          <w:rFonts w:asciiTheme="minorHAnsi" w:eastAsia="Cambria" w:hAnsiTheme="minorHAnsi"/>
        </w:rPr>
      </w:pPr>
    </w:p>
    <w:p w14:paraId="50991575" w14:textId="77777777" w:rsidR="00D944BC" w:rsidRPr="009660E3" w:rsidRDefault="00D944BC" w:rsidP="00135CDC">
      <w:pPr>
        <w:pStyle w:val="PI"/>
        <w:spacing w:line="240" w:lineRule="auto"/>
        <w:ind w:firstLine="0"/>
        <w:rPr>
          <w:rFonts w:asciiTheme="minorHAnsi" w:eastAsia="Cambria" w:hAnsiTheme="minorHAnsi"/>
        </w:rPr>
      </w:pPr>
      <w:r w:rsidRPr="00D944BC">
        <w:rPr>
          <w:rFonts w:asciiTheme="minorHAnsi" w:eastAsia="Cambria" w:hAnsiTheme="minorHAnsi"/>
        </w:rPr>
        <w:t>Once the operation and purpose of Stuxnet became public, there was (and continues to be) apprehension about future attacks</w:t>
      </w:r>
      <w:r w:rsidR="00142AD5">
        <w:rPr>
          <w:rFonts w:asciiTheme="minorHAnsi" w:eastAsia="Cambria" w:hAnsiTheme="minorHAnsi"/>
        </w:rPr>
        <w:t>;</w:t>
      </w:r>
      <w:r w:rsidR="00142AD5" w:rsidRPr="00D944BC">
        <w:rPr>
          <w:rFonts w:asciiTheme="minorHAnsi" w:eastAsia="Cambria" w:hAnsiTheme="minorHAnsi"/>
        </w:rPr>
        <w:t xml:space="preserve"> </w:t>
      </w:r>
      <w:r w:rsidRPr="00D944BC">
        <w:rPr>
          <w:rFonts w:asciiTheme="minorHAnsi" w:eastAsia="Cambria" w:hAnsiTheme="minorHAnsi"/>
        </w:rPr>
        <w:t>evaluation of the outcome</w:t>
      </w:r>
      <w:r w:rsidR="00142AD5">
        <w:rPr>
          <w:rFonts w:asciiTheme="minorHAnsi" w:eastAsia="Cambria" w:hAnsiTheme="minorHAnsi"/>
        </w:rPr>
        <w:t>;</w:t>
      </w:r>
      <w:r w:rsidR="00142AD5" w:rsidRPr="00D944BC">
        <w:rPr>
          <w:rFonts w:asciiTheme="minorHAnsi" w:eastAsia="Cambria" w:hAnsiTheme="minorHAnsi"/>
        </w:rPr>
        <w:t xml:space="preserve"> </w:t>
      </w:r>
      <w:r w:rsidRPr="00D944BC">
        <w:rPr>
          <w:rFonts w:asciiTheme="minorHAnsi" w:eastAsia="Cambria" w:hAnsiTheme="minorHAnsi"/>
        </w:rPr>
        <w:t>and speculation on what effect the digital weapon would have on international relations, governance of the Internet, and the future of cyber conflict. The ability of digital code to produce physical effect had long been predicted and had been produced under controlled circumstances.</w:t>
      </w:r>
      <w:r w:rsidRPr="00D944BC">
        <w:rPr>
          <w:rStyle w:val="EndnoteReference"/>
          <w:rFonts w:asciiTheme="minorHAnsi" w:eastAsia="Cambria" w:hAnsiTheme="minorHAnsi"/>
        </w:rPr>
        <w:endnoteReference w:id="8"/>
      </w:r>
      <w:r w:rsidRPr="00D944BC">
        <w:rPr>
          <w:rFonts w:asciiTheme="minorHAnsi" w:eastAsia="Cambria" w:hAnsiTheme="minorHAnsi"/>
        </w:rPr>
        <w:t xml:space="preserve"> With Stuxnet, it had happened </w:t>
      </w:r>
      <w:r w:rsidR="00140647" w:rsidRPr="00124B40">
        <w:rPr>
          <w:rFonts w:asciiTheme="minorHAnsi" w:eastAsia="Cambria" w:hAnsiTheme="minorHAnsi"/>
        </w:rPr>
        <w:t>“in the wild.”</w:t>
      </w:r>
      <w:r w:rsidRPr="00D944BC">
        <w:rPr>
          <w:rFonts w:asciiTheme="minorHAnsi" w:eastAsia="Cambria" w:hAnsiTheme="minorHAnsi"/>
        </w:rPr>
        <w:t xml:space="preserve"> A digital assault had taken control of an industrial control system and </w:t>
      </w:r>
      <w:r w:rsidRPr="00D944BC">
        <w:rPr>
          <w:rFonts w:asciiTheme="minorHAnsi" w:eastAsia="Cambria" w:hAnsiTheme="minorHAnsi"/>
        </w:rPr>
        <w:lastRenderedPageBreak/>
        <w:t>had been directed at a facility clearly identified as critical infrastructure. General Hayden, in the quote that gives this volume its name, called this “crossing the Rubicon,” and there was a shared sense that Stuxnet opened the possibility of a new wave of attacks, many of them directed at the United States. “If you are in the glass house, you should not be the one initiating throwing rocks at each other,” Gregory Rattray, now head of information security at JPMorgan, said at a 2012 conference. “We will have rocks come back at us.”</w:t>
      </w:r>
      <w:r w:rsidRPr="00D944BC">
        <w:rPr>
          <w:rStyle w:val="EndnoteReference"/>
          <w:rFonts w:asciiTheme="minorHAnsi" w:eastAsia="Cambria" w:hAnsiTheme="minorHAnsi"/>
        </w:rPr>
        <w:endnoteReference w:id="9"/>
      </w:r>
    </w:p>
    <w:p w14:paraId="1BD90080" w14:textId="77777777" w:rsidR="00D944BC" w:rsidRPr="009660E3" w:rsidRDefault="00D944BC" w:rsidP="00135CDC">
      <w:pPr>
        <w:pStyle w:val="PI"/>
        <w:spacing w:line="240" w:lineRule="auto"/>
        <w:ind w:firstLine="0"/>
        <w:rPr>
          <w:rFonts w:asciiTheme="minorHAnsi" w:eastAsia="Cambria" w:hAnsiTheme="minorHAnsi"/>
        </w:rPr>
      </w:pPr>
    </w:p>
    <w:p w14:paraId="6EF4DD8D"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 xml:space="preserve">The fear </w:t>
      </w:r>
      <w:r w:rsidR="00142AD5">
        <w:rPr>
          <w:rFonts w:asciiTheme="minorHAnsi" w:eastAsia="Cambria" w:hAnsiTheme="minorHAnsi"/>
        </w:rPr>
        <w:t>of attack encompassed perceived threats not only from</w:t>
      </w:r>
      <w:r w:rsidRPr="009660E3">
        <w:rPr>
          <w:rFonts w:asciiTheme="minorHAnsi" w:eastAsia="Cambria" w:hAnsiTheme="minorHAnsi"/>
        </w:rPr>
        <w:t xml:space="preserve"> nations or state-backed attackers</w:t>
      </w:r>
      <w:r w:rsidR="00142AD5">
        <w:rPr>
          <w:rFonts w:asciiTheme="minorHAnsi" w:eastAsia="Cambria" w:hAnsiTheme="minorHAnsi"/>
        </w:rPr>
        <w:t>, but also from n</w:t>
      </w:r>
      <w:r w:rsidRPr="009660E3">
        <w:rPr>
          <w:rFonts w:asciiTheme="minorHAnsi" w:eastAsia="Cambria" w:hAnsiTheme="minorHAnsi"/>
        </w:rPr>
        <w:t>onstate and criminal hacking groups. Parts of the Stuxnet code were shared on hacker forums, and there was a demonstration effect. “Regular cybercriminals look at something that Stuxnet is doing and say, that’s a great idea, let’s copy that,” said Roel Schouwenberg, a researcher at Kaspersky.</w:t>
      </w:r>
      <w:r w:rsidRPr="009660E3">
        <w:rPr>
          <w:rStyle w:val="EndnoteReference"/>
          <w:rFonts w:asciiTheme="minorHAnsi" w:eastAsia="Cambria" w:hAnsiTheme="minorHAnsi"/>
        </w:rPr>
        <w:endnoteReference w:id="10"/>
      </w:r>
      <w:r w:rsidRPr="009660E3">
        <w:rPr>
          <w:rFonts w:asciiTheme="minorHAnsi" w:eastAsia="Cambria" w:hAnsiTheme="minorHAnsi"/>
        </w:rPr>
        <w:t xml:space="preserve"> Ralph Langner echoed the same threat</w:t>
      </w:r>
      <w:r w:rsidRPr="00D944BC">
        <w:rPr>
          <w:rFonts w:asciiTheme="minorHAnsi" w:eastAsia="Cambria" w:hAnsiTheme="minorHAnsi"/>
        </w:rPr>
        <w:t xml:space="preserve">: </w:t>
      </w:r>
      <w:r w:rsidR="00140647" w:rsidRPr="00124B40">
        <w:rPr>
          <w:rFonts w:asciiTheme="minorHAnsi" w:eastAsia="Cambria" w:hAnsiTheme="minorHAnsi"/>
        </w:rPr>
        <w:t>“J</w:t>
      </w:r>
      <w:r w:rsidRPr="00D944BC">
        <w:rPr>
          <w:rFonts w:asciiTheme="minorHAnsi" w:eastAsia="Cambria" w:hAnsiTheme="minorHAnsi"/>
        </w:rPr>
        <w:t>ust</w:t>
      </w:r>
      <w:r w:rsidRPr="009660E3">
        <w:rPr>
          <w:rFonts w:asciiTheme="minorHAnsi" w:eastAsia="Cambria" w:hAnsiTheme="minorHAnsi"/>
        </w:rPr>
        <w:t xml:space="preserve"> by its media presence, Stuxnet and attacks against control systems will become irresistible for the hacker community. This is one thing that we have seen and that we will continue </w:t>
      </w:r>
      <w:r w:rsidRPr="00147BEB">
        <w:rPr>
          <w:rFonts w:asciiTheme="minorHAnsi" w:eastAsia="Cambria" w:hAnsiTheme="minorHAnsi"/>
        </w:rPr>
        <w:t xml:space="preserve">to </w:t>
      </w:r>
      <w:r w:rsidR="00140647" w:rsidRPr="00124B40">
        <w:rPr>
          <w:rFonts w:asciiTheme="minorHAnsi" w:eastAsia="Cambria" w:hAnsiTheme="minorHAnsi" w:cstheme="minorBidi"/>
          <w:szCs w:val="22"/>
        </w:rPr>
        <w:t>see – these</w:t>
      </w:r>
      <w:r w:rsidRPr="009660E3">
        <w:rPr>
          <w:rFonts w:asciiTheme="minorHAnsi" w:eastAsia="Cambria" w:hAnsiTheme="minorHAnsi"/>
        </w:rPr>
        <w:t xml:space="preserve"> folks just out of curiosity and in the interest of getting media exposure, start playing around and [find] vulnerabilities.”</w:t>
      </w:r>
      <w:r w:rsidRPr="009660E3">
        <w:rPr>
          <w:rStyle w:val="EndnoteReference"/>
          <w:rFonts w:asciiTheme="minorHAnsi" w:eastAsia="Cambria" w:hAnsiTheme="minorHAnsi"/>
        </w:rPr>
        <w:endnoteReference w:id="11"/>
      </w:r>
    </w:p>
    <w:p w14:paraId="42E46D1F" w14:textId="77777777" w:rsidR="00D944BC" w:rsidRPr="009660E3" w:rsidRDefault="00D944BC" w:rsidP="00135CDC">
      <w:pPr>
        <w:pStyle w:val="PI"/>
        <w:spacing w:line="240" w:lineRule="auto"/>
        <w:ind w:firstLine="0"/>
        <w:rPr>
          <w:rFonts w:asciiTheme="minorHAnsi" w:eastAsia="Cambria" w:hAnsiTheme="minorHAnsi"/>
        </w:rPr>
      </w:pPr>
    </w:p>
    <w:p w14:paraId="503B24B0" w14:textId="77777777" w:rsidR="00D944BC" w:rsidRPr="009660E3" w:rsidRDefault="00D944BC" w:rsidP="00135CDC">
      <w:pPr>
        <w:pStyle w:val="PI"/>
        <w:spacing w:line="240" w:lineRule="auto"/>
        <w:ind w:firstLine="0"/>
        <w:rPr>
          <w:rFonts w:asciiTheme="minorHAnsi" w:eastAsia="Cambria" w:hAnsiTheme="minorHAnsi"/>
          <w:b/>
        </w:rPr>
      </w:pPr>
      <w:r w:rsidRPr="009660E3">
        <w:rPr>
          <w:rFonts w:asciiTheme="minorHAnsi" w:eastAsia="Cambria" w:hAnsiTheme="minorHAnsi"/>
          <w:b/>
        </w:rPr>
        <w:t>Imagining the Decisionmaking Process</w:t>
      </w:r>
    </w:p>
    <w:p w14:paraId="07FB5965" w14:textId="77777777" w:rsidR="00D944BC" w:rsidRPr="009660E3" w:rsidRDefault="00D944BC" w:rsidP="00135CDC">
      <w:pPr>
        <w:pStyle w:val="PI"/>
        <w:spacing w:line="240" w:lineRule="auto"/>
        <w:ind w:firstLine="0"/>
        <w:rPr>
          <w:rFonts w:asciiTheme="minorHAnsi" w:eastAsia="Cambria" w:hAnsiTheme="minorHAnsi"/>
        </w:rPr>
      </w:pPr>
    </w:p>
    <w:p w14:paraId="50A128EB"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 xml:space="preserve">Before evaluating the outcomes of the attack, the goals of the Stuxnet attack must be identified. From these goals, it is also possible to suggest the equities and interests involved in decisionmaking processes in the Bush and Obama administrations. </w:t>
      </w:r>
    </w:p>
    <w:p w14:paraId="51ABA62C" w14:textId="77777777" w:rsidR="00D944BC" w:rsidRPr="009660E3" w:rsidRDefault="00D944BC" w:rsidP="00135CDC">
      <w:pPr>
        <w:pStyle w:val="PI"/>
        <w:spacing w:line="240" w:lineRule="auto"/>
        <w:ind w:firstLine="0"/>
        <w:rPr>
          <w:rFonts w:asciiTheme="minorHAnsi" w:eastAsia="Cambria" w:hAnsiTheme="minorHAnsi"/>
        </w:rPr>
      </w:pPr>
    </w:p>
    <w:p w14:paraId="4112C7EA"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 xml:space="preserve">The first and most obvious goal was to slow and degrade the Iranian nuclear program. As former secretaries of state Henry Kissinger and George Schultz </w:t>
      </w:r>
      <w:r w:rsidRPr="00D944BC">
        <w:rPr>
          <w:rFonts w:asciiTheme="minorHAnsi" w:eastAsia="Cambria" w:hAnsiTheme="minorHAnsi"/>
        </w:rPr>
        <w:t xml:space="preserve">argue, </w:t>
      </w:r>
      <w:r w:rsidR="00140647" w:rsidRPr="00124B40">
        <w:rPr>
          <w:rFonts w:asciiTheme="minorHAnsi" w:eastAsia="Cambria" w:hAnsiTheme="minorHAnsi"/>
        </w:rPr>
        <w:t>“F</w:t>
      </w:r>
      <w:r w:rsidRPr="00D944BC">
        <w:rPr>
          <w:rFonts w:asciiTheme="minorHAnsi" w:eastAsia="Cambria" w:hAnsiTheme="minorHAnsi"/>
        </w:rPr>
        <w:t>or</w:t>
      </w:r>
      <w:r w:rsidRPr="009660E3">
        <w:rPr>
          <w:rFonts w:asciiTheme="minorHAnsi" w:eastAsia="Cambria" w:hAnsiTheme="minorHAnsi"/>
        </w:rPr>
        <w:t xml:space="preserve"> 20 years, three presidents of both major parties proclaimed that an Iranian nuclear weapon was contrary to American and global interests—and that they were prepared to use force to prevent it.”</w:t>
      </w:r>
      <w:r w:rsidRPr="009660E3">
        <w:rPr>
          <w:rFonts w:asciiTheme="minorHAnsi" w:eastAsia="Cambria" w:hAnsiTheme="minorHAnsi"/>
          <w:vertAlign w:val="superscript"/>
        </w:rPr>
        <w:endnoteReference w:id="12"/>
      </w:r>
      <w:r w:rsidRPr="009660E3">
        <w:rPr>
          <w:rFonts w:asciiTheme="minorHAnsi" w:eastAsia="Cambria" w:hAnsiTheme="minorHAnsi"/>
        </w:rPr>
        <w:t xml:space="preserve"> There were clear national security and reputational risks to doing nothing.</w:t>
      </w:r>
    </w:p>
    <w:p w14:paraId="088C455C" w14:textId="77777777" w:rsidR="00D944BC" w:rsidRPr="009660E3" w:rsidRDefault="00D944BC" w:rsidP="00135CDC">
      <w:pPr>
        <w:pStyle w:val="PI"/>
        <w:spacing w:line="240" w:lineRule="auto"/>
        <w:ind w:firstLine="0"/>
        <w:rPr>
          <w:rFonts w:asciiTheme="minorHAnsi" w:eastAsia="Cambria" w:hAnsiTheme="minorHAnsi"/>
        </w:rPr>
      </w:pPr>
    </w:p>
    <w:p w14:paraId="084D9CBD" w14:textId="77777777" w:rsidR="00D944BC" w:rsidRPr="009660E3" w:rsidRDefault="00D944BC" w:rsidP="00135CDC">
      <w:pPr>
        <w:pStyle w:val="PI"/>
        <w:spacing w:line="240" w:lineRule="auto"/>
        <w:ind w:firstLine="0"/>
        <w:rPr>
          <w:rFonts w:asciiTheme="minorHAnsi" w:eastAsia="Cambria" w:hAnsiTheme="minorHAnsi"/>
        </w:rPr>
      </w:pPr>
      <w:r w:rsidRPr="009660E3">
        <w:rPr>
          <w:rFonts w:asciiTheme="minorHAnsi" w:eastAsia="Cambria" w:hAnsiTheme="minorHAnsi"/>
        </w:rPr>
        <w:t>Washington also had to respond to the concerns of its friends and allies in the region. After the 1981 strike on Iraq’s Osirak reactor, Israel announced what became known as the Begin Doctrine</w:t>
      </w:r>
      <w:r w:rsidRPr="00D944BC">
        <w:rPr>
          <w:rFonts w:asciiTheme="minorHAnsi" w:eastAsia="Cambria" w:hAnsiTheme="minorHAnsi"/>
        </w:rPr>
        <w:t>: “</w:t>
      </w:r>
      <w:r w:rsidR="00140647" w:rsidRPr="00124B40">
        <w:rPr>
          <w:rFonts w:asciiTheme="minorHAnsi" w:eastAsia="Cambria" w:hAnsiTheme="minorHAnsi"/>
        </w:rPr>
        <w:t>O</w:t>
      </w:r>
      <w:r w:rsidRPr="00D944BC">
        <w:rPr>
          <w:rFonts w:asciiTheme="minorHAnsi" w:eastAsia="Cambria" w:hAnsiTheme="minorHAnsi"/>
        </w:rPr>
        <w:t>n</w:t>
      </w:r>
      <w:r w:rsidRPr="009660E3">
        <w:rPr>
          <w:rFonts w:asciiTheme="minorHAnsi" w:eastAsia="Cambria" w:hAnsiTheme="minorHAnsi"/>
        </w:rPr>
        <w:t xml:space="preserve"> no account shall we permit an enemy to develop weapons of mass destruction against the people of Israel.” At the time of Stuxnet’s conception, Israel saw (and continues to see) the Iranian program as an existential threat. Shaul Mofaz, former </w:t>
      </w:r>
      <w:r w:rsidRPr="007A4851">
        <w:rPr>
          <w:rFonts w:asciiTheme="minorHAnsi" w:eastAsia="Cambria" w:hAnsiTheme="minorHAnsi"/>
        </w:rPr>
        <w:t xml:space="preserve">Israel </w:t>
      </w:r>
      <w:r w:rsidR="00140647" w:rsidRPr="00124B40">
        <w:rPr>
          <w:rFonts w:asciiTheme="minorHAnsi" w:eastAsia="Cambria" w:hAnsiTheme="minorHAnsi"/>
        </w:rPr>
        <w:t>Defense F</w:t>
      </w:r>
      <w:r w:rsidRPr="007A4851">
        <w:rPr>
          <w:rFonts w:asciiTheme="minorHAnsi" w:eastAsia="Cambria" w:hAnsiTheme="minorHAnsi"/>
        </w:rPr>
        <w:t>orces</w:t>
      </w:r>
      <w:r>
        <w:rPr>
          <w:rFonts w:asciiTheme="minorHAnsi" w:eastAsia="Cambria" w:hAnsiTheme="minorHAnsi"/>
        </w:rPr>
        <w:t xml:space="preserve"> (IDF)</w:t>
      </w:r>
      <w:r w:rsidRPr="009660E3">
        <w:rPr>
          <w:rFonts w:asciiTheme="minorHAnsi" w:eastAsia="Cambria" w:hAnsiTheme="minorHAnsi"/>
        </w:rPr>
        <w:t xml:space="preserve"> Chief of Staff and then deputy prime minister, told an Israeli newspaper in 2008 that, “if Iran continues to develop nuclear weapons, we will attack it.”</w:t>
      </w:r>
      <w:r w:rsidRPr="009660E3">
        <w:rPr>
          <w:rFonts w:asciiTheme="minorHAnsi" w:eastAsia="Cambria" w:hAnsiTheme="minorHAnsi"/>
          <w:vertAlign w:val="superscript"/>
        </w:rPr>
        <w:endnoteReference w:id="13"/>
      </w:r>
      <w:r w:rsidRPr="009660E3">
        <w:rPr>
          <w:rFonts w:asciiTheme="minorHAnsi" w:eastAsia="Cambria" w:hAnsiTheme="minorHAnsi"/>
        </w:rPr>
        <w:t xml:space="preserve"> In addition, the memory of the Israeli air strike on Syria’s nuclear reactor in September 2007 would have been fresh in the mind</w:t>
      </w:r>
      <w:r>
        <w:rPr>
          <w:rFonts w:asciiTheme="minorHAnsi" w:eastAsia="Cambria" w:hAnsiTheme="minorHAnsi"/>
        </w:rPr>
        <w:t>s</w:t>
      </w:r>
      <w:r w:rsidRPr="009660E3">
        <w:rPr>
          <w:rFonts w:asciiTheme="minorHAnsi" w:eastAsia="Cambria" w:hAnsiTheme="minorHAnsi"/>
        </w:rPr>
        <w:t xml:space="preserve"> of all </w:t>
      </w:r>
      <w:r w:rsidR="00140647" w:rsidRPr="00124B40">
        <w:rPr>
          <w:rFonts w:asciiTheme="minorHAnsi" w:eastAsia="Cambria" w:hAnsiTheme="minorHAnsi"/>
        </w:rPr>
        <w:t>policymakers</w:t>
      </w:r>
      <w:r w:rsidRPr="009660E3">
        <w:rPr>
          <w:rFonts w:asciiTheme="minorHAnsi" w:eastAsia="Cambria" w:hAnsiTheme="minorHAnsi"/>
        </w:rPr>
        <w:t xml:space="preserve"> involved.   </w:t>
      </w:r>
    </w:p>
    <w:p w14:paraId="2482A89F" w14:textId="77777777" w:rsidR="00D944BC" w:rsidRPr="009660E3" w:rsidRDefault="00D944BC" w:rsidP="00135CDC">
      <w:pPr>
        <w:pStyle w:val="PI"/>
        <w:spacing w:line="240" w:lineRule="auto"/>
        <w:ind w:firstLine="0"/>
        <w:rPr>
          <w:rFonts w:asciiTheme="minorHAnsi" w:eastAsia="Cambria" w:hAnsiTheme="minorHAnsi"/>
        </w:rPr>
      </w:pPr>
    </w:p>
    <w:p w14:paraId="438BAAD0" w14:textId="77777777" w:rsidR="00D944BC" w:rsidRPr="009660E3" w:rsidRDefault="00D944BC" w:rsidP="00135CDC">
      <w:pPr>
        <w:pStyle w:val="PI"/>
        <w:spacing w:line="240" w:lineRule="auto"/>
        <w:ind w:firstLine="0"/>
        <w:rPr>
          <w:rFonts w:asciiTheme="minorHAnsi" w:hAnsiTheme="minorHAnsi"/>
        </w:rPr>
      </w:pPr>
      <w:r w:rsidRPr="009660E3">
        <w:rPr>
          <w:rFonts w:asciiTheme="minorHAnsi" w:hAnsiTheme="minorHAnsi"/>
        </w:rPr>
        <w:t xml:space="preserve">The Bush </w:t>
      </w:r>
      <w:r>
        <w:rPr>
          <w:rFonts w:asciiTheme="minorHAnsi" w:hAnsiTheme="minorHAnsi"/>
        </w:rPr>
        <w:t>a</w:t>
      </w:r>
      <w:r w:rsidRPr="009660E3">
        <w:rPr>
          <w:rFonts w:asciiTheme="minorHAnsi" w:hAnsiTheme="minorHAnsi"/>
        </w:rPr>
        <w:t xml:space="preserve">dministration would have also heard calls for action from many of Iran’s Arab neighbors. According to State Department cables published by Wikileaks, leaders of Egypt, Saudi Arabia, </w:t>
      </w:r>
      <w:r w:rsidRPr="00C60E3D">
        <w:rPr>
          <w:rFonts w:asciiTheme="minorHAnsi" w:hAnsiTheme="minorHAnsi"/>
        </w:rPr>
        <w:t xml:space="preserve">and </w:t>
      </w:r>
      <w:r w:rsidR="00140647" w:rsidRPr="00124B40">
        <w:rPr>
          <w:rFonts w:asciiTheme="minorHAnsi" w:hAnsiTheme="minorHAnsi"/>
        </w:rPr>
        <w:t>the</w:t>
      </w:r>
      <w:r w:rsidRPr="00C60E3D">
        <w:rPr>
          <w:rFonts w:asciiTheme="minorHAnsi" w:hAnsiTheme="minorHAnsi"/>
        </w:rPr>
        <w:t xml:space="preserve"> United</w:t>
      </w:r>
      <w:r w:rsidRPr="009660E3">
        <w:rPr>
          <w:rFonts w:asciiTheme="minorHAnsi" w:hAnsiTheme="minorHAnsi"/>
        </w:rPr>
        <w:t xml:space="preserve"> Arab Emirates encouraged the United States to stop Iran’s nuclear program. In 2006, for example, the United Arab Emirates’ defense chief, Crown Prince </w:t>
      </w:r>
      <w:r w:rsidRPr="009660E3">
        <w:rPr>
          <w:rFonts w:asciiTheme="minorHAnsi" w:hAnsiTheme="minorHAnsi"/>
        </w:rPr>
        <w:lastRenderedPageBreak/>
        <w:t xml:space="preserve">Mohammed bin Zayed, </w:t>
      </w:r>
      <w:r w:rsidRPr="00C60E3D">
        <w:rPr>
          <w:rFonts w:asciiTheme="minorHAnsi" w:hAnsiTheme="minorHAnsi"/>
        </w:rPr>
        <w:t xml:space="preserve">told </w:t>
      </w:r>
      <w:r w:rsidR="00140647" w:rsidRPr="00124B40">
        <w:rPr>
          <w:rFonts w:asciiTheme="minorHAnsi" w:hAnsiTheme="minorHAnsi"/>
        </w:rPr>
        <w:t>Commander</w:t>
      </w:r>
      <w:r w:rsidRPr="00C60E3D">
        <w:rPr>
          <w:rFonts w:asciiTheme="minorHAnsi" w:hAnsiTheme="minorHAnsi"/>
        </w:rPr>
        <w:t xml:space="preserve"> of</w:t>
      </w:r>
      <w:r w:rsidRPr="009660E3">
        <w:rPr>
          <w:rFonts w:asciiTheme="minorHAnsi" w:hAnsiTheme="minorHAnsi"/>
        </w:rPr>
        <w:t xml:space="preserve"> the United States Central Command General John Abizaid that the United States needed to take action against Iran “this year or next.”</w:t>
      </w:r>
      <w:r w:rsidRPr="009660E3">
        <w:rPr>
          <w:rStyle w:val="EndnoteReference"/>
          <w:rFonts w:asciiTheme="minorHAnsi" w:hAnsiTheme="minorHAnsi"/>
        </w:rPr>
        <w:endnoteReference w:id="14"/>
      </w:r>
    </w:p>
    <w:p w14:paraId="6024B93D" w14:textId="77777777" w:rsidR="00D944BC" w:rsidRPr="009660E3" w:rsidRDefault="00D944BC" w:rsidP="00135CDC">
      <w:pPr>
        <w:pStyle w:val="PI"/>
        <w:spacing w:line="240" w:lineRule="auto"/>
        <w:ind w:firstLine="0"/>
        <w:rPr>
          <w:rFonts w:asciiTheme="minorHAnsi" w:hAnsiTheme="minorHAnsi"/>
        </w:rPr>
      </w:pPr>
    </w:p>
    <w:p w14:paraId="7BE34487" w14:textId="77777777" w:rsidR="00D944BC" w:rsidRPr="009660E3" w:rsidRDefault="00D944BC" w:rsidP="00135CDC">
      <w:pPr>
        <w:pStyle w:val="PI"/>
        <w:spacing w:line="240" w:lineRule="auto"/>
        <w:ind w:firstLine="0"/>
        <w:rPr>
          <w:rFonts w:asciiTheme="minorHAnsi" w:hAnsiTheme="minorHAnsi"/>
        </w:rPr>
      </w:pPr>
      <w:r w:rsidRPr="009660E3">
        <w:rPr>
          <w:rFonts w:asciiTheme="minorHAnsi" w:hAnsiTheme="minorHAnsi"/>
        </w:rPr>
        <w:t>The evidence of whether Stuxnet met its primary goal is mixed, though there seems to be a consensus that the attack slowed down work at Natanz by somewhere between eighteen and twenty</w:t>
      </w:r>
      <w:r>
        <w:rPr>
          <w:rFonts w:asciiTheme="minorHAnsi" w:hAnsiTheme="minorHAnsi"/>
        </w:rPr>
        <w:t>-</w:t>
      </w:r>
      <w:r w:rsidRPr="009660E3">
        <w:rPr>
          <w:rFonts w:asciiTheme="minorHAnsi" w:hAnsiTheme="minorHAnsi"/>
        </w:rPr>
        <w:t xml:space="preserve">four months. Iran admitted it was a victim of </w:t>
      </w:r>
      <w:r>
        <w:rPr>
          <w:rFonts w:asciiTheme="minorHAnsi" w:hAnsiTheme="minorHAnsi"/>
        </w:rPr>
        <w:t>cyberattacks</w:t>
      </w:r>
      <w:r w:rsidRPr="009660E3">
        <w:rPr>
          <w:rFonts w:asciiTheme="minorHAnsi" w:hAnsiTheme="minorHAnsi"/>
        </w:rPr>
        <w:t xml:space="preserve"> but, not surprisingly, downplayed the impact. In a press conference, Iranian President Mahmoud Ahmadinejad said, “They succeeded in creating problems for a limited number of our centrifuges with the software they had installed in electronic parts.”</w:t>
      </w:r>
      <w:r w:rsidRPr="009660E3">
        <w:rPr>
          <w:rStyle w:val="EndnoteReference"/>
          <w:rFonts w:asciiTheme="minorHAnsi" w:hAnsiTheme="minorHAnsi"/>
        </w:rPr>
        <w:endnoteReference w:id="15"/>
      </w:r>
    </w:p>
    <w:p w14:paraId="58C8FA69" w14:textId="77777777" w:rsidR="00D944BC" w:rsidRPr="009660E3" w:rsidRDefault="00D944BC" w:rsidP="00135CDC">
      <w:pPr>
        <w:pStyle w:val="PI"/>
        <w:spacing w:line="240" w:lineRule="auto"/>
        <w:ind w:firstLine="0"/>
        <w:rPr>
          <w:rFonts w:asciiTheme="minorHAnsi" w:hAnsiTheme="minorHAnsi"/>
        </w:rPr>
      </w:pPr>
    </w:p>
    <w:p w14:paraId="313B624A" w14:textId="77777777" w:rsidR="00D944BC" w:rsidRPr="009660E3" w:rsidRDefault="00D944BC" w:rsidP="00135CDC">
      <w:pPr>
        <w:pStyle w:val="PI"/>
        <w:spacing w:line="240" w:lineRule="auto"/>
        <w:ind w:firstLine="0"/>
        <w:rPr>
          <w:rFonts w:asciiTheme="minorHAnsi" w:hAnsiTheme="minorHAnsi"/>
        </w:rPr>
      </w:pPr>
      <w:r w:rsidRPr="009660E3">
        <w:rPr>
          <w:rFonts w:asciiTheme="minorHAnsi" w:hAnsiTheme="minorHAnsi"/>
        </w:rPr>
        <w:t>In a preliminary assessment, researchers at the Institute for Science and International Security concluded that if Stuxnet’s goal “was to destroy a more limited number of centrifuges and set back Iran’s progress in operating the FEP [fuel enrichment plant at Natanz] while making detection of the malware difficult, it may have succeeded, at least for a while.” A follow</w:t>
      </w:r>
      <w:r>
        <w:rPr>
          <w:rFonts w:asciiTheme="minorHAnsi" w:hAnsiTheme="minorHAnsi"/>
        </w:rPr>
        <w:t>-</w:t>
      </w:r>
      <w:r w:rsidRPr="009660E3">
        <w:rPr>
          <w:rFonts w:asciiTheme="minorHAnsi" w:hAnsiTheme="minorHAnsi"/>
        </w:rPr>
        <w:t xml:space="preserve">up report found that while Iran worked to maintain and accelerate the production of </w:t>
      </w:r>
      <w:r w:rsidR="00140647" w:rsidRPr="00124B40">
        <w:rPr>
          <w:rFonts w:asciiTheme="minorHAnsi" w:hAnsiTheme="minorHAnsi"/>
        </w:rPr>
        <w:t>low-enriched</w:t>
      </w:r>
      <w:r w:rsidRPr="009660E3">
        <w:rPr>
          <w:rFonts w:asciiTheme="minorHAnsi" w:hAnsiTheme="minorHAnsi"/>
        </w:rPr>
        <w:t xml:space="preserve"> uranium during the time of the attacks, Stuxnet delayed Iran from expanding the total number of enriching centrifuges and kept large sections of the plant idle for many months. Iran may have also been reaching the limits on raw materials needed to build IR-1s. Destroying a thousand</w:t>
      </w:r>
      <w:r>
        <w:rPr>
          <w:rFonts w:asciiTheme="minorHAnsi" w:hAnsiTheme="minorHAnsi"/>
        </w:rPr>
        <w:t xml:space="preserve"> centrifuges would have significantly taxed the program, </w:t>
      </w:r>
      <w:r w:rsidRPr="00C878EC">
        <w:rPr>
          <w:rFonts w:asciiTheme="minorHAnsi" w:hAnsiTheme="minorHAnsi"/>
        </w:rPr>
        <w:t>and</w:t>
      </w:r>
      <w:r>
        <w:rPr>
          <w:rFonts w:asciiTheme="minorHAnsi" w:hAnsiTheme="minorHAnsi"/>
        </w:rPr>
        <w:t xml:space="preserve"> may have</w:t>
      </w:r>
      <w:r w:rsidRPr="00C878EC">
        <w:rPr>
          <w:rFonts w:asciiTheme="minorHAnsi" w:hAnsiTheme="minorHAnsi"/>
        </w:rPr>
        <w:t xml:space="preserve"> slowed the nuclear program long enough for Western sanctions to have the desired effect</w:t>
      </w:r>
      <w:r>
        <w:rPr>
          <w:rFonts w:asciiTheme="minorHAnsi" w:hAnsiTheme="minorHAnsi"/>
        </w:rPr>
        <w:t xml:space="preserve"> of forcing Iran back to the negotiation table</w:t>
      </w:r>
      <w:r w:rsidRPr="00C878EC">
        <w:rPr>
          <w:rFonts w:asciiTheme="minorHAnsi" w:hAnsiTheme="minorHAnsi"/>
        </w:rPr>
        <w:t>.</w:t>
      </w:r>
      <w:r w:rsidRPr="009660E3">
        <w:rPr>
          <w:rStyle w:val="EndnoteReference"/>
          <w:rFonts w:asciiTheme="minorHAnsi" w:hAnsiTheme="minorHAnsi"/>
        </w:rPr>
        <w:endnoteReference w:id="16"/>
      </w:r>
    </w:p>
    <w:p w14:paraId="4E368A0C" w14:textId="77777777" w:rsidR="00D944BC" w:rsidRPr="009660E3" w:rsidRDefault="00D944BC" w:rsidP="00135CDC">
      <w:pPr>
        <w:pStyle w:val="PI"/>
        <w:spacing w:line="240" w:lineRule="auto"/>
        <w:ind w:firstLine="0"/>
        <w:rPr>
          <w:rFonts w:asciiTheme="minorHAnsi" w:hAnsiTheme="minorHAnsi"/>
        </w:rPr>
      </w:pPr>
    </w:p>
    <w:p w14:paraId="1D5ACE0C" w14:textId="77777777" w:rsidR="00D944BC" w:rsidRPr="009660E3" w:rsidRDefault="00D944BC" w:rsidP="00135CDC">
      <w:pPr>
        <w:pStyle w:val="PI"/>
        <w:spacing w:line="240" w:lineRule="auto"/>
        <w:ind w:firstLine="0"/>
        <w:rPr>
          <w:rFonts w:asciiTheme="minorHAnsi" w:hAnsiTheme="minorHAnsi"/>
        </w:rPr>
      </w:pPr>
      <w:r w:rsidRPr="009660E3">
        <w:rPr>
          <w:rFonts w:asciiTheme="minorHAnsi" w:hAnsiTheme="minorHAnsi"/>
        </w:rPr>
        <w:t xml:space="preserve">There were other adverse effects. With the causes of the centrifuge damage unknown, Iranian operators would have lost confidence in their production and quality control processes. As one official told the </w:t>
      </w:r>
      <w:r w:rsidRPr="009660E3">
        <w:rPr>
          <w:rFonts w:asciiTheme="minorHAnsi" w:hAnsiTheme="minorHAnsi"/>
          <w:i/>
        </w:rPr>
        <w:t>New York Times</w:t>
      </w:r>
      <w:r w:rsidRPr="009660E3">
        <w:rPr>
          <w:rFonts w:asciiTheme="minorHAnsi" w:hAnsiTheme="minorHAnsi"/>
        </w:rPr>
        <w:t>, “The thinking was that the Iranians would blame bad parts, or bad engineering, or just incompetence.” The official continued, “The intent was that the failures should make them feel they were stupid, which is what happened.”</w:t>
      </w:r>
      <w:r w:rsidRPr="009660E3">
        <w:rPr>
          <w:rStyle w:val="EndnoteReference"/>
          <w:rFonts w:asciiTheme="minorHAnsi" w:hAnsiTheme="minorHAnsi"/>
        </w:rPr>
        <w:endnoteReference w:id="17"/>
      </w:r>
      <w:r w:rsidRPr="009660E3">
        <w:rPr>
          <w:rFonts w:asciiTheme="minorHAnsi" w:hAnsiTheme="minorHAnsi"/>
        </w:rPr>
        <w:t xml:space="preserve"> Once Stuxnet was exposed, the Iranians would have </w:t>
      </w:r>
      <w:r>
        <w:rPr>
          <w:rFonts w:asciiTheme="minorHAnsi" w:hAnsiTheme="minorHAnsi"/>
        </w:rPr>
        <w:t>had a high degree of uncertainty about whether</w:t>
      </w:r>
      <w:r w:rsidRPr="009660E3">
        <w:rPr>
          <w:rFonts w:asciiTheme="minorHAnsi" w:hAnsiTheme="minorHAnsi"/>
        </w:rPr>
        <w:t xml:space="preserve"> other computer systems were vulnerable</w:t>
      </w:r>
      <w:r>
        <w:rPr>
          <w:rFonts w:asciiTheme="minorHAnsi" w:hAnsiTheme="minorHAnsi"/>
        </w:rPr>
        <w:t xml:space="preserve"> or already exploited</w:t>
      </w:r>
      <w:r w:rsidRPr="009660E3">
        <w:rPr>
          <w:rFonts w:asciiTheme="minorHAnsi" w:hAnsiTheme="minorHAnsi"/>
        </w:rPr>
        <w:t xml:space="preserve">.  </w:t>
      </w:r>
    </w:p>
    <w:p w14:paraId="3F9F541D" w14:textId="77777777" w:rsidR="00D944BC" w:rsidRPr="009660E3" w:rsidRDefault="00D944BC" w:rsidP="00135CDC">
      <w:pPr>
        <w:pStyle w:val="PI"/>
        <w:spacing w:line="240" w:lineRule="auto"/>
        <w:ind w:firstLine="0"/>
        <w:rPr>
          <w:rFonts w:asciiTheme="minorHAnsi" w:hAnsiTheme="minorHAnsi"/>
        </w:rPr>
      </w:pPr>
    </w:p>
    <w:p w14:paraId="5E6AA763" w14:textId="77777777" w:rsidR="00D944BC" w:rsidRPr="00C878EC" w:rsidRDefault="00D944BC" w:rsidP="00135CDC">
      <w:pPr>
        <w:pStyle w:val="PI"/>
        <w:spacing w:line="240" w:lineRule="auto"/>
        <w:ind w:firstLine="0"/>
        <w:rPr>
          <w:rFonts w:asciiTheme="minorHAnsi" w:hAnsiTheme="minorHAnsi"/>
        </w:rPr>
      </w:pPr>
      <w:r>
        <w:rPr>
          <w:rFonts w:asciiTheme="minorHAnsi" w:hAnsiTheme="minorHAnsi"/>
        </w:rPr>
        <w:t>While the public consensus is that the attack slowed Iran’s progress, t</w:t>
      </w:r>
      <w:r w:rsidRPr="009660E3">
        <w:rPr>
          <w:rFonts w:asciiTheme="minorHAnsi" w:hAnsiTheme="minorHAnsi"/>
        </w:rPr>
        <w:t xml:space="preserve">here are also doubters of the </w:t>
      </w:r>
      <w:r>
        <w:rPr>
          <w:rFonts w:asciiTheme="minorHAnsi" w:hAnsiTheme="minorHAnsi"/>
        </w:rPr>
        <w:t xml:space="preserve">malware’s </w:t>
      </w:r>
      <w:r w:rsidRPr="009660E3">
        <w:rPr>
          <w:rFonts w:asciiTheme="minorHAnsi" w:hAnsiTheme="minorHAnsi"/>
        </w:rPr>
        <w:t>efficacy. In a Royal United Services In</w:t>
      </w:r>
      <w:r>
        <w:rPr>
          <w:rFonts w:asciiTheme="minorHAnsi" w:hAnsiTheme="minorHAnsi"/>
        </w:rPr>
        <w:t>stitute study, Ivanka Barzashka argues</w:t>
      </w:r>
      <w:r w:rsidRPr="009660E3">
        <w:rPr>
          <w:rFonts w:asciiTheme="minorHAnsi" w:hAnsiTheme="minorHAnsi"/>
        </w:rPr>
        <w:t xml:space="preserve"> that if Stuxne</w:t>
      </w:r>
      <w:r>
        <w:rPr>
          <w:rFonts w:asciiTheme="minorHAnsi" w:hAnsiTheme="minorHAnsi"/>
        </w:rPr>
        <w:t>t</w:t>
      </w:r>
      <w:r w:rsidRPr="009660E3">
        <w:rPr>
          <w:rFonts w:asciiTheme="minorHAnsi" w:hAnsiTheme="minorHAnsi"/>
        </w:rPr>
        <w:t>’s purpose was “to decrease Iranian nuclear-weapons potential, it clearly failed.” As evidence, the total enrichment capacity of Natanz grew</w:t>
      </w:r>
      <w:r>
        <w:rPr>
          <w:rFonts w:asciiTheme="minorHAnsi" w:hAnsiTheme="minorHAnsi"/>
        </w:rPr>
        <w:t xml:space="preserve"> in 2010</w:t>
      </w:r>
      <w:r w:rsidRPr="009660E3">
        <w:rPr>
          <w:rFonts w:asciiTheme="minorHAnsi" w:hAnsiTheme="minorHAnsi"/>
        </w:rPr>
        <w:t xml:space="preserve"> relative to previous years.</w:t>
      </w:r>
      <w:r>
        <w:rPr>
          <w:rFonts w:asciiTheme="minorHAnsi" w:hAnsiTheme="minorHAnsi"/>
        </w:rPr>
        <w:t xml:space="preserve"> Moreover, it is likely that Iran accelerated and became more adept at hiding its nuclear program after the attack.</w:t>
      </w:r>
      <w:r w:rsidRPr="009660E3">
        <w:rPr>
          <w:rStyle w:val="EndnoteReference"/>
          <w:rFonts w:asciiTheme="minorHAnsi" w:hAnsiTheme="minorHAnsi"/>
        </w:rPr>
        <w:endnoteReference w:id="18"/>
      </w:r>
    </w:p>
    <w:p w14:paraId="3CA46C6A" w14:textId="77777777" w:rsidR="00D944BC" w:rsidRPr="009660E3" w:rsidRDefault="00D944BC" w:rsidP="00135CDC">
      <w:pPr>
        <w:pStyle w:val="PI"/>
        <w:spacing w:line="240" w:lineRule="auto"/>
        <w:ind w:firstLine="0"/>
        <w:rPr>
          <w:rFonts w:asciiTheme="minorHAnsi" w:eastAsia="Cambria" w:hAnsiTheme="minorHAnsi"/>
        </w:rPr>
      </w:pPr>
    </w:p>
    <w:p w14:paraId="0ADFE41F" w14:textId="77777777" w:rsidR="00D944BC" w:rsidRPr="009660E3" w:rsidRDefault="00D944BC" w:rsidP="00135CDC">
      <w:pPr>
        <w:pStyle w:val="PI"/>
        <w:spacing w:line="240" w:lineRule="auto"/>
        <w:ind w:firstLine="0"/>
        <w:rPr>
          <w:rFonts w:asciiTheme="minorHAnsi" w:hAnsiTheme="minorHAnsi"/>
        </w:rPr>
      </w:pPr>
      <w:r w:rsidRPr="00142AD5">
        <w:rPr>
          <w:rFonts w:asciiTheme="minorHAnsi" w:eastAsia="Cambria" w:hAnsiTheme="minorHAnsi"/>
        </w:rPr>
        <w:t xml:space="preserve">Given the objective of the attack as well as direct and indirect political pressure to act, Washington would have weighed the idea of a digital assault against alternate forms of sabotage and larger kinetic attacks, especially bombing or </w:t>
      </w:r>
      <w:r w:rsidR="007A4DD8" w:rsidRPr="00124B40">
        <w:rPr>
          <w:rFonts w:asciiTheme="minorHAnsi" w:eastAsia="Cambria" w:hAnsiTheme="minorHAnsi"/>
        </w:rPr>
        <w:t>Special Forces</w:t>
      </w:r>
      <w:r w:rsidRPr="00142AD5">
        <w:rPr>
          <w:rFonts w:asciiTheme="minorHAnsi" w:eastAsia="Cambria" w:hAnsiTheme="minorHAnsi"/>
        </w:rPr>
        <w:t xml:space="preserve"> attacks. Israeli intelligence was apparently already killing Iranian scientists. In January </w:t>
      </w:r>
      <w:r w:rsidRPr="004B3EB3">
        <w:rPr>
          <w:rFonts w:asciiTheme="minorHAnsi" w:eastAsia="Cambria" w:hAnsiTheme="minorHAnsi"/>
        </w:rPr>
        <w:t xml:space="preserve">2010, </w:t>
      </w:r>
      <w:r w:rsidRPr="004B3EB3">
        <w:rPr>
          <w:rFonts w:asciiTheme="minorHAnsi" w:hAnsiTheme="minorHAnsi"/>
        </w:rPr>
        <w:t xml:space="preserve">a remote-controlled bomb attached to a motorcycle killed Masoud Alimohammadi, a physics professor, just as he stepped outside of </w:t>
      </w:r>
      <w:r w:rsidRPr="009E0358">
        <w:rPr>
          <w:rFonts w:asciiTheme="minorHAnsi" w:hAnsiTheme="minorHAnsi"/>
        </w:rPr>
        <w:t>his home in the north of Tehran. These attacks had a limited effect and there is no evidence the United States considered similar attacks.</w:t>
      </w:r>
    </w:p>
    <w:p w14:paraId="4A3F22EC" w14:textId="77777777" w:rsidR="00D944BC" w:rsidRPr="009660E3" w:rsidRDefault="00D944BC" w:rsidP="00135CDC">
      <w:pPr>
        <w:pStyle w:val="PI"/>
        <w:spacing w:line="240" w:lineRule="auto"/>
        <w:ind w:firstLine="0"/>
        <w:rPr>
          <w:rFonts w:asciiTheme="minorHAnsi" w:hAnsiTheme="minorHAnsi"/>
        </w:rPr>
      </w:pPr>
    </w:p>
    <w:p w14:paraId="732B9145" w14:textId="77777777" w:rsidR="00D944BC" w:rsidRPr="009660E3" w:rsidRDefault="00D944BC" w:rsidP="00135CDC">
      <w:pPr>
        <w:pStyle w:val="PI"/>
        <w:spacing w:line="240" w:lineRule="auto"/>
        <w:ind w:firstLine="0"/>
        <w:rPr>
          <w:rFonts w:asciiTheme="minorHAnsi" w:hAnsiTheme="minorHAnsi"/>
        </w:rPr>
      </w:pPr>
      <w:r w:rsidRPr="009660E3">
        <w:rPr>
          <w:rFonts w:asciiTheme="minorHAnsi" w:hAnsiTheme="minorHAnsi"/>
        </w:rPr>
        <w:t xml:space="preserve">The alternate scenario most discussed was airstrikes. Given Iranian efforts to hide the program at different sites throughout the country and to harden facilities, most thought a strike would only temporarily impede Iran’s program </w:t>
      </w:r>
      <w:r>
        <w:rPr>
          <w:rFonts w:asciiTheme="minorHAnsi" w:hAnsiTheme="minorHAnsi"/>
        </w:rPr>
        <w:t>and c</w:t>
      </w:r>
      <w:r w:rsidRPr="009660E3">
        <w:rPr>
          <w:rFonts w:asciiTheme="minorHAnsi" w:hAnsiTheme="minorHAnsi"/>
        </w:rPr>
        <w:t>ould lead to Iranian retaliation and possibly wider conflict. Defense Secretary Robert M. Gates reportedly convinced President Bush that an attack would not work and could lead to the expulsion of international inspectors, making Iran’s nuclear efforts more opaque. Chief of Staff of the Israel Defense Forces</w:t>
      </w:r>
      <w:r>
        <w:rPr>
          <w:rFonts w:asciiTheme="minorHAnsi" w:hAnsiTheme="minorHAnsi"/>
        </w:rPr>
        <w:t>,</w:t>
      </w:r>
      <w:r w:rsidRPr="009660E3">
        <w:rPr>
          <w:rFonts w:asciiTheme="minorHAnsi" w:hAnsiTheme="minorHAnsi"/>
        </w:rPr>
        <w:t xml:space="preserve"> Lieutenant General Gabi Ashkenazi</w:t>
      </w:r>
      <w:r>
        <w:rPr>
          <w:rFonts w:asciiTheme="minorHAnsi" w:hAnsiTheme="minorHAnsi"/>
        </w:rPr>
        <w:t>,</w:t>
      </w:r>
      <w:r w:rsidRPr="009660E3">
        <w:rPr>
          <w:rFonts w:asciiTheme="minorHAnsi" w:hAnsiTheme="minorHAnsi"/>
        </w:rPr>
        <w:t xml:space="preserve"> also admitted that an aerial attack would only set back Iran’s nuclear program two or three years. Israeli officials also expected that Hezbollah and Hamas, under the directi</w:t>
      </w:r>
      <w:r>
        <w:rPr>
          <w:rFonts w:asciiTheme="minorHAnsi" w:hAnsiTheme="minorHAnsi"/>
        </w:rPr>
        <w:t>on of Tehran, would retaliate, perhaps even in the United States</w:t>
      </w:r>
      <w:r w:rsidRPr="009660E3">
        <w:rPr>
          <w:rFonts w:asciiTheme="minorHAnsi" w:hAnsiTheme="minorHAnsi"/>
        </w:rPr>
        <w:t>.</w:t>
      </w:r>
    </w:p>
    <w:p w14:paraId="69710697" w14:textId="77777777" w:rsidR="00D944BC" w:rsidRPr="009660E3" w:rsidRDefault="00D944BC" w:rsidP="00135CDC">
      <w:pPr>
        <w:pStyle w:val="PI"/>
        <w:spacing w:line="240" w:lineRule="auto"/>
        <w:ind w:firstLine="0"/>
        <w:rPr>
          <w:rFonts w:asciiTheme="minorHAnsi" w:hAnsiTheme="minorHAnsi"/>
        </w:rPr>
      </w:pPr>
    </w:p>
    <w:p w14:paraId="3016B8E1" w14:textId="77777777" w:rsidR="00D944BC" w:rsidRDefault="00D944BC" w:rsidP="00135CDC">
      <w:pPr>
        <w:pStyle w:val="PI"/>
        <w:spacing w:line="240" w:lineRule="auto"/>
        <w:ind w:firstLine="0"/>
        <w:rPr>
          <w:rFonts w:asciiTheme="minorHAnsi" w:hAnsiTheme="minorHAnsi"/>
        </w:rPr>
      </w:pPr>
      <w:r w:rsidRPr="009660E3">
        <w:rPr>
          <w:rFonts w:asciiTheme="minorHAnsi" w:hAnsiTheme="minorHAnsi"/>
        </w:rPr>
        <w:t>According to David Sanger’s account, President Bush turned to Condoleezza Rice and Stephen Hadley to develop a “third option” between bombing and doing nothing. Technical development occurred between a team established by then</w:t>
      </w:r>
      <w:r w:rsidR="00140647" w:rsidRPr="00124B40">
        <w:rPr>
          <w:rFonts w:asciiTheme="minorHAnsi" w:hAnsiTheme="minorHAnsi"/>
        </w:rPr>
        <w:t>-Vice Chairman of the Joint Chiefs of Staff General James Cartwright and the National Security Agency (NSA). From</w:t>
      </w:r>
      <w:r w:rsidRPr="009660E3">
        <w:rPr>
          <w:rFonts w:asciiTheme="minorHAnsi" w:hAnsiTheme="minorHAnsi"/>
        </w:rPr>
        <w:t xml:space="preserve"> the beginning, the Bush administration saw the need for Israeli participation. Unit 8200, Israel’s cyber forces, had technical expertise that rivaled the NSA’s, and Israeli intelligence had detailed knowledge of the Natanz facility.</w:t>
      </w:r>
    </w:p>
    <w:p w14:paraId="72BF6A66" w14:textId="77777777" w:rsidR="00D944BC" w:rsidRDefault="00D944BC" w:rsidP="00135CDC">
      <w:pPr>
        <w:pStyle w:val="PI"/>
        <w:spacing w:line="240" w:lineRule="auto"/>
        <w:ind w:firstLine="0"/>
        <w:rPr>
          <w:rFonts w:asciiTheme="minorHAnsi" w:hAnsiTheme="minorHAnsi"/>
        </w:rPr>
      </w:pPr>
    </w:p>
    <w:p w14:paraId="3461C304" w14:textId="77777777" w:rsidR="00D944BC" w:rsidRDefault="00D944BC" w:rsidP="00135CDC">
      <w:pPr>
        <w:spacing w:after="0" w:line="240" w:lineRule="auto"/>
        <w:rPr>
          <w:rFonts w:eastAsia="Times New Roman" w:cs="Times New Roman"/>
          <w:sz w:val="24"/>
          <w:szCs w:val="24"/>
        </w:rPr>
      </w:pPr>
      <w:r w:rsidRPr="00C878EC">
        <w:rPr>
          <w:rFonts w:eastAsia="Times New Roman" w:cs="Times New Roman"/>
          <w:sz w:val="24"/>
          <w:szCs w:val="24"/>
        </w:rPr>
        <w:t>The “third option” would have also had to be weighed against other US interests. Despite the immense efforts to keep the malware hidden, there wou</w:t>
      </w:r>
      <w:r>
        <w:rPr>
          <w:rFonts w:eastAsia="Times New Roman" w:cs="Times New Roman"/>
          <w:sz w:val="24"/>
          <w:szCs w:val="24"/>
        </w:rPr>
        <w:t>ld (or should) have been</w:t>
      </w:r>
      <w:r w:rsidRPr="00C878EC">
        <w:rPr>
          <w:rFonts w:eastAsia="Times New Roman" w:cs="Times New Roman"/>
          <w:sz w:val="24"/>
          <w:szCs w:val="24"/>
        </w:rPr>
        <w:t xml:space="preserve"> discussion</w:t>
      </w:r>
      <w:r>
        <w:rPr>
          <w:rFonts w:eastAsia="Times New Roman" w:cs="Times New Roman"/>
          <w:sz w:val="24"/>
          <w:szCs w:val="24"/>
        </w:rPr>
        <w:t>s</w:t>
      </w:r>
      <w:r w:rsidRPr="00C878EC">
        <w:rPr>
          <w:rFonts w:eastAsia="Times New Roman" w:cs="Times New Roman"/>
          <w:sz w:val="24"/>
          <w:szCs w:val="24"/>
        </w:rPr>
        <w:t xml:space="preserve"> about how long the United States could expect Stuxnet would remain invisible to the Iranians and the rest of the world. The inevitability of discovery should have been part of any decisionmaking calculus. </w:t>
      </w:r>
    </w:p>
    <w:p w14:paraId="258342F3" w14:textId="77777777" w:rsidR="00D944BC" w:rsidRDefault="00D944BC" w:rsidP="00135CDC">
      <w:pPr>
        <w:spacing w:after="0" w:line="240" w:lineRule="auto"/>
        <w:rPr>
          <w:rFonts w:eastAsia="Times New Roman" w:cs="Times New Roman"/>
          <w:sz w:val="24"/>
          <w:szCs w:val="24"/>
        </w:rPr>
      </w:pPr>
    </w:p>
    <w:p w14:paraId="37AC3D98" w14:textId="77777777" w:rsidR="00D944BC" w:rsidRDefault="00D944BC" w:rsidP="00135CDC">
      <w:pPr>
        <w:spacing w:after="0" w:line="240" w:lineRule="auto"/>
        <w:rPr>
          <w:rFonts w:eastAsia="Times New Roman" w:cs="Times New Roman"/>
          <w:sz w:val="24"/>
          <w:szCs w:val="24"/>
        </w:rPr>
      </w:pPr>
      <w:r w:rsidRPr="00C878EC">
        <w:rPr>
          <w:rFonts w:eastAsia="Times New Roman" w:cs="Times New Roman"/>
          <w:sz w:val="24"/>
          <w:szCs w:val="24"/>
        </w:rPr>
        <w:t>Although signed by President Obama in October 2012</w:t>
      </w:r>
      <w:r>
        <w:rPr>
          <w:rFonts w:eastAsia="Times New Roman" w:cs="Times New Roman"/>
          <w:sz w:val="24"/>
          <w:szCs w:val="24"/>
        </w:rPr>
        <w:t>,</w:t>
      </w:r>
      <w:r w:rsidRPr="00C878EC">
        <w:rPr>
          <w:rFonts w:eastAsia="Times New Roman" w:cs="Times New Roman"/>
          <w:sz w:val="24"/>
          <w:szCs w:val="24"/>
        </w:rPr>
        <w:t xml:space="preserve"> well after Olympic Games was launched, Presidential Policy Directive 20 suggests some of the processes and internal debates that might have surrounded the attack on Natanz. Leaked by Edward Snowden, PPD</w:t>
      </w:r>
      <w:r>
        <w:rPr>
          <w:rFonts w:eastAsia="Times New Roman" w:cs="Times New Roman"/>
          <w:sz w:val="24"/>
          <w:szCs w:val="24"/>
        </w:rPr>
        <w:t>-</w:t>
      </w:r>
      <w:r w:rsidRPr="00C878EC">
        <w:rPr>
          <w:rFonts w:eastAsia="Times New Roman" w:cs="Times New Roman"/>
          <w:sz w:val="24"/>
          <w:szCs w:val="24"/>
        </w:rPr>
        <w:t>20 establishes “updated principles and processes as part of an overarching national cyber policy framework.” PPD</w:t>
      </w:r>
      <w:r>
        <w:rPr>
          <w:rFonts w:eastAsia="Times New Roman" w:cs="Times New Roman"/>
          <w:sz w:val="24"/>
          <w:szCs w:val="24"/>
        </w:rPr>
        <w:t>-</w:t>
      </w:r>
      <w:r w:rsidRPr="00C878EC">
        <w:rPr>
          <w:rFonts w:eastAsia="Times New Roman" w:cs="Times New Roman"/>
          <w:sz w:val="24"/>
          <w:szCs w:val="24"/>
        </w:rPr>
        <w:t>20 calls on the National Security Staff to formalize a Cyber Operations Policy Working Group as the “primary forum” below the level of the Interagency Policy Committee. The working group is not operat</w:t>
      </w:r>
      <w:r>
        <w:rPr>
          <w:rFonts w:eastAsia="Times New Roman" w:cs="Times New Roman"/>
          <w:sz w:val="24"/>
          <w:szCs w:val="24"/>
        </w:rPr>
        <w:t>ional, but discusses issues that might arise during</w:t>
      </w:r>
      <w:r w:rsidRPr="00C878EC">
        <w:rPr>
          <w:rFonts w:eastAsia="Times New Roman" w:cs="Times New Roman"/>
          <w:sz w:val="24"/>
          <w:szCs w:val="24"/>
        </w:rPr>
        <w:t xml:space="preserve"> defensive and offensive cyber operations. The planning of operations is expected to involve “State, DOD, DOJ, DHS, members of the IC, and relevant sector specific agencies.” Unresolved conflicts are to be raised to the </w:t>
      </w:r>
      <w:r w:rsidR="00140647">
        <w:rPr>
          <w:rFonts w:eastAsia="Times New Roman" w:cs="Times New Roman"/>
          <w:sz w:val="24"/>
          <w:szCs w:val="24"/>
        </w:rPr>
        <w:t>Deputies and Principals Committees</w:t>
      </w:r>
      <w:r w:rsidRPr="00C878EC">
        <w:rPr>
          <w:rFonts w:eastAsia="Times New Roman" w:cs="Times New Roman"/>
          <w:sz w:val="24"/>
          <w:szCs w:val="24"/>
        </w:rPr>
        <w:t xml:space="preserve"> level.</w:t>
      </w:r>
      <w:r w:rsidR="00124B40">
        <w:rPr>
          <w:rStyle w:val="EndnoteReference"/>
          <w:rFonts w:eastAsia="Times New Roman" w:cs="Times New Roman"/>
          <w:sz w:val="24"/>
          <w:szCs w:val="24"/>
        </w:rPr>
        <w:endnoteReference w:id="19"/>
      </w:r>
      <w:r w:rsidRPr="00C878EC">
        <w:rPr>
          <w:rFonts w:eastAsia="Times New Roman" w:cs="Times New Roman"/>
          <w:sz w:val="24"/>
          <w:szCs w:val="24"/>
        </w:rPr>
        <w:t xml:space="preserve">  </w:t>
      </w:r>
    </w:p>
    <w:p w14:paraId="65C3B779" w14:textId="77777777" w:rsidR="00D944BC" w:rsidRPr="00C878EC" w:rsidRDefault="00D944BC" w:rsidP="00135CDC">
      <w:pPr>
        <w:spacing w:after="0" w:line="240" w:lineRule="auto"/>
        <w:rPr>
          <w:rFonts w:eastAsia="Times New Roman" w:cs="Times New Roman"/>
          <w:sz w:val="24"/>
          <w:szCs w:val="24"/>
        </w:rPr>
      </w:pPr>
      <w:r w:rsidRPr="00C878EC">
        <w:rPr>
          <w:rFonts w:eastAsia="Times New Roman" w:cs="Times New Roman"/>
          <w:sz w:val="24"/>
          <w:szCs w:val="24"/>
        </w:rPr>
        <w:t xml:space="preserve">  </w:t>
      </w:r>
    </w:p>
    <w:p w14:paraId="20629332" w14:textId="77777777" w:rsidR="00D944BC" w:rsidRPr="00C878EC" w:rsidRDefault="00D944BC" w:rsidP="00135CDC">
      <w:pPr>
        <w:pStyle w:val="PI"/>
        <w:spacing w:line="240" w:lineRule="auto"/>
        <w:ind w:firstLine="0"/>
        <w:rPr>
          <w:rFonts w:asciiTheme="minorHAnsi" w:hAnsiTheme="minorHAnsi"/>
        </w:rPr>
      </w:pPr>
      <w:r w:rsidRPr="00C878EC">
        <w:rPr>
          <w:rFonts w:asciiTheme="minorHAnsi" w:hAnsiTheme="minorHAnsi"/>
        </w:rPr>
        <w:t xml:space="preserve">Under the heading of “offensive cyber effect operations” (OCEO), </w:t>
      </w:r>
      <w:r w:rsidR="00140647" w:rsidRPr="00124B40">
        <w:rPr>
          <w:rFonts w:asciiTheme="minorHAnsi" w:hAnsiTheme="minorHAnsi"/>
        </w:rPr>
        <w:t>PPD</w:t>
      </w:r>
      <w:r w:rsidR="00140647" w:rsidRPr="00534811">
        <w:rPr>
          <w:rFonts w:asciiTheme="minorHAnsi" w:hAnsiTheme="minorHAnsi"/>
        </w:rPr>
        <w:t>-</w:t>
      </w:r>
      <w:r w:rsidR="00140647" w:rsidRPr="00124B40">
        <w:rPr>
          <w:rFonts w:asciiTheme="minorHAnsi" w:hAnsiTheme="minorHAnsi"/>
        </w:rPr>
        <w:t>20</w:t>
      </w:r>
      <w:r w:rsidRPr="00C878EC">
        <w:rPr>
          <w:rFonts w:asciiTheme="minorHAnsi" w:hAnsiTheme="minorHAnsi"/>
        </w:rPr>
        <w:t xml:space="preserve"> instructs the US government to “identify potential targets of national importance where OCEO can offer a favorable balance of effectiveness and risk as compared with other instruments of national power, </w:t>
      </w:r>
      <w:r>
        <w:rPr>
          <w:rFonts w:asciiTheme="minorHAnsi" w:hAnsiTheme="minorHAnsi"/>
        </w:rPr>
        <w:t xml:space="preserve">[and] </w:t>
      </w:r>
      <w:r w:rsidRPr="00C878EC">
        <w:rPr>
          <w:rFonts w:asciiTheme="minorHAnsi" w:hAnsiTheme="minorHAnsi"/>
        </w:rPr>
        <w:t>establish and maintain OCEO capabilities integrated as appropriate with other US offensive capabilities.” It is also requires presidential authority for an attack that is likely to produce “significant consequences</w:t>
      </w:r>
      <w:r>
        <w:rPr>
          <w:rFonts w:asciiTheme="minorHAnsi" w:hAnsiTheme="minorHAnsi"/>
        </w:rPr>
        <w:t>,</w:t>
      </w:r>
      <w:r w:rsidRPr="00C878EC">
        <w:rPr>
          <w:rFonts w:asciiTheme="minorHAnsi" w:hAnsiTheme="minorHAnsi"/>
        </w:rPr>
        <w:t>” defined as “Loss of life, significant responsive actions against the United States, significant damage to property, serious adverse U.S. foreign policy consequences, or serious economic impact on the United States.”</w:t>
      </w:r>
      <w:r w:rsidR="00124B40">
        <w:rPr>
          <w:rStyle w:val="EndnoteReference"/>
          <w:rFonts w:asciiTheme="minorHAnsi" w:hAnsiTheme="minorHAnsi"/>
        </w:rPr>
        <w:endnoteReference w:id="20"/>
      </w:r>
      <w:r w:rsidRPr="00C878EC">
        <w:rPr>
          <w:rFonts w:asciiTheme="minorHAnsi" w:hAnsiTheme="minorHAnsi"/>
        </w:rPr>
        <w:t xml:space="preserve"> </w:t>
      </w:r>
    </w:p>
    <w:p w14:paraId="00B5B0C5" w14:textId="77777777" w:rsidR="00D944BC" w:rsidRPr="00C878EC" w:rsidRDefault="00D944BC" w:rsidP="00135CDC">
      <w:pPr>
        <w:pStyle w:val="PI"/>
        <w:spacing w:line="240" w:lineRule="auto"/>
        <w:rPr>
          <w:rFonts w:asciiTheme="minorHAnsi" w:hAnsiTheme="minorHAnsi"/>
        </w:rPr>
      </w:pPr>
    </w:p>
    <w:p w14:paraId="554B339B" w14:textId="77777777" w:rsidR="00D944BC" w:rsidRDefault="00D944BC" w:rsidP="00135CDC">
      <w:pPr>
        <w:pStyle w:val="PI"/>
        <w:spacing w:line="240" w:lineRule="auto"/>
        <w:ind w:firstLine="0"/>
        <w:rPr>
          <w:rFonts w:asciiTheme="minorHAnsi" w:hAnsiTheme="minorHAnsi"/>
        </w:rPr>
      </w:pPr>
      <w:r w:rsidRPr="00C878EC">
        <w:rPr>
          <w:rFonts w:asciiTheme="minorHAnsi" w:hAnsiTheme="minorHAnsi"/>
        </w:rPr>
        <w:t>Later in the document, PPD</w:t>
      </w:r>
      <w:r>
        <w:rPr>
          <w:rFonts w:asciiTheme="minorHAnsi" w:hAnsiTheme="minorHAnsi"/>
        </w:rPr>
        <w:t>-</w:t>
      </w:r>
      <w:r w:rsidRPr="00C878EC">
        <w:rPr>
          <w:rFonts w:asciiTheme="minorHAnsi" w:hAnsiTheme="minorHAnsi"/>
        </w:rPr>
        <w:t xml:space="preserve">20 lays out six criteria for </w:t>
      </w:r>
      <w:r w:rsidR="00140647" w:rsidRPr="00124B40">
        <w:rPr>
          <w:rFonts w:asciiTheme="minorHAnsi" w:hAnsiTheme="minorHAnsi"/>
        </w:rPr>
        <w:t>policymaking</w:t>
      </w:r>
      <w:r w:rsidRPr="00C878EC">
        <w:rPr>
          <w:rFonts w:asciiTheme="minorHAnsi" w:hAnsiTheme="minorHAnsi"/>
        </w:rPr>
        <w:t>: impact</w:t>
      </w:r>
      <w:r w:rsidR="00142AD5">
        <w:rPr>
          <w:rFonts w:asciiTheme="minorHAnsi" w:hAnsiTheme="minorHAnsi"/>
        </w:rPr>
        <w:t>,</w:t>
      </w:r>
      <w:r w:rsidRPr="00C878EC">
        <w:rPr>
          <w:rFonts w:asciiTheme="minorHAnsi" w:hAnsiTheme="minorHAnsi"/>
        </w:rPr>
        <w:t xml:space="preserve"> risks</w:t>
      </w:r>
      <w:r w:rsidR="00142AD5">
        <w:rPr>
          <w:rFonts w:asciiTheme="minorHAnsi" w:hAnsiTheme="minorHAnsi"/>
        </w:rPr>
        <w:t>,</w:t>
      </w:r>
      <w:r w:rsidRPr="00C878EC">
        <w:rPr>
          <w:rFonts w:asciiTheme="minorHAnsi" w:hAnsiTheme="minorHAnsi"/>
        </w:rPr>
        <w:t xml:space="preserve"> methods</w:t>
      </w:r>
      <w:r w:rsidR="00142AD5">
        <w:rPr>
          <w:rFonts w:asciiTheme="minorHAnsi" w:hAnsiTheme="minorHAnsi"/>
        </w:rPr>
        <w:t>,</w:t>
      </w:r>
      <w:r w:rsidRPr="00C878EC">
        <w:rPr>
          <w:rFonts w:asciiTheme="minorHAnsi" w:hAnsiTheme="minorHAnsi"/>
        </w:rPr>
        <w:t xml:space="preserve"> geography and identi</w:t>
      </w:r>
      <w:r w:rsidR="00142AD5">
        <w:rPr>
          <w:rFonts w:asciiTheme="minorHAnsi" w:hAnsiTheme="minorHAnsi"/>
        </w:rPr>
        <w:t>t</w:t>
      </w:r>
      <w:r w:rsidRPr="00C878EC">
        <w:rPr>
          <w:rFonts w:asciiTheme="minorHAnsi" w:hAnsiTheme="minorHAnsi"/>
        </w:rPr>
        <w:t>y</w:t>
      </w:r>
      <w:r w:rsidR="00142AD5">
        <w:rPr>
          <w:rFonts w:asciiTheme="minorHAnsi" w:hAnsiTheme="minorHAnsi"/>
        </w:rPr>
        <w:t>,</w:t>
      </w:r>
      <w:r w:rsidRPr="00C878EC">
        <w:rPr>
          <w:rFonts w:asciiTheme="minorHAnsi" w:hAnsiTheme="minorHAnsi"/>
        </w:rPr>
        <w:t xml:space="preserve"> transparency</w:t>
      </w:r>
      <w:r w:rsidR="00142AD5">
        <w:rPr>
          <w:rFonts w:asciiTheme="minorHAnsi" w:hAnsiTheme="minorHAnsi"/>
        </w:rPr>
        <w:t>,</w:t>
      </w:r>
      <w:r w:rsidRPr="00C878EC">
        <w:rPr>
          <w:rFonts w:asciiTheme="minorHAnsi" w:hAnsiTheme="minorHAnsi"/>
        </w:rPr>
        <w:t xml:space="preserve"> and authorities and civil liberties. Again, it seems reasonable to assume that similar categories were used in Stuxnet decisionmaking</w:t>
      </w:r>
      <w:r w:rsidRPr="004B3EB3">
        <w:rPr>
          <w:rFonts w:asciiTheme="minorHAnsi" w:hAnsiTheme="minorHAnsi"/>
        </w:rPr>
        <w:t xml:space="preserve">. </w:t>
      </w:r>
      <w:r w:rsidR="00140647" w:rsidRPr="00124B40">
        <w:rPr>
          <w:rFonts w:asciiTheme="minorHAnsi" w:hAnsiTheme="minorHAnsi"/>
        </w:rPr>
        <w:t>The potential risks are broadly defined, involving intelligence loss; retaliation or other impacts on US networks or interests (including economic); impact on the security and stability of the Internet; damage to foreign policies, bilateral and multilateral relationships, including Internet governance</w:t>
      </w:r>
      <w:r w:rsidR="004B3EB3" w:rsidRPr="00124B40">
        <w:rPr>
          <w:rFonts w:asciiTheme="minorHAnsi" w:hAnsiTheme="minorHAnsi"/>
        </w:rPr>
        <w:t xml:space="preserve"> frameworks</w:t>
      </w:r>
      <w:r w:rsidR="00140647" w:rsidRPr="00124B40">
        <w:rPr>
          <w:rFonts w:asciiTheme="minorHAnsi" w:hAnsiTheme="minorHAnsi"/>
        </w:rPr>
        <w:t>; and the establishment of unwelcome norms of international behavior</w:t>
      </w:r>
      <w:r w:rsidRPr="004B3EB3">
        <w:rPr>
          <w:rFonts w:asciiTheme="minorHAnsi" w:hAnsiTheme="minorHAnsi"/>
        </w:rPr>
        <w:t xml:space="preserve">. </w:t>
      </w:r>
      <w:r w:rsidRPr="00C878EC">
        <w:rPr>
          <w:rFonts w:asciiTheme="minorHAnsi" w:hAnsiTheme="minorHAnsi"/>
        </w:rPr>
        <w:t>The category of methods focuses on intrusiveness, timeliness, efficiency, and capacity of the tools used.</w:t>
      </w:r>
    </w:p>
    <w:p w14:paraId="4107AA6F" w14:textId="77777777" w:rsidR="00D944BC" w:rsidRDefault="00D944BC" w:rsidP="00135CDC">
      <w:pPr>
        <w:pStyle w:val="PI"/>
        <w:spacing w:line="240" w:lineRule="auto"/>
        <w:ind w:firstLine="0"/>
        <w:rPr>
          <w:rFonts w:asciiTheme="minorHAnsi" w:hAnsiTheme="minorHAnsi"/>
        </w:rPr>
      </w:pPr>
    </w:p>
    <w:p w14:paraId="5E22438E" w14:textId="77777777" w:rsidR="00D944BC" w:rsidRDefault="00D944BC" w:rsidP="00135CDC">
      <w:pPr>
        <w:pStyle w:val="PI"/>
        <w:spacing w:line="240" w:lineRule="auto"/>
        <w:ind w:firstLine="0"/>
        <w:rPr>
          <w:rFonts w:asciiTheme="minorHAnsi" w:hAnsiTheme="minorHAnsi"/>
        </w:rPr>
      </w:pPr>
      <w:r>
        <w:rPr>
          <w:rFonts w:asciiTheme="minorHAnsi" w:hAnsiTheme="minorHAnsi"/>
        </w:rPr>
        <w:t xml:space="preserve">While the six criteria seem </w:t>
      </w:r>
      <w:r w:rsidR="00140647" w:rsidRPr="00124B40">
        <w:rPr>
          <w:rFonts w:asciiTheme="minorHAnsi" w:hAnsiTheme="minorHAnsi"/>
        </w:rPr>
        <w:t>fairly clear and straightforward</w:t>
      </w:r>
      <w:r>
        <w:rPr>
          <w:rFonts w:asciiTheme="minorHAnsi" w:hAnsiTheme="minorHAnsi"/>
        </w:rPr>
        <w:t xml:space="preserve">, Stuxnet highlights how difficult applying them must be in practice. During the process, </w:t>
      </w:r>
      <w:r w:rsidR="00140647" w:rsidRPr="00124B40">
        <w:rPr>
          <w:rFonts w:asciiTheme="minorHAnsi" w:hAnsiTheme="minorHAnsi"/>
        </w:rPr>
        <w:t>policymakers</w:t>
      </w:r>
      <w:r>
        <w:rPr>
          <w:rFonts w:asciiTheme="minorHAnsi" w:hAnsiTheme="minorHAnsi"/>
        </w:rPr>
        <w:t xml:space="preserve"> would have been aware that they were operating under a high degree of uncertainty about the future. They were entering a new world. There was also likely to be an implicit assumption that as digital assaults became more common, their impact would become easier to evaluate. Other cases would generate more data, which then could be fed back into the </w:t>
      </w:r>
      <w:r w:rsidR="00140647" w:rsidRPr="00124B40">
        <w:rPr>
          <w:rFonts w:asciiTheme="minorHAnsi" w:hAnsiTheme="minorHAnsi"/>
        </w:rPr>
        <w:t>decisionmaking</w:t>
      </w:r>
      <w:r>
        <w:rPr>
          <w:rFonts w:asciiTheme="minorHAnsi" w:hAnsiTheme="minorHAnsi"/>
        </w:rPr>
        <w:t xml:space="preserve"> process. </w:t>
      </w:r>
    </w:p>
    <w:p w14:paraId="6386999E" w14:textId="77777777" w:rsidR="00D944BC" w:rsidRDefault="00D944BC" w:rsidP="00135CDC">
      <w:pPr>
        <w:pStyle w:val="PI"/>
        <w:spacing w:line="240" w:lineRule="auto"/>
        <w:ind w:firstLine="0"/>
        <w:rPr>
          <w:rFonts w:asciiTheme="minorHAnsi" w:hAnsiTheme="minorHAnsi"/>
        </w:rPr>
      </w:pPr>
    </w:p>
    <w:p w14:paraId="3DC025FB" w14:textId="77777777" w:rsidR="00D944BC" w:rsidRPr="009660E3" w:rsidRDefault="00D944BC" w:rsidP="00135CDC">
      <w:pPr>
        <w:pStyle w:val="PI"/>
        <w:spacing w:line="240" w:lineRule="auto"/>
        <w:ind w:firstLine="0"/>
        <w:rPr>
          <w:rFonts w:asciiTheme="minorHAnsi" w:hAnsiTheme="minorHAnsi"/>
        </w:rPr>
      </w:pPr>
      <w:r>
        <w:rPr>
          <w:rFonts w:asciiTheme="minorHAnsi" w:hAnsiTheme="minorHAnsi"/>
        </w:rPr>
        <w:t xml:space="preserve">Five years after the attack on Natanz became public, that assumption must be questioned. Some trends are clearer: Stuxnet, for example, has reinforced the trends of greater White House reliance on covert actions and the subsequent undermining of congressional oversight. But the impact on US strategic, diplomatic, and economic interests, as well as on the stability, security, and governance of the Internet, remains uncertain and contested.       </w:t>
      </w:r>
    </w:p>
    <w:p w14:paraId="0F7DD106" w14:textId="77777777" w:rsidR="00D944BC" w:rsidRPr="009660E3" w:rsidRDefault="00D944BC" w:rsidP="00135CDC">
      <w:pPr>
        <w:pStyle w:val="PI"/>
        <w:spacing w:line="240" w:lineRule="auto"/>
        <w:ind w:firstLine="0"/>
        <w:rPr>
          <w:rFonts w:asciiTheme="minorHAnsi" w:hAnsiTheme="minorHAnsi"/>
        </w:rPr>
      </w:pPr>
    </w:p>
    <w:p w14:paraId="68C8878D" w14:textId="77777777" w:rsidR="00D944BC" w:rsidRPr="009660E3" w:rsidRDefault="00D944BC" w:rsidP="00135CDC">
      <w:pPr>
        <w:pStyle w:val="PI"/>
        <w:spacing w:line="240" w:lineRule="auto"/>
        <w:ind w:firstLine="0"/>
        <w:rPr>
          <w:rFonts w:asciiTheme="minorHAnsi" w:hAnsiTheme="minorHAnsi"/>
          <w:color w:val="333333"/>
          <w:shd w:val="clear" w:color="auto" w:fill="FFFFFF"/>
        </w:rPr>
      </w:pPr>
    </w:p>
    <w:p w14:paraId="70052B26" w14:textId="77777777" w:rsidR="00D944BC" w:rsidRPr="009660E3" w:rsidRDefault="00D944BC" w:rsidP="00135CDC">
      <w:pPr>
        <w:pStyle w:val="PI"/>
        <w:spacing w:line="240" w:lineRule="auto"/>
        <w:ind w:firstLine="0"/>
        <w:rPr>
          <w:rFonts w:asciiTheme="minorHAnsi" w:hAnsiTheme="minorHAnsi"/>
          <w:color w:val="333333"/>
          <w:shd w:val="clear" w:color="auto" w:fill="FFFFFF"/>
        </w:rPr>
      </w:pPr>
    </w:p>
    <w:p w14:paraId="11554579" w14:textId="77777777" w:rsidR="00D944BC" w:rsidRPr="009660E3" w:rsidRDefault="00D944BC" w:rsidP="00135CDC">
      <w:pPr>
        <w:pStyle w:val="PI"/>
        <w:spacing w:line="240" w:lineRule="auto"/>
        <w:ind w:firstLine="0"/>
        <w:rPr>
          <w:rFonts w:asciiTheme="minorHAnsi" w:hAnsiTheme="minorHAnsi"/>
          <w:color w:val="333333"/>
          <w:shd w:val="clear" w:color="auto" w:fill="FFFFFF"/>
        </w:rPr>
      </w:pPr>
      <w:r w:rsidRPr="009660E3">
        <w:rPr>
          <w:rFonts w:asciiTheme="minorHAnsi" w:hAnsiTheme="minorHAnsi"/>
          <w:color w:val="333333"/>
          <w:shd w:val="clear" w:color="auto" w:fill="FFFFFF"/>
        </w:rPr>
        <w:t xml:space="preserve">   </w:t>
      </w:r>
    </w:p>
    <w:p w14:paraId="0F56DF65" w14:textId="77777777" w:rsidR="00D944BC" w:rsidRPr="009660E3" w:rsidRDefault="00D944BC" w:rsidP="00135CDC">
      <w:pPr>
        <w:pStyle w:val="PI"/>
        <w:spacing w:line="276" w:lineRule="auto"/>
        <w:rPr>
          <w:rFonts w:asciiTheme="minorHAnsi" w:eastAsia="Cambria" w:hAnsiTheme="minorHAnsi"/>
        </w:rPr>
      </w:pPr>
    </w:p>
    <w:p w14:paraId="12C4CE28" w14:textId="77777777" w:rsidR="00D944BC" w:rsidRDefault="00D944BC" w:rsidP="00135CDC">
      <w:pPr>
        <w:pStyle w:val="PI"/>
        <w:spacing w:line="276" w:lineRule="auto"/>
        <w:rPr>
          <w:rFonts w:eastAsia="Cambria"/>
          <w:b/>
        </w:rPr>
      </w:pPr>
    </w:p>
    <w:p w14:paraId="23258B4E" w14:textId="77777777" w:rsidR="00D944BC" w:rsidRPr="00D00E8A" w:rsidRDefault="00D944BC" w:rsidP="00135CDC">
      <w:pPr>
        <w:rPr>
          <w:rFonts w:ascii="Times New Roman" w:eastAsia="Cambria" w:hAnsi="Times New Roman" w:cs="Times New Roman"/>
          <w:sz w:val="24"/>
          <w:szCs w:val="24"/>
        </w:rPr>
      </w:pPr>
      <w:r w:rsidRPr="00840449">
        <w:rPr>
          <w:rFonts w:ascii="Times New Roman" w:hAnsi="Times New Roman" w:cs="Times New Roman"/>
          <w:sz w:val="24"/>
        </w:rPr>
        <w:br w:type="page"/>
      </w:r>
    </w:p>
    <w:p w14:paraId="725E00B5" w14:textId="77777777" w:rsidR="00D944BC" w:rsidRPr="00FE1E2C" w:rsidRDefault="00D944BC" w:rsidP="00135CDC">
      <w:pPr>
        <w:pStyle w:val="Heading2"/>
      </w:pPr>
      <w:bookmarkStart w:id="24" w:name="_Toc408405548"/>
      <w:bookmarkStart w:id="25" w:name="_Toc427076694"/>
      <w:r>
        <w:lastRenderedPageBreak/>
        <w:t>Stuxnet and the Law</w:t>
      </w:r>
      <w:bookmarkEnd w:id="24"/>
      <w:bookmarkEnd w:id="25"/>
    </w:p>
    <w:p w14:paraId="1B4E03A3" w14:textId="77777777" w:rsidR="00D944BC" w:rsidRPr="0034772C" w:rsidRDefault="00D944BC" w:rsidP="00135CDC"/>
    <w:p w14:paraId="1AEE3CA3" w14:textId="77777777" w:rsidR="00D944BC" w:rsidRPr="00C878EC" w:rsidRDefault="00D944BC" w:rsidP="00135CDC">
      <w:pPr>
        <w:spacing w:line="240" w:lineRule="auto"/>
        <w:rPr>
          <w:rFonts w:cs="Times New Roman"/>
          <w:b/>
          <w:sz w:val="24"/>
          <w:szCs w:val="24"/>
        </w:rPr>
      </w:pPr>
      <w:r w:rsidRPr="00C878EC">
        <w:rPr>
          <w:rFonts w:cs="Times New Roman"/>
          <w:b/>
          <w:sz w:val="24"/>
          <w:szCs w:val="24"/>
        </w:rPr>
        <w:t>Stuxnet and US Domestic Law</w:t>
      </w:r>
    </w:p>
    <w:p w14:paraId="40990A70" w14:textId="77777777" w:rsidR="00D944BC" w:rsidRPr="00C878EC" w:rsidRDefault="00D944BC" w:rsidP="00135CDC">
      <w:pPr>
        <w:spacing w:line="240" w:lineRule="auto"/>
        <w:rPr>
          <w:rFonts w:cs="Times New Roman"/>
          <w:sz w:val="24"/>
          <w:szCs w:val="24"/>
        </w:rPr>
      </w:pPr>
      <w:r w:rsidRPr="00C878EC">
        <w:rPr>
          <w:rFonts w:cs="Times New Roman"/>
          <w:sz w:val="24"/>
          <w:szCs w:val="24"/>
        </w:rPr>
        <w:t>Stuxnet presents new challenges to national security laws</w:t>
      </w:r>
      <w:r>
        <w:rPr>
          <w:rFonts w:cs="Times New Roman"/>
          <w:sz w:val="24"/>
          <w:szCs w:val="24"/>
        </w:rPr>
        <w:t>, both domestic and international</w:t>
      </w:r>
      <w:r w:rsidRPr="00C878EC">
        <w:rPr>
          <w:rFonts w:cs="Times New Roman"/>
          <w:sz w:val="24"/>
          <w:szCs w:val="24"/>
        </w:rPr>
        <w:t>. There are obvious definitional issues. In his contribution to th</w:t>
      </w:r>
      <w:r w:rsidR="001347A6">
        <w:rPr>
          <w:rFonts w:cs="Times New Roman"/>
          <w:sz w:val="24"/>
          <w:szCs w:val="24"/>
        </w:rPr>
        <w:t>is</w:t>
      </w:r>
      <w:r w:rsidRPr="00C878EC">
        <w:rPr>
          <w:rFonts w:cs="Times New Roman"/>
          <w:sz w:val="24"/>
          <w:szCs w:val="24"/>
        </w:rPr>
        <w:t xml:space="preserve"> volume, </w:t>
      </w:r>
      <w:r>
        <w:rPr>
          <w:rFonts w:cs="Times New Roman"/>
          <w:sz w:val="24"/>
          <w:szCs w:val="24"/>
        </w:rPr>
        <w:t xml:space="preserve">Merritt </w:t>
      </w:r>
      <w:r w:rsidRPr="00E87E01">
        <w:rPr>
          <w:rFonts w:cs="Times New Roman"/>
          <w:sz w:val="24"/>
          <w:szCs w:val="24"/>
        </w:rPr>
        <w:t xml:space="preserve">Baer </w:t>
      </w:r>
      <w:r w:rsidRPr="00C878EC">
        <w:rPr>
          <w:rFonts w:cs="Times New Roman"/>
          <w:sz w:val="24"/>
          <w:szCs w:val="24"/>
        </w:rPr>
        <w:t xml:space="preserve">gives the example of the War Powers Resolution, which requires the president to consult with </w:t>
      </w:r>
      <w:r>
        <w:rPr>
          <w:rFonts w:cs="Times New Roman"/>
          <w:sz w:val="24"/>
          <w:szCs w:val="24"/>
        </w:rPr>
        <w:t xml:space="preserve">Congress </w:t>
      </w:r>
      <w:r w:rsidRPr="00C878EC">
        <w:rPr>
          <w:rFonts w:cs="Times New Roman"/>
          <w:sz w:val="24"/>
          <w:szCs w:val="24"/>
        </w:rPr>
        <w:t>“before introducing United States Armed Forces into hostilities.”</w:t>
      </w:r>
      <w:r>
        <w:rPr>
          <w:rStyle w:val="EndnoteReference"/>
          <w:rFonts w:cs="Times New Roman"/>
          <w:sz w:val="24"/>
          <w:szCs w:val="24"/>
        </w:rPr>
        <w:endnoteReference w:id="21"/>
      </w:r>
      <w:r w:rsidRPr="00C878EC">
        <w:rPr>
          <w:rFonts w:cs="Times New Roman"/>
          <w:sz w:val="24"/>
          <w:szCs w:val="24"/>
        </w:rPr>
        <w:t xml:space="preserve"> But the definition</w:t>
      </w:r>
      <w:r>
        <w:rPr>
          <w:rFonts w:cs="Times New Roman"/>
          <w:sz w:val="24"/>
          <w:szCs w:val="24"/>
        </w:rPr>
        <w:t>s</w:t>
      </w:r>
      <w:r w:rsidRPr="00C878EC">
        <w:rPr>
          <w:rFonts w:cs="Times New Roman"/>
          <w:sz w:val="24"/>
          <w:szCs w:val="24"/>
        </w:rPr>
        <w:t xml:space="preserve"> of </w:t>
      </w:r>
      <w:r>
        <w:rPr>
          <w:rFonts w:cs="Times New Roman"/>
          <w:sz w:val="24"/>
          <w:szCs w:val="24"/>
        </w:rPr>
        <w:t>“</w:t>
      </w:r>
      <w:r w:rsidRPr="00C878EC">
        <w:rPr>
          <w:rFonts w:cs="Times New Roman"/>
          <w:sz w:val="24"/>
          <w:szCs w:val="24"/>
        </w:rPr>
        <w:t>introducing forces</w:t>
      </w:r>
      <w:r>
        <w:rPr>
          <w:rFonts w:cs="Times New Roman"/>
          <w:sz w:val="24"/>
          <w:szCs w:val="24"/>
        </w:rPr>
        <w:t>”</w:t>
      </w:r>
      <w:r w:rsidRPr="00C878EC">
        <w:rPr>
          <w:rFonts w:cs="Times New Roman"/>
          <w:sz w:val="24"/>
          <w:szCs w:val="24"/>
        </w:rPr>
        <w:t xml:space="preserve"> and </w:t>
      </w:r>
      <w:r>
        <w:rPr>
          <w:rFonts w:cs="Times New Roman"/>
          <w:sz w:val="24"/>
          <w:szCs w:val="24"/>
        </w:rPr>
        <w:t>“</w:t>
      </w:r>
      <w:r w:rsidRPr="00C878EC">
        <w:rPr>
          <w:rFonts w:cs="Times New Roman"/>
          <w:sz w:val="24"/>
          <w:szCs w:val="24"/>
        </w:rPr>
        <w:t>hostility</w:t>
      </w:r>
      <w:r>
        <w:rPr>
          <w:rFonts w:cs="Times New Roman"/>
          <w:sz w:val="24"/>
          <w:szCs w:val="24"/>
        </w:rPr>
        <w:t>”</w:t>
      </w:r>
      <w:r w:rsidRPr="00C878EC">
        <w:rPr>
          <w:rFonts w:cs="Times New Roman"/>
          <w:sz w:val="24"/>
          <w:szCs w:val="24"/>
        </w:rPr>
        <w:t xml:space="preserve"> </w:t>
      </w:r>
      <w:r>
        <w:rPr>
          <w:rFonts w:cs="Times New Roman"/>
          <w:sz w:val="24"/>
          <w:szCs w:val="24"/>
        </w:rPr>
        <w:t>are</w:t>
      </w:r>
      <w:r w:rsidRPr="00C878EC">
        <w:rPr>
          <w:rFonts w:cs="Times New Roman"/>
          <w:sz w:val="24"/>
          <w:szCs w:val="24"/>
        </w:rPr>
        <w:t xml:space="preserve"> </w:t>
      </w:r>
      <w:r w:rsidR="004B3EB3" w:rsidRPr="004B3EB3">
        <w:rPr>
          <w:rFonts w:cs="Times New Roman"/>
          <w:sz w:val="24"/>
          <w:szCs w:val="24"/>
        </w:rPr>
        <w:t>unde</w:t>
      </w:r>
      <w:r w:rsidR="004B3EB3" w:rsidRPr="00067937">
        <w:rPr>
          <w:rFonts w:cs="Times New Roman"/>
          <w:sz w:val="24"/>
          <w:szCs w:val="24"/>
        </w:rPr>
        <w:t>termined</w:t>
      </w:r>
      <w:r w:rsidR="004B3EB3" w:rsidRPr="004B3EB3">
        <w:rPr>
          <w:rFonts w:cs="Times New Roman"/>
          <w:sz w:val="24"/>
          <w:szCs w:val="24"/>
        </w:rPr>
        <w:t xml:space="preserve"> </w:t>
      </w:r>
      <w:r w:rsidRPr="00C878EC">
        <w:rPr>
          <w:rFonts w:cs="Times New Roman"/>
          <w:sz w:val="24"/>
          <w:szCs w:val="24"/>
        </w:rPr>
        <w:t>in a cyber con</w:t>
      </w:r>
      <w:r w:rsidR="004B3EB3">
        <w:rPr>
          <w:rFonts w:cs="Times New Roman"/>
          <w:sz w:val="24"/>
          <w:szCs w:val="24"/>
        </w:rPr>
        <w:t>text</w:t>
      </w:r>
      <w:r w:rsidRPr="00C878EC">
        <w:rPr>
          <w:rFonts w:cs="Times New Roman"/>
          <w:sz w:val="24"/>
          <w:szCs w:val="24"/>
        </w:rPr>
        <w:t xml:space="preserve">. Has an operator sitting at Fort Meade </w:t>
      </w:r>
      <w:r>
        <w:rPr>
          <w:rFonts w:cs="Times New Roman"/>
          <w:sz w:val="24"/>
          <w:szCs w:val="24"/>
        </w:rPr>
        <w:t xml:space="preserve">while </w:t>
      </w:r>
      <w:r w:rsidRPr="00C878EC">
        <w:rPr>
          <w:rFonts w:cs="Times New Roman"/>
          <w:sz w:val="24"/>
          <w:szCs w:val="24"/>
        </w:rPr>
        <w:t xml:space="preserve">moving </w:t>
      </w:r>
      <w:r>
        <w:rPr>
          <w:rFonts w:cs="Times New Roman"/>
          <w:sz w:val="24"/>
          <w:szCs w:val="24"/>
        </w:rPr>
        <w:t xml:space="preserve">remotely </w:t>
      </w:r>
      <w:r w:rsidRPr="00C878EC">
        <w:rPr>
          <w:rFonts w:cs="Times New Roman"/>
          <w:sz w:val="24"/>
          <w:szCs w:val="24"/>
        </w:rPr>
        <w:t>around Iranian networks bee</w:t>
      </w:r>
      <w:r>
        <w:rPr>
          <w:rFonts w:cs="Times New Roman"/>
          <w:sz w:val="24"/>
          <w:szCs w:val="24"/>
        </w:rPr>
        <w:t>n “introduced” to “hostilities”?</w:t>
      </w:r>
      <w:r w:rsidRPr="00C878EC">
        <w:rPr>
          <w:rFonts w:cs="Times New Roman"/>
          <w:sz w:val="24"/>
          <w:szCs w:val="24"/>
        </w:rPr>
        <w:t xml:space="preserve"> Moreover, the president may use force for up to </w:t>
      </w:r>
      <w:r>
        <w:rPr>
          <w:rFonts w:cs="Times New Roman"/>
          <w:sz w:val="24"/>
          <w:szCs w:val="24"/>
        </w:rPr>
        <w:t>sixty</w:t>
      </w:r>
      <w:r w:rsidRPr="00C878EC">
        <w:rPr>
          <w:rFonts w:cs="Times New Roman"/>
          <w:sz w:val="24"/>
          <w:szCs w:val="24"/>
        </w:rPr>
        <w:t xml:space="preserve"> days without involving Congress. Does that include the total time to prepare an attack, or just the duration of the attack itself?</w:t>
      </w:r>
    </w:p>
    <w:p w14:paraId="4A3240A1" w14:textId="77777777" w:rsidR="00D944BC" w:rsidRPr="00C878EC" w:rsidRDefault="00D944BC" w:rsidP="00135CDC">
      <w:pPr>
        <w:spacing w:line="240" w:lineRule="auto"/>
        <w:rPr>
          <w:rFonts w:cs="Times New Roman"/>
          <w:sz w:val="24"/>
          <w:szCs w:val="24"/>
        </w:rPr>
      </w:pPr>
      <w:r>
        <w:rPr>
          <w:rFonts w:cs="Times New Roman"/>
          <w:sz w:val="24"/>
          <w:szCs w:val="24"/>
        </w:rPr>
        <w:t>There is</w:t>
      </w:r>
      <w:r w:rsidRPr="00C878EC">
        <w:rPr>
          <w:rFonts w:cs="Times New Roman"/>
          <w:sz w:val="24"/>
          <w:szCs w:val="24"/>
        </w:rPr>
        <w:t xml:space="preserve"> also the </w:t>
      </w:r>
      <w:r>
        <w:rPr>
          <w:rFonts w:cs="Times New Roman"/>
          <w:sz w:val="24"/>
          <w:szCs w:val="24"/>
        </w:rPr>
        <w:t xml:space="preserve">related </w:t>
      </w:r>
      <w:r w:rsidRPr="00C878EC">
        <w:rPr>
          <w:rFonts w:cs="Times New Roman"/>
          <w:sz w:val="24"/>
          <w:szCs w:val="24"/>
        </w:rPr>
        <w:t>political question</w:t>
      </w:r>
      <w:r>
        <w:rPr>
          <w:rFonts w:cs="Times New Roman"/>
          <w:sz w:val="24"/>
          <w:szCs w:val="24"/>
        </w:rPr>
        <w:t xml:space="preserve"> of</w:t>
      </w:r>
      <w:r w:rsidR="0019067E">
        <w:rPr>
          <w:rFonts w:cs="Times New Roman"/>
          <w:sz w:val="24"/>
          <w:szCs w:val="24"/>
        </w:rPr>
        <w:t xml:space="preserve"> appropriate authority:</w:t>
      </w:r>
      <w:r>
        <w:rPr>
          <w:rFonts w:cs="Times New Roman"/>
          <w:sz w:val="24"/>
          <w:szCs w:val="24"/>
        </w:rPr>
        <w:t xml:space="preserve"> namely, under what authorities </w:t>
      </w:r>
      <w:r w:rsidRPr="00C878EC">
        <w:rPr>
          <w:rFonts w:cs="Times New Roman"/>
          <w:sz w:val="24"/>
          <w:szCs w:val="24"/>
        </w:rPr>
        <w:t>attack</w:t>
      </w:r>
      <w:r>
        <w:rPr>
          <w:rFonts w:cs="Times New Roman"/>
          <w:sz w:val="24"/>
          <w:szCs w:val="24"/>
        </w:rPr>
        <w:t xml:space="preserve">s </w:t>
      </w:r>
      <w:r w:rsidR="0019067E">
        <w:rPr>
          <w:rFonts w:cs="Times New Roman"/>
          <w:sz w:val="24"/>
          <w:szCs w:val="24"/>
        </w:rPr>
        <w:t xml:space="preserve">can </w:t>
      </w:r>
      <w:r>
        <w:rPr>
          <w:rFonts w:cs="Times New Roman"/>
          <w:sz w:val="24"/>
          <w:szCs w:val="24"/>
        </w:rPr>
        <w:t>be</w:t>
      </w:r>
      <w:r w:rsidRPr="00C878EC">
        <w:rPr>
          <w:rFonts w:cs="Times New Roman"/>
          <w:sz w:val="24"/>
          <w:szCs w:val="24"/>
        </w:rPr>
        <w:t xml:space="preserve"> ordered</w:t>
      </w:r>
      <w:r w:rsidR="0019067E">
        <w:rPr>
          <w:rFonts w:cs="Times New Roman"/>
          <w:sz w:val="24"/>
          <w:szCs w:val="24"/>
        </w:rPr>
        <w:t>, and if</w:t>
      </w:r>
      <w:r>
        <w:rPr>
          <w:rFonts w:cs="Times New Roman"/>
          <w:sz w:val="24"/>
          <w:szCs w:val="24"/>
        </w:rPr>
        <w:t xml:space="preserve"> </w:t>
      </w:r>
      <w:r w:rsidRPr="00E87E01">
        <w:rPr>
          <w:rFonts w:cs="Times New Roman"/>
          <w:sz w:val="24"/>
          <w:szCs w:val="24"/>
        </w:rPr>
        <w:t>cyberattacks</w:t>
      </w:r>
      <w:r w:rsidRPr="00C878EC">
        <w:rPr>
          <w:rFonts w:cs="Times New Roman"/>
          <w:sz w:val="24"/>
          <w:szCs w:val="24"/>
        </w:rPr>
        <w:t xml:space="preserve"> </w:t>
      </w:r>
      <w:r w:rsidR="0019067E">
        <w:rPr>
          <w:rFonts w:cs="Times New Roman"/>
          <w:sz w:val="24"/>
          <w:szCs w:val="24"/>
        </w:rPr>
        <w:t xml:space="preserve">prove </w:t>
      </w:r>
      <w:r w:rsidRPr="00C878EC">
        <w:rPr>
          <w:rFonts w:cs="Times New Roman"/>
          <w:sz w:val="24"/>
          <w:szCs w:val="24"/>
        </w:rPr>
        <w:t>especially diffi</w:t>
      </w:r>
      <w:r>
        <w:rPr>
          <w:rFonts w:cs="Times New Roman"/>
          <w:sz w:val="24"/>
          <w:szCs w:val="24"/>
        </w:rPr>
        <w:t>cult for Congress to oversee,</w:t>
      </w:r>
      <w:r w:rsidRPr="00C878EC">
        <w:rPr>
          <w:rFonts w:cs="Times New Roman"/>
          <w:sz w:val="24"/>
          <w:szCs w:val="24"/>
        </w:rPr>
        <w:t xml:space="preserve"> </w:t>
      </w:r>
      <w:r w:rsidR="0019067E">
        <w:rPr>
          <w:rFonts w:cs="Times New Roman"/>
          <w:sz w:val="24"/>
          <w:szCs w:val="24"/>
        </w:rPr>
        <w:t xml:space="preserve">whether they will result </w:t>
      </w:r>
      <w:r>
        <w:rPr>
          <w:rFonts w:cs="Times New Roman"/>
          <w:sz w:val="24"/>
          <w:szCs w:val="24"/>
        </w:rPr>
        <w:t>in a</w:t>
      </w:r>
      <w:r w:rsidRPr="00C878EC">
        <w:rPr>
          <w:rFonts w:cs="Times New Roman"/>
          <w:sz w:val="24"/>
          <w:szCs w:val="24"/>
        </w:rPr>
        <w:t xml:space="preserve"> shift </w:t>
      </w:r>
      <w:r>
        <w:rPr>
          <w:rFonts w:cs="Times New Roman"/>
          <w:sz w:val="24"/>
          <w:szCs w:val="24"/>
        </w:rPr>
        <w:t>of power to the executive branch</w:t>
      </w:r>
      <w:r w:rsidR="0019067E">
        <w:rPr>
          <w:rFonts w:cs="Times New Roman"/>
          <w:sz w:val="24"/>
          <w:szCs w:val="24"/>
        </w:rPr>
        <w:t xml:space="preserve">. </w:t>
      </w:r>
      <w:r w:rsidRPr="00C878EC">
        <w:rPr>
          <w:rFonts w:cs="Times New Roman"/>
          <w:sz w:val="24"/>
          <w:szCs w:val="24"/>
        </w:rPr>
        <w:t xml:space="preserve">Because US officials have not openly spoken of Olympic Games, there has been no public discussion of the </w:t>
      </w:r>
      <w:r w:rsidR="00140647" w:rsidRPr="0019067E">
        <w:rPr>
          <w:rFonts w:cs="Times New Roman"/>
          <w:sz w:val="24"/>
          <w:szCs w:val="24"/>
        </w:rPr>
        <w:t>authorities</w:t>
      </w:r>
      <w:r w:rsidRPr="00C878EC">
        <w:rPr>
          <w:rFonts w:cs="Times New Roman"/>
          <w:sz w:val="24"/>
          <w:szCs w:val="24"/>
        </w:rPr>
        <w:t xml:space="preserve"> under which it was conducted. The attacks clearly fall under the definition of a covert operation: “activity or activities of the United States Government to influence political, economic, or military conditions abroad, where it is intended that the role of the United States Government will not be apparent or acknowledged publicly.”</w:t>
      </w:r>
      <w:r w:rsidR="00067937">
        <w:rPr>
          <w:rStyle w:val="EndnoteReference"/>
          <w:rFonts w:cs="Times New Roman"/>
          <w:sz w:val="24"/>
          <w:szCs w:val="24"/>
        </w:rPr>
        <w:endnoteReference w:id="22"/>
      </w:r>
      <w:r w:rsidRPr="00C878EC">
        <w:rPr>
          <w:rFonts w:cs="Times New Roman"/>
          <w:sz w:val="24"/>
          <w:szCs w:val="24"/>
        </w:rPr>
        <w:t xml:space="preserve"> The Harvard Law School scholar Jack Goldsmith speculates that the operation</w:t>
      </w:r>
      <w:r>
        <w:rPr>
          <w:rFonts w:cs="Times New Roman"/>
          <w:sz w:val="24"/>
          <w:szCs w:val="24"/>
        </w:rPr>
        <w:t xml:space="preserve"> might have occurred under the </w:t>
      </w:r>
      <w:r w:rsidRPr="00D33663">
        <w:rPr>
          <w:rFonts w:cs="Times New Roman"/>
          <w:sz w:val="24"/>
          <w:szCs w:val="24"/>
        </w:rPr>
        <w:t>president’s</w:t>
      </w:r>
      <w:r w:rsidRPr="00C878EC">
        <w:rPr>
          <w:rFonts w:cs="Times New Roman"/>
          <w:sz w:val="24"/>
          <w:szCs w:val="24"/>
        </w:rPr>
        <w:t xml:space="preserve"> </w:t>
      </w:r>
      <w:r w:rsidRPr="00D944BC">
        <w:rPr>
          <w:rFonts w:cs="Times New Roman"/>
          <w:sz w:val="24"/>
          <w:szCs w:val="24"/>
        </w:rPr>
        <w:t xml:space="preserve">Article </w:t>
      </w:r>
      <w:r>
        <w:rPr>
          <w:rFonts w:cs="Times New Roman"/>
          <w:sz w:val="24"/>
          <w:szCs w:val="24"/>
        </w:rPr>
        <w:t xml:space="preserve">2 </w:t>
      </w:r>
      <w:r w:rsidRPr="00C878EC">
        <w:rPr>
          <w:rFonts w:cs="Times New Roman"/>
          <w:sz w:val="24"/>
          <w:szCs w:val="24"/>
        </w:rPr>
        <w:t xml:space="preserve">powers. While these powers have traditionally been limited to justifying the defense of US persons and property, they have </w:t>
      </w:r>
      <w:r>
        <w:rPr>
          <w:rFonts w:cs="Times New Roman"/>
          <w:sz w:val="24"/>
          <w:szCs w:val="24"/>
        </w:rPr>
        <w:t xml:space="preserve">also </w:t>
      </w:r>
      <w:r w:rsidRPr="00C878EC">
        <w:rPr>
          <w:rFonts w:cs="Times New Roman"/>
          <w:sz w:val="24"/>
          <w:szCs w:val="24"/>
        </w:rPr>
        <w:t xml:space="preserve">been invoked since the Korean War to support uses of force in defense of the integrity of the </w:t>
      </w:r>
      <w:r w:rsidRPr="00D33663">
        <w:rPr>
          <w:rFonts w:cs="Times New Roman"/>
          <w:sz w:val="24"/>
          <w:szCs w:val="24"/>
        </w:rPr>
        <w:t>UN Ch</w:t>
      </w:r>
      <w:r w:rsidRPr="00C878EC">
        <w:rPr>
          <w:rFonts w:cs="Times New Roman"/>
          <w:sz w:val="24"/>
          <w:szCs w:val="24"/>
        </w:rPr>
        <w:t>arter.</w:t>
      </w:r>
      <w:r w:rsidRPr="00C878EC">
        <w:rPr>
          <w:rStyle w:val="EndnoteReference"/>
          <w:rFonts w:cs="Times New Roman"/>
          <w:sz w:val="24"/>
          <w:szCs w:val="24"/>
        </w:rPr>
        <w:endnoteReference w:id="23"/>
      </w:r>
      <w:r w:rsidRPr="00C878EC">
        <w:rPr>
          <w:rFonts w:cs="Times New Roman"/>
          <w:sz w:val="24"/>
          <w:szCs w:val="24"/>
        </w:rPr>
        <w:t xml:space="preserve"> In this framing, Iran’s pursuit of a nuclear weapons program in contradiction to </w:t>
      </w:r>
      <w:r>
        <w:rPr>
          <w:rFonts w:cs="Times New Roman"/>
          <w:sz w:val="24"/>
          <w:szCs w:val="24"/>
        </w:rPr>
        <w:t xml:space="preserve">the </w:t>
      </w:r>
      <w:r w:rsidR="00771CB9">
        <w:rPr>
          <w:rFonts w:cs="Times New Roman"/>
          <w:sz w:val="24"/>
          <w:szCs w:val="24"/>
        </w:rPr>
        <w:t xml:space="preserve">Treaty on the </w:t>
      </w:r>
      <w:r w:rsidR="00140647">
        <w:rPr>
          <w:rFonts w:cs="Times New Roman"/>
          <w:sz w:val="24"/>
          <w:szCs w:val="24"/>
        </w:rPr>
        <w:t>Non</w:t>
      </w:r>
      <w:r w:rsidR="00140647" w:rsidRPr="00067937">
        <w:rPr>
          <w:rFonts w:cs="Times New Roman"/>
          <w:sz w:val="24"/>
          <w:szCs w:val="24"/>
        </w:rPr>
        <w:t>-</w:t>
      </w:r>
      <w:r w:rsidR="00140647">
        <w:rPr>
          <w:rFonts w:cs="Times New Roman"/>
          <w:sz w:val="24"/>
          <w:szCs w:val="24"/>
        </w:rPr>
        <w:t>Proliferation</w:t>
      </w:r>
      <w:r w:rsidRPr="00C878EC">
        <w:rPr>
          <w:rFonts w:cs="Times New Roman"/>
          <w:sz w:val="24"/>
          <w:szCs w:val="24"/>
        </w:rPr>
        <w:t xml:space="preserve"> </w:t>
      </w:r>
      <w:r w:rsidR="00771CB9">
        <w:rPr>
          <w:rFonts w:cs="Times New Roman"/>
          <w:sz w:val="24"/>
          <w:szCs w:val="24"/>
        </w:rPr>
        <w:t xml:space="preserve">of Nuclear Weapons </w:t>
      </w:r>
      <w:r w:rsidRPr="00C878EC">
        <w:rPr>
          <w:rFonts w:cs="Times New Roman"/>
          <w:sz w:val="24"/>
          <w:szCs w:val="24"/>
        </w:rPr>
        <w:t xml:space="preserve">and numerous </w:t>
      </w:r>
      <w:r w:rsidRPr="00D33663">
        <w:rPr>
          <w:rFonts w:cs="Times New Roman"/>
          <w:sz w:val="24"/>
          <w:szCs w:val="24"/>
        </w:rPr>
        <w:t>UN r</w:t>
      </w:r>
      <w:r w:rsidRPr="00C878EC">
        <w:rPr>
          <w:rFonts w:cs="Times New Roman"/>
          <w:sz w:val="24"/>
          <w:szCs w:val="24"/>
        </w:rPr>
        <w:t xml:space="preserve">esolutions would warrant </w:t>
      </w:r>
      <w:r w:rsidRPr="0093181F">
        <w:rPr>
          <w:rFonts w:cs="Times New Roman"/>
          <w:sz w:val="24"/>
          <w:szCs w:val="24"/>
        </w:rPr>
        <w:t>cyberattacks</w:t>
      </w:r>
      <w:r w:rsidRPr="00C878EC">
        <w:rPr>
          <w:rFonts w:cs="Times New Roman"/>
          <w:sz w:val="24"/>
          <w:szCs w:val="24"/>
        </w:rPr>
        <w:t xml:space="preserve"> in defense of the </w:t>
      </w:r>
      <w:r>
        <w:rPr>
          <w:rFonts w:cs="Times New Roman"/>
          <w:sz w:val="24"/>
          <w:szCs w:val="24"/>
        </w:rPr>
        <w:t>c</w:t>
      </w:r>
      <w:r w:rsidRPr="00C878EC">
        <w:rPr>
          <w:rFonts w:cs="Times New Roman"/>
          <w:sz w:val="24"/>
          <w:szCs w:val="24"/>
        </w:rPr>
        <w:t>harter.</w:t>
      </w:r>
      <w:r w:rsidRPr="00C878EC">
        <w:rPr>
          <w:rStyle w:val="EndnoteReference"/>
          <w:rFonts w:cs="Times New Roman"/>
          <w:sz w:val="24"/>
          <w:szCs w:val="24"/>
        </w:rPr>
        <w:endnoteReference w:id="24"/>
      </w:r>
    </w:p>
    <w:p w14:paraId="04E64772"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According to Sanger, as the program shifted from the Bush to the Obama </w:t>
      </w:r>
      <w:r w:rsidRPr="00D33663">
        <w:rPr>
          <w:rFonts w:cs="Times New Roman"/>
          <w:sz w:val="24"/>
          <w:szCs w:val="24"/>
        </w:rPr>
        <w:t>administration</w:t>
      </w:r>
      <w:r w:rsidRPr="00C878EC">
        <w:rPr>
          <w:rFonts w:cs="Times New Roman"/>
          <w:sz w:val="24"/>
          <w:szCs w:val="24"/>
        </w:rPr>
        <w:t xml:space="preserve">, there were members of the National Security Council who were uncomfortable with extending a covert program without a full review of its implications. In addition, the shift of responsibility for the program from the Pentagon to the intelligence community, done at the insistence of Secretary of Defense </w:t>
      </w:r>
      <w:r>
        <w:rPr>
          <w:rFonts w:cs="Times New Roman"/>
          <w:sz w:val="24"/>
          <w:szCs w:val="24"/>
        </w:rPr>
        <w:t>Robert</w:t>
      </w:r>
      <w:r w:rsidRPr="00C878EC">
        <w:rPr>
          <w:rFonts w:cs="Times New Roman"/>
          <w:sz w:val="24"/>
          <w:szCs w:val="24"/>
        </w:rPr>
        <w:t xml:space="preserve"> Gates, meant the </w:t>
      </w:r>
      <w:r w:rsidRPr="00D33663">
        <w:rPr>
          <w:rFonts w:cs="Times New Roman"/>
          <w:sz w:val="24"/>
          <w:szCs w:val="24"/>
        </w:rPr>
        <w:t>president</w:t>
      </w:r>
      <w:r w:rsidRPr="00C878EC">
        <w:rPr>
          <w:rFonts w:cs="Times New Roman"/>
          <w:sz w:val="24"/>
          <w:szCs w:val="24"/>
        </w:rPr>
        <w:t xml:space="preserve"> had to review and renew the presidential findings that had allowed the attack to move forward. Sanger argues that members of the intelligence community were worried about the pause in operations that would have to occur if the old findings were redrawn. To avoid that problem, </w:t>
      </w:r>
      <w:r>
        <w:rPr>
          <w:rFonts w:cs="Times New Roman"/>
          <w:sz w:val="24"/>
          <w:szCs w:val="24"/>
        </w:rPr>
        <w:t>the Obama administration</w:t>
      </w:r>
      <w:r w:rsidRPr="00C878EC">
        <w:rPr>
          <w:rFonts w:cs="Times New Roman"/>
          <w:sz w:val="24"/>
          <w:szCs w:val="24"/>
        </w:rPr>
        <w:t xml:space="preserve"> </w:t>
      </w:r>
      <w:r>
        <w:rPr>
          <w:rFonts w:cs="Times New Roman"/>
          <w:sz w:val="24"/>
          <w:szCs w:val="24"/>
        </w:rPr>
        <w:t xml:space="preserve">amended </w:t>
      </w:r>
      <w:r w:rsidRPr="00C878EC">
        <w:rPr>
          <w:rFonts w:cs="Times New Roman"/>
          <w:sz w:val="24"/>
          <w:szCs w:val="24"/>
        </w:rPr>
        <w:t xml:space="preserve">the Bush findings. </w:t>
      </w:r>
    </w:p>
    <w:p w14:paraId="114F838F" w14:textId="77777777" w:rsidR="00D944BC" w:rsidRPr="00C878EC" w:rsidRDefault="00D944BC" w:rsidP="00135CDC">
      <w:pPr>
        <w:spacing w:line="240" w:lineRule="auto"/>
        <w:rPr>
          <w:rFonts w:cs="Times New Roman"/>
          <w:sz w:val="24"/>
          <w:szCs w:val="24"/>
        </w:rPr>
      </w:pPr>
      <w:r w:rsidRPr="00C878EC">
        <w:rPr>
          <w:rFonts w:cs="Times New Roman"/>
          <w:sz w:val="24"/>
          <w:szCs w:val="24"/>
        </w:rPr>
        <w:t>In his discussion of cyber offense and executive war</w:t>
      </w:r>
      <w:r>
        <w:rPr>
          <w:rFonts w:cs="Times New Roman"/>
          <w:sz w:val="24"/>
          <w:szCs w:val="24"/>
        </w:rPr>
        <w:t>-</w:t>
      </w:r>
      <w:r w:rsidRPr="00C878EC">
        <w:rPr>
          <w:rFonts w:cs="Times New Roman"/>
          <w:sz w:val="24"/>
          <w:szCs w:val="24"/>
        </w:rPr>
        <w:t>m</w:t>
      </w:r>
      <w:r>
        <w:rPr>
          <w:rFonts w:cs="Times New Roman"/>
          <w:sz w:val="24"/>
          <w:szCs w:val="24"/>
        </w:rPr>
        <w:t>ak</w:t>
      </w:r>
      <w:r w:rsidRPr="00C878EC">
        <w:rPr>
          <w:rFonts w:cs="Times New Roman"/>
          <w:sz w:val="24"/>
          <w:szCs w:val="24"/>
        </w:rPr>
        <w:t>ing authority, Eric Lorber argues that “neither the War Powers Resolution nor the Intelligence Authorization Act can effectively regulate most types of offensive cyber operations.”</w:t>
      </w:r>
      <w:r w:rsidRPr="00C878EC">
        <w:rPr>
          <w:rStyle w:val="EndnoteReference"/>
          <w:rFonts w:cs="Times New Roman"/>
          <w:sz w:val="24"/>
          <w:szCs w:val="24"/>
        </w:rPr>
        <w:endnoteReference w:id="25"/>
      </w:r>
      <w:r w:rsidRPr="00C878EC">
        <w:rPr>
          <w:rFonts w:cs="Times New Roman"/>
          <w:sz w:val="24"/>
          <w:szCs w:val="24"/>
        </w:rPr>
        <w:t xml:space="preserve"> As noted above, the definition of introduction of armed forces is unlikely to apply in cyber operations. Code is not made up of US troops and so would not invoke the War Powers Resolution. In the case of the Intelligence </w:t>
      </w:r>
      <w:r w:rsidRPr="00C878EC">
        <w:rPr>
          <w:rFonts w:cs="Times New Roman"/>
          <w:sz w:val="24"/>
          <w:szCs w:val="24"/>
        </w:rPr>
        <w:lastRenderedPageBreak/>
        <w:t xml:space="preserve">Authorization Act, which requires the president </w:t>
      </w:r>
      <w:r>
        <w:rPr>
          <w:rFonts w:cs="Times New Roman"/>
          <w:sz w:val="24"/>
          <w:szCs w:val="24"/>
        </w:rPr>
        <w:t xml:space="preserve">to </w:t>
      </w:r>
      <w:r w:rsidRPr="00C878EC">
        <w:rPr>
          <w:rFonts w:cs="Times New Roman"/>
          <w:sz w:val="24"/>
          <w:szCs w:val="24"/>
        </w:rPr>
        <w:t xml:space="preserve">report covert actions to Congress, a </w:t>
      </w:r>
      <w:r>
        <w:rPr>
          <w:rFonts w:cs="Times New Roman"/>
          <w:sz w:val="24"/>
          <w:szCs w:val="24"/>
        </w:rPr>
        <w:t>cyberattack</w:t>
      </w:r>
      <w:r w:rsidRPr="00C878EC">
        <w:rPr>
          <w:rFonts w:cs="Times New Roman"/>
          <w:sz w:val="24"/>
          <w:szCs w:val="24"/>
        </w:rPr>
        <w:t xml:space="preserve"> would fall under the extremely broad exception to the reporting requirement allowed for “traditional military activities.” The president could invoke this exception </w:t>
      </w:r>
      <w:r>
        <w:rPr>
          <w:rFonts w:cs="Times New Roman"/>
          <w:sz w:val="24"/>
          <w:szCs w:val="24"/>
        </w:rPr>
        <w:t xml:space="preserve">on solid ground: </w:t>
      </w:r>
      <w:r w:rsidRPr="00C878EC">
        <w:rPr>
          <w:rFonts w:cs="Times New Roman"/>
          <w:sz w:val="24"/>
          <w:szCs w:val="24"/>
        </w:rPr>
        <w:t xml:space="preserve">many members of </w:t>
      </w:r>
      <w:r>
        <w:rPr>
          <w:rFonts w:cs="Times New Roman"/>
          <w:sz w:val="24"/>
          <w:szCs w:val="24"/>
        </w:rPr>
        <w:t xml:space="preserve">the </w:t>
      </w:r>
      <w:r w:rsidRPr="00C878EC">
        <w:rPr>
          <w:rFonts w:cs="Times New Roman"/>
          <w:sz w:val="24"/>
          <w:szCs w:val="24"/>
        </w:rPr>
        <w:t>NSA are dual</w:t>
      </w:r>
      <w:r>
        <w:rPr>
          <w:rFonts w:cs="Times New Roman"/>
          <w:sz w:val="24"/>
          <w:szCs w:val="24"/>
        </w:rPr>
        <w:t>-</w:t>
      </w:r>
      <w:r w:rsidRPr="00C878EC">
        <w:rPr>
          <w:rFonts w:cs="Times New Roman"/>
          <w:sz w:val="24"/>
          <w:szCs w:val="24"/>
        </w:rPr>
        <w:t xml:space="preserve">hatted </w:t>
      </w:r>
      <w:r w:rsidR="00140647" w:rsidRPr="0019067E">
        <w:rPr>
          <w:rFonts w:cs="Times New Roman"/>
          <w:sz w:val="24"/>
          <w:szCs w:val="24"/>
        </w:rPr>
        <w:t>to</w:t>
      </w:r>
      <w:r w:rsidRPr="00C878EC">
        <w:rPr>
          <w:rFonts w:cs="Times New Roman"/>
          <w:sz w:val="24"/>
          <w:szCs w:val="24"/>
        </w:rPr>
        <w:t xml:space="preserve"> Cyber Command and so operations could be executed by military personnel; the president can launch cyber operations if they are in anticipation of hostilities; and any </w:t>
      </w:r>
      <w:r>
        <w:rPr>
          <w:rFonts w:cs="Times New Roman"/>
          <w:sz w:val="24"/>
          <w:szCs w:val="24"/>
        </w:rPr>
        <w:t xml:space="preserve">cyberattack could be considered </w:t>
      </w:r>
      <w:r w:rsidRPr="00C878EC">
        <w:rPr>
          <w:rFonts w:cs="Times New Roman"/>
          <w:sz w:val="24"/>
          <w:szCs w:val="24"/>
        </w:rPr>
        <w:t xml:space="preserve">part of operational planning. </w:t>
      </w:r>
    </w:p>
    <w:p w14:paraId="3276BFB2"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Lorber concludes that cyberweapons add another component to </w:t>
      </w:r>
      <w:r>
        <w:rPr>
          <w:rFonts w:cs="Times New Roman"/>
          <w:sz w:val="24"/>
          <w:szCs w:val="24"/>
        </w:rPr>
        <w:t>the</w:t>
      </w:r>
      <w:r w:rsidRPr="00C878EC">
        <w:rPr>
          <w:rFonts w:cs="Times New Roman"/>
          <w:sz w:val="24"/>
          <w:szCs w:val="24"/>
        </w:rPr>
        <w:t xml:space="preserve"> already</w:t>
      </w:r>
      <w:r>
        <w:rPr>
          <w:rFonts w:cs="Times New Roman"/>
          <w:sz w:val="24"/>
          <w:szCs w:val="24"/>
        </w:rPr>
        <w:t>-</w:t>
      </w:r>
      <w:r w:rsidRPr="00C878EC">
        <w:rPr>
          <w:rFonts w:cs="Times New Roman"/>
          <w:sz w:val="24"/>
          <w:szCs w:val="24"/>
        </w:rPr>
        <w:t>clear trend</w:t>
      </w:r>
      <w:r>
        <w:rPr>
          <w:rFonts w:cs="Times New Roman"/>
          <w:sz w:val="24"/>
          <w:szCs w:val="24"/>
        </w:rPr>
        <w:t xml:space="preserve"> of </w:t>
      </w:r>
      <w:r w:rsidRPr="00C878EC">
        <w:rPr>
          <w:rFonts w:cs="Times New Roman"/>
          <w:sz w:val="24"/>
          <w:szCs w:val="24"/>
        </w:rPr>
        <w:t xml:space="preserve">increasing </w:t>
      </w:r>
      <w:r>
        <w:rPr>
          <w:rFonts w:cs="Times New Roman"/>
          <w:sz w:val="24"/>
          <w:szCs w:val="24"/>
        </w:rPr>
        <w:t xml:space="preserve">presidential </w:t>
      </w:r>
      <w:r w:rsidRPr="00C878EC">
        <w:rPr>
          <w:rFonts w:cs="Times New Roman"/>
          <w:sz w:val="24"/>
          <w:szCs w:val="24"/>
        </w:rPr>
        <w:t>reliance on covert action to avoid the requirements of the War Powers Resolution. Moreover, the secrecy surrounding cyber programs raises question about the efficac</w:t>
      </w:r>
      <w:r w:rsidR="00140647">
        <w:rPr>
          <w:rFonts w:cs="Times New Roman"/>
          <w:sz w:val="24"/>
          <w:szCs w:val="24"/>
        </w:rPr>
        <w:t>y of congressional</w:t>
      </w:r>
      <w:r w:rsidRPr="00C878EC">
        <w:rPr>
          <w:rFonts w:cs="Times New Roman"/>
          <w:sz w:val="24"/>
          <w:szCs w:val="24"/>
        </w:rPr>
        <w:t xml:space="preserve"> oversight and is likely to result in an increase in executive authority. </w:t>
      </w:r>
      <w:r>
        <w:rPr>
          <w:rFonts w:cs="Times New Roman"/>
          <w:sz w:val="24"/>
          <w:szCs w:val="24"/>
        </w:rPr>
        <w:t>Cyberattacks</w:t>
      </w:r>
      <w:r w:rsidRPr="00C878EC">
        <w:rPr>
          <w:rFonts w:cs="Times New Roman"/>
          <w:sz w:val="24"/>
          <w:szCs w:val="24"/>
        </w:rPr>
        <w:t xml:space="preserve">, in effect, give the president a new tool and greater flexibility.  </w:t>
      </w:r>
    </w:p>
    <w:p w14:paraId="10A4D2BA" w14:textId="77777777" w:rsidR="00D944BC" w:rsidRPr="00C878EC" w:rsidRDefault="00D944BC" w:rsidP="00135CDC">
      <w:pPr>
        <w:spacing w:line="240" w:lineRule="auto"/>
        <w:rPr>
          <w:rFonts w:cs="Times New Roman"/>
          <w:b/>
          <w:sz w:val="24"/>
          <w:szCs w:val="24"/>
        </w:rPr>
      </w:pPr>
      <w:r w:rsidRPr="00C878EC">
        <w:rPr>
          <w:rFonts w:cs="Times New Roman"/>
          <w:b/>
          <w:sz w:val="24"/>
          <w:szCs w:val="24"/>
        </w:rPr>
        <w:t>Stuxnet and International Law</w:t>
      </w:r>
    </w:p>
    <w:p w14:paraId="1E34F2DA" w14:textId="77777777" w:rsidR="00D944BC" w:rsidRPr="00C878EC" w:rsidRDefault="00D944BC" w:rsidP="00135CDC">
      <w:pPr>
        <w:spacing w:line="240" w:lineRule="auto"/>
        <w:rPr>
          <w:rFonts w:cs="Times New Roman"/>
          <w:sz w:val="24"/>
          <w:szCs w:val="24"/>
        </w:rPr>
      </w:pPr>
      <w:r w:rsidRPr="00C878EC">
        <w:rPr>
          <w:rFonts w:cs="Times New Roman"/>
          <w:sz w:val="24"/>
          <w:szCs w:val="24"/>
        </w:rPr>
        <w:t>US officials have consistently stated that they believe that cyberspace is not a “law</w:t>
      </w:r>
      <w:r>
        <w:rPr>
          <w:rFonts w:cs="Times New Roman"/>
          <w:sz w:val="24"/>
          <w:szCs w:val="24"/>
        </w:rPr>
        <w:t>-</w:t>
      </w:r>
      <w:r w:rsidRPr="00C878EC">
        <w:rPr>
          <w:rFonts w:cs="Times New Roman"/>
          <w:sz w:val="24"/>
          <w:szCs w:val="24"/>
        </w:rPr>
        <w:t>free zone</w:t>
      </w:r>
      <w:r>
        <w:rPr>
          <w:rFonts w:cs="Times New Roman"/>
          <w:sz w:val="24"/>
          <w:szCs w:val="24"/>
        </w:rPr>
        <w:t>,</w:t>
      </w:r>
      <w:r w:rsidRPr="00C878EC">
        <w:rPr>
          <w:rFonts w:cs="Times New Roman"/>
          <w:sz w:val="24"/>
          <w:szCs w:val="24"/>
        </w:rPr>
        <w:t>” but one where international law applies. In 2012, for example, Haro</w:t>
      </w:r>
      <w:r>
        <w:rPr>
          <w:rFonts w:cs="Times New Roman"/>
          <w:sz w:val="24"/>
          <w:szCs w:val="24"/>
        </w:rPr>
        <w:t xml:space="preserve">ld Koh, </w:t>
      </w:r>
      <w:r w:rsidRPr="00FA2A38">
        <w:rPr>
          <w:rFonts w:cs="Times New Roman"/>
          <w:sz w:val="24"/>
          <w:szCs w:val="24"/>
        </w:rPr>
        <w:t>then-legal</w:t>
      </w:r>
      <w:r>
        <w:rPr>
          <w:rFonts w:cs="Times New Roman"/>
          <w:sz w:val="24"/>
          <w:szCs w:val="24"/>
        </w:rPr>
        <w:t xml:space="preserve"> advisor for the</w:t>
      </w:r>
      <w:r w:rsidRPr="00C878EC">
        <w:rPr>
          <w:rFonts w:cs="Times New Roman"/>
          <w:sz w:val="24"/>
          <w:szCs w:val="24"/>
        </w:rPr>
        <w:t xml:space="preserve"> State Department, said in a speech at Cyber Command that while other countries question “whether existing bodies of international law apply to </w:t>
      </w:r>
      <w:r w:rsidRPr="00D944BC">
        <w:rPr>
          <w:rFonts w:cs="Times New Roman"/>
          <w:sz w:val="24"/>
          <w:szCs w:val="24"/>
        </w:rPr>
        <w:t>the cutting edge</w:t>
      </w:r>
      <w:r w:rsidRPr="00C878EC">
        <w:rPr>
          <w:rFonts w:cs="Times New Roman"/>
          <w:sz w:val="24"/>
          <w:szCs w:val="24"/>
        </w:rPr>
        <w:t xml:space="preserve"> issues presented by the </w:t>
      </w:r>
      <w:r w:rsidRPr="00D944BC">
        <w:rPr>
          <w:rFonts w:cs="Times New Roman"/>
          <w:sz w:val="24"/>
          <w:szCs w:val="24"/>
        </w:rPr>
        <w:t>internet</w:t>
      </w:r>
      <w:r>
        <w:rPr>
          <w:rFonts w:cs="Times New Roman"/>
          <w:sz w:val="24"/>
          <w:szCs w:val="24"/>
        </w:rPr>
        <w:t>,</w:t>
      </w:r>
      <w:r w:rsidRPr="00C878EC">
        <w:rPr>
          <w:rFonts w:cs="Times New Roman"/>
          <w:sz w:val="24"/>
          <w:szCs w:val="24"/>
        </w:rPr>
        <w:t>” the United States government has “made clear our view that established principles of international law do apply in cyberspace.”</w:t>
      </w:r>
      <w:r w:rsidRPr="00C878EC">
        <w:rPr>
          <w:rStyle w:val="EndnoteReference"/>
          <w:rFonts w:cs="Times New Roman"/>
          <w:sz w:val="24"/>
          <w:szCs w:val="24"/>
        </w:rPr>
        <w:endnoteReference w:id="26"/>
      </w:r>
      <w:r w:rsidRPr="00C878EC">
        <w:rPr>
          <w:rFonts w:cs="Times New Roman"/>
          <w:sz w:val="24"/>
          <w:szCs w:val="24"/>
        </w:rPr>
        <w:t xml:space="preserve"> PDD</w:t>
      </w:r>
      <w:r>
        <w:rPr>
          <w:rFonts w:cs="Times New Roman"/>
          <w:sz w:val="24"/>
          <w:szCs w:val="24"/>
        </w:rPr>
        <w:t>-</w:t>
      </w:r>
      <w:r w:rsidRPr="00C878EC">
        <w:rPr>
          <w:rFonts w:cs="Times New Roman"/>
          <w:sz w:val="24"/>
          <w:szCs w:val="24"/>
        </w:rPr>
        <w:t xml:space="preserve">20 states that defensive and offensive cyber operations conducted under the directive must be “consistent with </w:t>
      </w:r>
      <w:del w:id="43" w:author="E" w:date="2015-08-24T18:11:00Z">
        <w:r w:rsidRPr="00C878EC" w:rsidDel="00D87EF3">
          <w:rPr>
            <w:rFonts w:cs="Times New Roman"/>
            <w:sz w:val="24"/>
            <w:szCs w:val="24"/>
          </w:rPr>
          <w:delText xml:space="preserve">its </w:delText>
        </w:r>
      </w:del>
      <w:r w:rsidR="004D6A9B">
        <w:rPr>
          <w:rFonts w:cs="Times New Roman"/>
          <w:sz w:val="24"/>
          <w:szCs w:val="24"/>
        </w:rPr>
        <w:t>[</w:t>
      </w:r>
      <w:ins w:id="44" w:author="E" w:date="2015-08-24T18:04:00Z">
        <w:r w:rsidR="009F166B">
          <w:rPr>
            <w:rFonts w:cs="Times New Roman"/>
            <w:sz w:val="24"/>
            <w:szCs w:val="24"/>
          </w:rPr>
          <w:t xml:space="preserve">the </w:t>
        </w:r>
      </w:ins>
      <w:r w:rsidR="004D6A9B">
        <w:rPr>
          <w:rFonts w:cs="Times New Roman"/>
          <w:sz w:val="24"/>
          <w:szCs w:val="24"/>
        </w:rPr>
        <w:t xml:space="preserve">United States government’s] </w:t>
      </w:r>
      <w:r w:rsidRPr="00C878EC">
        <w:rPr>
          <w:rFonts w:cs="Times New Roman"/>
          <w:sz w:val="24"/>
          <w:szCs w:val="24"/>
        </w:rPr>
        <w:t>obligations under international law, including with regard to matters of sovereignty and neutrality, and, as applicable, the law of armed conflict.”</w:t>
      </w:r>
      <w:r w:rsidR="004D6A9B">
        <w:rPr>
          <w:rStyle w:val="EndnoteReference"/>
          <w:rFonts w:cs="Times New Roman"/>
          <w:sz w:val="24"/>
          <w:szCs w:val="24"/>
        </w:rPr>
        <w:endnoteReference w:id="27"/>
      </w:r>
    </w:p>
    <w:p w14:paraId="70556165"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As </w:t>
      </w:r>
      <w:r>
        <w:rPr>
          <w:rFonts w:cs="Times New Roman"/>
          <w:sz w:val="24"/>
          <w:szCs w:val="24"/>
        </w:rPr>
        <w:t xml:space="preserve">Catherine </w:t>
      </w:r>
      <w:r w:rsidRPr="00C878EC">
        <w:rPr>
          <w:rFonts w:cs="Times New Roman"/>
          <w:sz w:val="24"/>
          <w:szCs w:val="24"/>
        </w:rPr>
        <w:t>Lotrionte points out</w:t>
      </w:r>
      <w:r w:rsidR="0019067E">
        <w:rPr>
          <w:rFonts w:cs="Times New Roman"/>
          <w:sz w:val="24"/>
          <w:szCs w:val="24"/>
        </w:rPr>
        <w:t xml:space="preserve"> in her article for this volume</w:t>
      </w:r>
      <w:r>
        <w:rPr>
          <w:rFonts w:cs="Times New Roman"/>
          <w:sz w:val="24"/>
          <w:szCs w:val="24"/>
        </w:rPr>
        <w:t>,</w:t>
      </w:r>
      <w:r w:rsidRPr="00C878EC">
        <w:rPr>
          <w:rFonts w:cs="Times New Roman"/>
          <w:sz w:val="24"/>
          <w:szCs w:val="24"/>
        </w:rPr>
        <w:t xml:space="preserve"> there are three bodies of international law governing cyberspace: the norm of </w:t>
      </w:r>
      <w:r w:rsidR="00140647">
        <w:rPr>
          <w:rFonts w:cs="Times New Roman"/>
          <w:sz w:val="24"/>
          <w:szCs w:val="24"/>
        </w:rPr>
        <w:t>nonintervention</w:t>
      </w:r>
      <w:r>
        <w:rPr>
          <w:rFonts w:cs="Times New Roman"/>
          <w:sz w:val="24"/>
          <w:szCs w:val="24"/>
        </w:rPr>
        <w:t>,</w:t>
      </w:r>
      <w:r w:rsidRPr="00C878EC">
        <w:rPr>
          <w:rFonts w:cs="Times New Roman"/>
          <w:sz w:val="24"/>
          <w:szCs w:val="24"/>
        </w:rPr>
        <w:t xml:space="preserve"> the laws governing the use of force (</w:t>
      </w:r>
      <w:r w:rsidRPr="00C878EC">
        <w:rPr>
          <w:rFonts w:cs="Times New Roman"/>
          <w:i/>
          <w:sz w:val="24"/>
          <w:szCs w:val="24"/>
        </w:rPr>
        <w:t>jus ad bellum</w:t>
      </w:r>
      <w:r w:rsidRPr="00C878EC">
        <w:rPr>
          <w:rFonts w:cs="Times New Roman"/>
          <w:sz w:val="24"/>
          <w:szCs w:val="24"/>
        </w:rPr>
        <w:t>)</w:t>
      </w:r>
      <w:r>
        <w:rPr>
          <w:rFonts w:cs="Times New Roman"/>
          <w:sz w:val="24"/>
          <w:szCs w:val="24"/>
        </w:rPr>
        <w:t>,</w:t>
      </w:r>
      <w:r w:rsidRPr="00C878EC">
        <w:rPr>
          <w:rFonts w:cs="Times New Roman"/>
          <w:sz w:val="24"/>
          <w:szCs w:val="24"/>
        </w:rPr>
        <w:t xml:space="preserve"> and the laws governing the conduct of armed conflict (</w:t>
      </w:r>
      <w:r w:rsidRPr="00C878EC">
        <w:rPr>
          <w:rFonts w:cs="Times New Roman"/>
          <w:i/>
          <w:sz w:val="24"/>
          <w:szCs w:val="24"/>
        </w:rPr>
        <w:t>jus in bello</w:t>
      </w:r>
      <w:r w:rsidRPr="00C878EC">
        <w:rPr>
          <w:rFonts w:cs="Times New Roman"/>
          <w:sz w:val="24"/>
          <w:szCs w:val="24"/>
        </w:rPr>
        <w:t>).</w:t>
      </w:r>
      <w:r>
        <w:rPr>
          <w:rStyle w:val="EndnoteReference"/>
          <w:rFonts w:cs="Times New Roman"/>
          <w:sz w:val="24"/>
          <w:szCs w:val="24"/>
        </w:rPr>
        <w:endnoteReference w:id="28"/>
      </w:r>
      <w:r w:rsidRPr="00C878EC">
        <w:rPr>
          <w:rFonts w:cs="Times New Roman"/>
          <w:sz w:val="24"/>
          <w:szCs w:val="24"/>
        </w:rPr>
        <w:t xml:space="preserve"> Article 2(4) of the </w:t>
      </w:r>
      <w:r w:rsidRPr="00D944BC">
        <w:rPr>
          <w:rFonts w:cs="Times New Roman"/>
          <w:sz w:val="24"/>
          <w:szCs w:val="24"/>
        </w:rPr>
        <w:t>UN</w:t>
      </w:r>
      <w:r w:rsidRPr="00C878EC">
        <w:rPr>
          <w:rFonts w:cs="Times New Roman"/>
          <w:sz w:val="24"/>
          <w:szCs w:val="24"/>
        </w:rPr>
        <w:t xml:space="preserve"> Charter prohibits threat or use of force against states</w:t>
      </w:r>
      <w:r>
        <w:rPr>
          <w:rFonts w:cs="Times New Roman"/>
          <w:sz w:val="24"/>
          <w:szCs w:val="24"/>
        </w:rPr>
        <w:t xml:space="preserve"> while</w:t>
      </w:r>
      <w:r w:rsidRPr="00C878EC">
        <w:rPr>
          <w:rFonts w:cs="Times New Roman"/>
          <w:sz w:val="24"/>
          <w:szCs w:val="24"/>
        </w:rPr>
        <w:t xml:space="preserve"> Article 51</w:t>
      </w:r>
      <w:r>
        <w:rPr>
          <w:rFonts w:cs="Times New Roman"/>
          <w:sz w:val="24"/>
          <w:szCs w:val="24"/>
        </w:rPr>
        <w:t xml:space="preserve"> </w:t>
      </w:r>
      <w:r w:rsidRPr="00C878EC">
        <w:rPr>
          <w:rFonts w:cs="Times New Roman"/>
          <w:sz w:val="24"/>
          <w:szCs w:val="24"/>
        </w:rPr>
        <w:t>allows for individual or collective self-defense if an armed attack occurs. The legality of Stuxnet</w:t>
      </w:r>
      <w:r>
        <w:rPr>
          <w:rFonts w:cs="Times New Roman"/>
          <w:sz w:val="24"/>
          <w:szCs w:val="24"/>
        </w:rPr>
        <w:t xml:space="preserve"> thus</w:t>
      </w:r>
      <w:r w:rsidRPr="00C878EC">
        <w:rPr>
          <w:rFonts w:cs="Times New Roman"/>
          <w:sz w:val="24"/>
          <w:szCs w:val="24"/>
        </w:rPr>
        <w:t xml:space="preserve"> revolves around definitions of self-defense, use of force, and armed attacks. These definitions are contested for traditional kinetic conflicts, and thei</w:t>
      </w:r>
      <w:r>
        <w:rPr>
          <w:rFonts w:cs="Times New Roman"/>
          <w:sz w:val="24"/>
          <w:szCs w:val="24"/>
        </w:rPr>
        <w:t>r application to cyberspace is likewise</w:t>
      </w:r>
      <w:r w:rsidRPr="00C878EC">
        <w:rPr>
          <w:rFonts w:cs="Times New Roman"/>
          <w:sz w:val="24"/>
          <w:szCs w:val="24"/>
        </w:rPr>
        <w:t xml:space="preserve"> subject to political and legal wrangling.</w:t>
      </w:r>
    </w:p>
    <w:p w14:paraId="1686557B"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There are at least three approaches to </w:t>
      </w:r>
      <w:r>
        <w:rPr>
          <w:rFonts w:cs="Times New Roman"/>
          <w:sz w:val="24"/>
          <w:szCs w:val="24"/>
        </w:rPr>
        <w:t xml:space="preserve">the </w:t>
      </w:r>
      <w:r w:rsidRPr="00C878EC">
        <w:rPr>
          <w:rFonts w:cs="Times New Roman"/>
          <w:sz w:val="24"/>
          <w:szCs w:val="24"/>
        </w:rPr>
        <w:t>question of armed attack in cyber operations. The first looks at the type of weapon used and asks whether it produced the physical effects associated with military coercion. The second takes a target</w:t>
      </w:r>
      <w:r>
        <w:rPr>
          <w:rFonts w:cs="Times New Roman"/>
          <w:sz w:val="24"/>
          <w:szCs w:val="24"/>
        </w:rPr>
        <w:t>-</w:t>
      </w:r>
      <w:r w:rsidRPr="00C878EC">
        <w:rPr>
          <w:rFonts w:cs="Times New Roman"/>
          <w:sz w:val="24"/>
          <w:szCs w:val="24"/>
        </w:rPr>
        <w:t>based approach and would classify any attack on critical infrastructure</w:t>
      </w:r>
      <w:r>
        <w:rPr>
          <w:rFonts w:cs="Times New Roman"/>
          <w:sz w:val="24"/>
          <w:szCs w:val="24"/>
        </w:rPr>
        <w:t>—</w:t>
      </w:r>
      <w:r w:rsidRPr="00C878EC">
        <w:rPr>
          <w:rFonts w:cs="Times New Roman"/>
          <w:sz w:val="24"/>
          <w:szCs w:val="24"/>
        </w:rPr>
        <w:t>no matter the outcome</w:t>
      </w:r>
      <w:r>
        <w:rPr>
          <w:rFonts w:cs="Times New Roman"/>
          <w:sz w:val="24"/>
          <w:szCs w:val="24"/>
        </w:rPr>
        <w:t>—</w:t>
      </w:r>
      <w:r w:rsidRPr="00C878EC">
        <w:rPr>
          <w:rFonts w:cs="Times New Roman"/>
          <w:sz w:val="24"/>
          <w:szCs w:val="24"/>
        </w:rPr>
        <w:t>as an armed attack given the potential for damage. T</w:t>
      </w:r>
      <w:r>
        <w:rPr>
          <w:rFonts w:cs="Times New Roman"/>
          <w:sz w:val="24"/>
          <w:szCs w:val="24"/>
        </w:rPr>
        <w:t>he t</w:t>
      </w:r>
      <w:r w:rsidRPr="00C878EC">
        <w:rPr>
          <w:rFonts w:cs="Times New Roman"/>
          <w:sz w:val="24"/>
          <w:szCs w:val="24"/>
        </w:rPr>
        <w:t>hird is a consequences</w:t>
      </w:r>
      <w:r>
        <w:rPr>
          <w:rFonts w:cs="Times New Roman"/>
          <w:sz w:val="24"/>
          <w:szCs w:val="24"/>
        </w:rPr>
        <w:t>-</w:t>
      </w:r>
      <w:r w:rsidRPr="00C878EC">
        <w:rPr>
          <w:rFonts w:cs="Times New Roman"/>
          <w:sz w:val="24"/>
          <w:szCs w:val="24"/>
        </w:rPr>
        <w:t xml:space="preserve">based model that looks at the severity, immediacy, and directness of harm of the digital assault on the victim. </w:t>
      </w:r>
    </w:p>
    <w:p w14:paraId="3A8A17D7"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The norm of nonintervention is concerned with coercion and interference. If the action is designed to prevent a state from doing something it is legally free to do, then it is coercive. But if it is a reaction against something illegal, then it could be considered a lawful countermeasure. Lawful countermeasures must meet certain requirements: countermeasures must induce the </w:t>
      </w:r>
      <w:r w:rsidRPr="00C878EC">
        <w:rPr>
          <w:rFonts w:cs="Times New Roman"/>
          <w:sz w:val="24"/>
          <w:szCs w:val="24"/>
        </w:rPr>
        <w:lastRenderedPageBreak/>
        <w:t xml:space="preserve">offending state to comply with international law; the state conducting the countermeasure must show that either it has been injured or is acting </w:t>
      </w:r>
      <w:r>
        <w:rPr>
          <w:rFonts w:cs="Times New Roman"/>
          <w:sz w:val="24"/>
          <w:szCs w:val="24"/>
        </w:rPr>
        <w:t xml:space="preserve">on </w:t>
      </w:r>
      <w:r w:rsidRPr="00C878EC">
        <w:rPr>
          <w:rFonts w:cs="Times New Roman"/>
          <w:sz w:val="24"/>
          <w:szCs w:val="24"/>
        </w:rPr>
        <w:t>behalf of the international community; the state must call upon the offending state to comply with international law</w:t>
      </w:r>
      <w:r>
        <w:rPr>
          <w:rFonts w:cs="Times New Roman"/>
          <w:sz w:val="24"/>
          <w:szCs w:val="24"/>
        </w:rPr>
        <w:t xml:space="preserve"> </w:t>
      </w:r>
      <w:r w:rsidRPr="00C878EC">
        <w:rPr>
          <w:rFonts w:cs="Times New Roman"/>
          <w:sz w:val="24"/>
          <w:szCs w:val="24"/>
        </w:rPr>
        <w:t xml:space="preserve">before using countermeasures; the use of countermeasures would need to stop once the offending state complies with its obligations; and countermeasures must be proportionate.  </w:t>
      </w:r>
    </w:p>
    <w:p w14:paraId="5EC169DF" w14:textId="77777777" w:rsidR="00D944BC" w:rsidRPr="00C878EC" w:rsidRDefault="00D944BC" w:rsidP="00135CDC">
      <w:pPr>
        <w:spacing w:line="240" w:lineRule="auto"/>
        <w:rPr>
          <w:rFonts w:cs="Times New Roman"/>
          <w:sz w:val="24"/>
          <w:szCs w:val="24"/>
        </w:rPr>
      </w:pPr>
      <w:r w:rsidRPr="00C878EC">
        <w:rPr>
          <w:rFonts w:cs="Times New Roman"/>
          <w:sz w:val="24"/>
          <w:szCs w:val="24"/>
        </w:rPr>
        <w:t>While Lotrionte argues that under these conditions, and assuming Iran was in violation of the N</w:t>
      </w:r>
      <w:ins w:id="67" w:author="E" w:date="2015-08-24T18:39:00Z">
        <w:r w:rsidR="00E20BC1">
          <w:rPr>
            <w:rFonts w:cs="Times New Roman"/>
            <w:sz w:val="24"/>
            <w:szCs w:val="24"/>
          </w:rPr>
          <w:t>on-</w:t>
        </w:r>
      </w:ins>
      <w:r w:rsidRPr="00C878EC">
        <w:rPr>
          <w:rFonts w:cs="Times New Roman"/>
          <w:sz w:val="24"/>
          <w:szCs w:val="24"/>
        </w:rPr>
        <w:t>P</w:t>
      </w:r>
      <w:ins w:id="68" w:author="E" w:date="2015-08-24T18:39:00Z">
        <w:r w:rsidR="00E20BC1">
          <w:rPr>
            <w:rFonts w:cs="Times New Roman"/>
            <w:sz w:val="24"/>
            <w:szCs w:val="24"/>
          </w:rPr>
          <w:t xml:space="preserve">roliferation </w:t>
        </w:r>
      </w:ins>
      <w:r w:rsidRPr="00C878EC">
        <w:rPr>
          <w:rFonts w:cs="Times New Roman"/>
          <w:sz w:val="24"/>
          <w:szCs w:val="24"/>
        </w:rPr>
        <w:t>T</w:t>
      </w:r>
      <w:ins w:id="69" w:author="E" w:date="2015-08-24T18:39:00Z">
        <w:r w:rsidR="00E20BC1">
          <w:rPr>
            <w:rFonts w:cs="Times New Roman"/>
            <w:sz w:val="24"/>
            <w:szCs w:val="24"/>
          </w:rPr>
          <w:t>reaty</w:t>
        </w:r>
      </w:ins>
      <w:r w:rsidRPr="00C878EC">
        <w:rPr>
          <w:rFonts w:cs="Times New Roman"/>
          <w:sz w:val="24"/>
          <w:szCs w:val="24"/>
        </w:rPr>
        <w:t xml:space="preserve"> and various UN resolutions, Stuxnet could be considered a lawful countermeasure, she also notes that there is a dispute over whether a countermeasure can violate the prohibition of the use of force against states. Mary Ellen O’Connell and Reyam El Molla, for example, argue that “international law does not permit the use of military force without United Nations Security Council authorization for arms control of any kind.”</w:t>
      </w:r>
      <w:r>
        <w:rPr>
          <w:rStyle w:val="EndnoteReference"/>
          <w:rFonts w:cs="Times New Roman"/>
          <w:sz w:val="24"/>
          <w:szCs w:val="24"/>
        </w:rPr>
        <w:endnoteReference w:id="29"/>
      </w:r>
      <w:r w:rsidRPr="00C878EC">
        <w:rPr>
          <w:rFonts w:cs="Times New Roman"/>
          <w:sz w:val="24"/>
          <w:szCs w:val="24"/>
        </w:rPr>
        <w:t xml:space="preserve"> Sanctions and other actions against Iran’s nuclear program would be considered legal countermeasures, but in O’Connell and El Molla’s framing</w:t>
      </w:r>
      <w:r>
        <w:rPr>
          <w:rFonts w:cs="Times New Roman"/>
          <w:sz w:val="24"/>
          <w:szCs w:val="24"/>
        </w:rPr>
        <w:t>,</w:t>
      </w:r>
      <w:r w:rsidRPr="00C878EC">
        <w:rPr>
          <w:rFonts w:cs="Times New Roman"/>
          <w:sz w:val="24"/>
          <w:szCs w:val="24"/>
        </w:rPr>
        <w:t xml:space="preserve"> Stuxnet</w:t>
      </w:r>
      <w:r>
        <w:rPr>
          <w:rFonts w:cs="Times New Roman"/>
          <w:sz w:val="24"/>
          <w:szCs w:val="24"/>
        </w:rPr>
        <w:t>—</w:t>
      </w:r>
      <w:r w:rsidRPr="00C878EC">
        <w:rPr>
          <w:rFonts w:cs="Times New Roman"/>
          <w:sz w:val="24"/>
          <w:szCs w:val="24"/>
        </w:rPr>
        <w:t xml:space="preserve">which would be considered a use </w:t>
      </w:r>
      <w:r>
        <w:rPr>
          <w:rFonts w:cs="Times New Roman"/>
          <w:sz w:val="24"/>
          <w:szCs w:val="24"/>
        </w:rPr>
        <w:t xml:space="preserve">of </w:t>
      </w:r>
      <w:r w:rsidRPr="00C878EC">
        <w:rPr>
          <w:rFonts w:cs="Times New Roman"/>
          <w:sz w:val="24"/>
          <w:szCs w:val="24"/>
        </w:rPr>
        <w:t>force against Iran</w:t>
      </w:r>
      <w:r>
        <w:rPr>
          <w:rFonts w:cs="Times New Roman"/>
          <w:sz w:val="24"/>
          <w:szCs w:val="24"/>
        </w:rPr>
        <w:t>—c</w:t>
      </w:r>
      <w:r w:rsidRPr="00C878EC">
        <w:rPr>
          <w:rFonts w:cs="Times New Roman"/>
          <w:sz w:val="24"/>
          <w:szCs w:val="24"/>
        </w:rPr>
        <w:t>ould only be used in response to an armed attack.</w:t>
      </w:r>
    </w:p>
    <w:p w14:paraId="3D0776E4" w14:textId="77777777" w:rsidR="00D944BC" w:rsidRPr="00C878EC" w:rsidRDefault="00D944BC" w:rsidP="00135CDC">
      <w:pPr>
        <w:spacing w:line="240" w:lineRule="auto"/>
        <w:rPr>
          <w:rFonts w:cs="Times New Roman"/>
          <w:sz w:val="24"/>
          <w:szCs w:val="24"/>
        </w:rPr>
      </w:pPr>
      <w:r w:rsidRPr="00C878EC">
        <w:rPr>
          <w:rFonts w:cs="Times New Roman"/>
          <w:sz w:val="24"/>
          <w:szCs w:val="24"/>
        </w:rPr>
        <w:t>The other legal justification for Stuxnet would be in collective or individual self</w:t>
      </w:r>
      <w:r>
        <w:rPr>
          <w:rFonts w:cs="Times New Roman"/>
          <w:sz w:val="24"/>
          <w:szCs w:val="24"/>
        </w:rPr>
        <w:t>-</w:t>
      </w:r>
      <w:r w:rsidRPr="00C878EC">
        <w:rPr>
          <w:rFonts w:cs="Times New Roman"/>
          <w:sz w:val="24"/>
          <w:szCs w:val="24"/>
        </w:rPr>
        <w:t>defense outside of war. Lotrionte argues that Iran’s nuclear program might represent a “threat to use force</w:t>
      </w:r>
      <w:r>
        <w:rPr>
          <w:rFonts w:cs="Times New Roman"/>
          <w:sz w:val="24"/>
          <w:szCs w:val="24"/>
        </w:rPr>
        <w:t>,</w:t>
      </w:r>
      <w:r w:rsidRPr="00C878EC">
        <w:rPr>
          <w:rFonts w:cs="Times New Roman"/>
          <w:sz w:val="24"/>
          <w:szCs w:val="24"/>
        </w:rPr>
        <w:t xml:space="preserve">” in which case the United States might be warranted in </w:t>
      </w:r>
      <w:r>
        <w:rPr>
          <w:rFonts w:cs="Times New Roman"/>
          <w:sz w:val="24"/>
          <w:szCs w:val="24"/>
        </w:rPr>
        <w:t>deploying</w:t>
      </w:r>
      <w:r w:rsidRPr="00C878EC">
        <w:rPr>
          <w:rFonts w:cs="Times New Roman"/>
          <w:sz w:val="24"/>
          <w:szCs w:val="24"/>
        </w:rPr>
        <w:t xml:space="preserve"> a forcible countermeasure such as Stuxnet</w:t>
      </w:r>
      <w:r>
        <w:rPr>
          <w:rFonts w:cs="Times New Roman"/>
          <w:sz w:val="24"/>
          <w:szCs w:val="24"/>
        </w:rPr>
        <w:t>,</w:t>
      </w:r>
      <w:r w:rsidRPr="00C878EC">
        <w:rPr>
          <w:rFonts w:cs="Times New Roman"/>
          <w:sz w:val="24"/>
          <w:szCs w:val="24"/>
        </w:rPr>
        <w:t xml:space="preserve"> if it could demonstrate necessity</w:t>
      </w:r>
      <w:r>
        <w:rPr>
          <w:rFonts w:cs="Times New Roman"/>
          <w:sz w:val="24"/>
          <w:szCs w:val="24"/>
        </w:rPr>
        <w:t xml:space="preserve">, meaning that </w:t>
      </w:r>
      <w:r w:rsidRPr="00C878EC">
        <w:rPr>
          <w:rFonts w:cs="Times New Roman"/>
          <w:sz w:val="24"/>
          <w:szCs w:val="24"/>
        </w:rPr>
        <w:t xml:space="preserve">only a forcible countermeasure is available to stop Iran’s illegal nuclear program. Any countermeasure would have to stop once the threat ceased. In addition to necessity, a forcible countermeasure would have to be proportionate in terms of size, target, and duration. Attacks also cannot damage innocent third parties. </w:t>
      </w:r>
    </w:p>
    <w:p w14:paraId="6268CB5D" w14:textId="77777777" w:rsidR="00D944BC" w:rsidRPr="00C878EC" w:rsidRDefault="00D944BC" w:rsidP="00135CDC">
      <w:pPr>
        <w:spacing w:line="240" w:lineRule="auto"/>
        <w:rPr>
          <w:rFonts w:cs="Times New Roman"/>
          <w:sz w:val="24"/>
          <w:szCs w:val="24"/>
        </w:rPr>
      </w:pPr>
      <w:r w:rsidRPr="00C878EC">
        <w:rPr>
          <w:rFonts w:cs="Times New Roman"/>
          <w:sz w:val="24"/>
          <w:szCs w:val="24"/>
        </w:rPr>
        <w:t>The design of Stuxnet appears to have in part been shaped by these legal concerns. In reference to Stuxnet, Richard Clarke commented, “It just says lawyers all over it.”</w:t>
      </w:r>
      <w:r w:rsidRPr="00C878EC">
        <w:rPr>
          <w:rStyle w:val="EndnoteReference"/>
          <w:rFonts w:cs="Times New Roman"/>
          <w:sz w:val="24"/>
          <w:szCs w:val="24"/>
        </w:rPr>
        <w:endnoteReference w:id="30"/>
      </w:r>
      <w:r w:rsidRPr="00C878EC">
        <w:rPr>
          <w:rFonts w:cs="Times New Roman"/>
          <w:sz w:val="24"/>
          <w:szCs w:val="24"/>
        </w:rPr>
        <w:t xml:space="preserve"> The virus</w:t>
      </w:r>
      <w:r>
        <w:rPr>
          <w:rFonts w:cs="Times New Roman"/>
          <w:sz w:val="24"/>
          <w:szCs w:val="24"/>
        </w:rPr>
        <w:t>, for example,</w:t>
      </w:r>
      <w:r w:rsidRPr="00C878EC">
        <w:rPr>
          <w:rFonts w:cs="Times New Roman"/>
          <w:sz w:val="24"/>
          <w:szCs w:val="24"/>
        </w:rPr>
        <w:t xml:space="preserve"> limited its own ability to spread. Each infected device would only spread Stuxnet to three other systems. Moreover, Stuxnet only affected Siemens SCADA PLC software that matched a complex set of parameters. </w:t>
      </w:r>
      <w:r>
        <w:rPr>
          <w:rFonts w:cs="Times New Roman"/>
          <w:sz w:val="24"/>
          <w:szCs w:val="24"/>
        </w:rPr>
        <w:t>And as noted before, t</w:t>
      </w:r>
      <w:r w:rsidRPr="00C878EC">
        <w:rPr>
          <w:rFonts w:cs="Times New Roman"/>
          <w:sz w:val="24"/>
          <w:szCs w:val="24"/>
        </w:rPr>
        <w:t xml:space="preserve">he code contained a “kill switch” mechanism. On </w:t>
      </w:r>
      <w:r w:rsidRPr="00147BEB">
        <w:rPr>
          <w:rFonts w:cs="Times New Roman"/>
          <w:sz w:val="24"/>
          <w:szCs w:val="24"/>
        </w:rPr>
        <w:t xml:space="preserve">June </w:t>
      </w:r>
      <w:r w:rsidR="00140647" w:rsidRPr="004D6A9B">
        <w:rPr>
          <w:rFonts w:cs="Times New Roman"/>
          <w:sz w:val="24"/>
          <w:szCs w:val="24"/>
        </w:rPr>
        <w:t xml:space="preserve">24, </w:t>
      </w:r>
      <w:r w:rsidRPr="00147BEB">
        <w:rPr>
          <w:rFonts w:cs="Times New Roman"/>
          <w:sz w:val="24"/>
          <w:szCs w:val="24"/>
        </w:rPr>
        <w:t>2012</w:t>
      </w:r>
      <w:r w:rsidRPr="00C878EC">
        <w:rPr>
          <w:rFonts w:cs="Times New Roman"/>
          <w:sz w:val="24"/>
          <w:szCs w:val="24"/>
        </w:rPr>
        <w:t>, all copies of the virus ceased to function.</w:t>
      </w:r>
    </w:p>
    <w:p w14:paraId="694E9403" w14:textId="77777777" w:rsidR="00D944BC" w:rsidRPr="00106553" w:rsidRDefault="00D944BC" w:rsidP="00135CDC">
      <w:pPr>
        <w:spacing w:line="240" w:lineRule="auto"/>
        <w:rPr>
          <w:rFonts w:cs="Times New Roman"/>
          <w:b/>
          <w:sz w:val="24"/>
          <w:szCs w:val="24"/>
        </w:rPr>
      </w:pPr>
      <w:r w:rsidRPr="00C878EC">
        <w:rPr>
          <w:rFonts w:cs="Times New Roman"/>
          <w:b/>
          <w:sz w:val="24"/>
          <w:szCs w:val="24"/>
        </w:rPr>
        <w:t>How Stuxnet May Change the Legal Landscape</w:t>
      </w:r>
    </w:p>
    <w:p w14:paraId="06912025"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International law, Lotrionte notes, develops deliberately and conservatively. Individual state actions or “inconsistent behaviors” do not help form customary international law. For a new rule to develop, there must be state behavior and </w:t>
      </w:r>
      <w:r w:rsidRPr="00C878EC">
        <w:rPr>
          <w:rFonts w:cs="Times New Roman"/>
          <w:i/>
          <w:sz w:val="24"/>
          <w:szCs w:val="24"/>
        </w:rPr>
        <w:t>opinio juris</w:t>
      </w:r>
      <w:r w:rsidRPr="00C878EC">
        <w:rPr>
          <w:rFonts w:cs="Times New Roman"/>
          <w:sz w:val="24"/>
          <w:szCs w:val="24"/>
        </w:rPr>
        <w:t xml:space="preserve">. As a result, Stuxnet by itself does not help create new law. Rather, to begin to shape the development of international law, the United States and Israel would have to publicly acknowledge the attack and provide their own justifications </w:t>
      </w:r>
      <w:r>
        <w:rPr>
          <w:rFonts w:cs="Times New Roman"/>
          <w:sz w:val="24"/>
          <w:szCs w:val="24"/>
        </w:rPr>
        <w:t xml:space="preserve">for its legality </w:t>
      </w:r>
      <w:r w:rsidRPr="00C878EC">
        <w:rPr>
          <w:rFonts w:cs="Times New Roman"/>
          <w:sz w:val="24"/>
          <w:szCs w:val="24"/>
        </w:rPr>
        <w:t xml:space="preserve">or </w:t>
      </w:r>
      <w:r>
        <w:rPr>
          <w:rFonts w:cs="Times New Roman"/>
          <w:sz w:val="24"/>
          <w:szCs w:val="24"/>
        </w:rPr>
        <w:t>why it use falls under an exception</w:t>
      </w:r>
      <w:r w:rsidRPr="00C878EC">
        <w:rPr>
          <w:rFonts w:cs="Times New Roman"/>
          <w:sz w:val="24"/>
          <w:szCs w:val="24"/>
        </w:rPr>
        <w:t xml:space="preserve"> to the rules against the use of force.</w:t>
      </w:r>
    </w:p>
    <w:p w14:paraId="088AD1E2" w14:textId="77777777" w:rsidR="00D944BC" w:rsidRPr="00C878EC" w:rsidRDefault="00D944BC" w:rsidP="00135CDC">
      <w:pPr>
        <w:widowControl w:val="0"/>
        <w:autoSpaceDE w:val="0"/>
        <w:autoSpaceDN w:val="0"/>
        <w:adjustRightInd w:val="0"/>
        <w:spacing w:after="0" w:line="240" w:lineRule="auto"/>
        <w:rPr>
          <w:rFonts w:cs="Times New Roman"/>
          <w:sz w:val="24"/>
          <w:szCs w:val="24"/>
        </w:rPr>
      </w:pPr>
      <w:r>
        <w:rPr>
          <w:rFonts w:cs="Times New Roman"/>
          <w:sz w:val="24"/>
          <w:szCs w:val="24"/>
        </w:rPr>
        <w:t xml:space="preserve">As Ashley Deeks points out, </w:t>
      </w:r>
      <w:r w:rsidRPr="00CE4DA0">
        <w:rPr>
          <w:rFonts w:cs="Times New Roman"/>
          <w:sz w:val="24"/>
          <w:szCs w:val="24"/>
        </w:rPr>
        <w:t xml:space="preserve">the large majority of state practice </w:t>
      </w:r>
      <w:r>
        <w:rPr>
          <w:rFonts w:cs="Times New Roman"/>
          <w:sz w:val="24"/>
          <w:szCs w:val="24"/>
        </w:rPr>
        <w:t xml:space="preserve">in cyberspace </w:t>
      </w:r>
      <w:r w:rsidRPr="00CE4DA0">
        <w:rPr>
          <w:rFonts w:cs="Times New Roman"/>
          <w:sz w:val="24"/>
          <w:szCs w:val="24"/>
        </w:rPr>
        <w:t>is done secretly</w:t>
      </w:r>
      <w:r>
        <w:rPr>
          <w:rFonts w:cs="Times New Roman"/>
          <w:sz w:val="24"/>
          <w:szCs w:val="24"/>
        </w:rPr>
        <w:t xml:space="preserve">: </w:t>
      </w:r>
      <w:r w:rsidRPr="00CE4DA0">
        <w:rPr>
          <w:rFonts w:cs="Times New Roman"/>
          <w:sz w:val="24"/>
          <w:szCs w:val="24"/>
        </w:rPr>
        <w:t xml:space="preserve">  </w:t>
      </w:r>
      <w:r>
        <w:rPr>
          <w:rFonts w:cs="Times New Roman"/>
          <w:sz w:val="24"/>
          <w:szCs w:val="24"/>
        </w:rPr>
        <w:t>“</w:t>
      </w:r>
      <w:r w:rsidRPr="00CE4DA0">
        <w:rPr>
          <w:rFonts w:cs="Times New Roman"/>
          <w:sz w:val="24"/>
          <w:szCs w:val="24"/>
        </w:rPr>
        <w:t>Far more than many other areas of geopolitical activity, states’ actual conduct in the</w:t>
      </w:r>
      <w:r>
        <w:rPr>
          <w:rFonts w:cs="Times New Roman"/>
          <w:sz w:val="24"/>
          <w:szCs w:val="24"/>
        </w:rPr>
        <w:t xml:space="preserve"> cyber arena </w:t>
      </w:r>
      <w:r w:rsidRPr="00CE4DA0">
        <w:rPr>
          <w:rFonts w:cs="Times New Roman"/>
          <w:sz w:val="24"/>
          <w:szCs w:val="24"/>
        </w:rPr>
        <w:t>remains unknown and, to a large extent, unknowable to other states</w:t>
      </w:r>
      <w:r>
        <w:rPr>
          <w:rFonts w:cs="Times New Roman"/>
          <w:sz w:val="24"/>
          <w:szCs w:val="24"/>
        </w:rPr>
        <w:t>.”</w:t>
      </w:r>
      <w:r>
        <w:rPr>
          <w:rStyle w:val="EndnoteReference"/>
          <w:rFonts w:cs="Times New Roman"/>
          <w:sz w:val="24"/>
          <w:szCs w:val="24"/>
        </w:rPr>
        <w:endnoteReference w:id="31"/>
      </w:r>
      <w:r>
        <w:rPr>
          <w:rFonts w:cs="Times New Roman"/>
          <w:sz w:val="24"/>
          <w:szCs w:val="24"/>
        </w:rPr>
        <w:t xml:space="preserve"> Under these conditions,</w:t>
      </w:r>
      <w:r w:rsidRPr="00C878EC">
        <w:rPr>
          <w:rFonts w:cs="Times New Roman"/>
          <w:sz w:val="24"/>
          <w:szCs w:val="24"/>
        </w:rPr>
        <w:t xml:space="preserve"> customary law will be slow to develop, </w:t>
      </w:r>
      <w:r>
        <w:rPr>
          <w:rFonts w:cs="Times New Roman"/>
          <w:sz w:val="24"/>
          <w:szCs w:val="24"/>
        </w:rPr>
        <w:t xml:space="preserve">and so </w:t>
      </w:r>
      <w:r w:rsidRPr="00C878EC">
        <w:rPr>
          <w:rFonts w:cs="Times New Roman"/>
          <w:sz w:val="24"/>
          <w:szCs w:val="24"/>
        </w:rPr>
        <w:t xml:space="preserve">Stuxnet’s impact on international law </w:t>
      </w:r>
      <w:r w:rsidRPr="00C878EC">
        <w:rPr>
          <w:rFonts w:cs="Times New Roman"/>
          <w:sz w:val="24"/>
          <w:szCs w:val="24"/>
        </w:rPr>
        <w:lastRenderedPageBreak/>
        <w:t xml:space="preserve">may be most directly felt through the numerous diplomatic efforts to determine definitions </w:t>
      </w:r>
      <w:r>
        <w:rPr>
          <w:rFonts w:cs="Times New Roman"/>
          <w:sz w:val="24"/>
          <w:szCs w:val="24"/>
        </w:rPr>
        <w:t>for</w:t>
      </w:r>
      <w:r w:rsidRPr="00C878EC">
        <w:rPr>
          <w:rFonts w:cs="Times New Roman"/>
          <w:sz w:val="24"/>
          <w:szCs w:val="24"/>
        </w:rPr>
        <w:t xml:space="preserve"> the use of force, aggression, intervention</w:t>
      </w:r>
      <w:r>
        <w:rPr>
          <w:rFonts w:cs="Times New Roman"/>
          <w:sz w:val="24"/>
          <w:szCs w:val="24"/>
        </w:rPr>
        <w:t>,</w:t>
      </w:r>
      <w:r w:rsidRPr="00C878EC">
        <w:rPr>
          <w:rFonts w:cs="Times New Roman"/>
          <w:sz w:val="24"/>
          <w:szCs w:val="24"/>
        </w:rPr>
        <w:t xml:space="preserve"> and self-defense. These efforts include US declaratory policy with regard to </w:t>
      </w:r>
      <w:r>
        <w:rPr>
          <w:rFonts w:cs="Times New Roman"/>
          <w:sz w:val="24"/>
          <w:szCs w:val="24"/>
        </w:rPr>
        <w:t>cyberattacks</w:t>
      </w:r>
      <w:r w:rsidRPr="00C878EC">
        <w:rPr>
          <w:rFonts w:cs="Times New Roman"/>
          <w:sz w:val="24"/>
          <w:szCs w:val="24"/>
        </w:rPr>
        <w:t xml:space="preserve"> and self-defense; the drafting of and state reactions to the </w:t>
      </w:r>
      <w:r w:rsidRPr="00C878EC">
        <w:rPr>
          <w:rFonts w:cs="Times New Roman"/>
          <w:i/>
          <w:sz w:val="24"/>
          <w:szCs w:val="24"/>
        </w:rPr>
        <w:t>Tallinn Manual on International Law Applicable to Cyber</w:t>
      </w:r>
      <w:r>
        <w:rPr>
          <w:rFonts w:cs="Times New Roman"/>
          <w:i/>
          <w:sz w:val="24"/>
          <w:szCs w:val="24"/>
        </w:rPr>
        <w:t xml:space="preserve"> Warfare</w:t>
      </w:r>
      <w:r w:rsidRPr="00C878EC">
        <w:rPr>
          <w:rFonts w:cs="Times New Roman"/>
          <w:i/>
          <w:sz w:val="24"/>
          <w:szCs w:val="24"/>
        </w:rPr>
        <w:t>,</w:t>
      </w:r>
      <w:r w:rsidRPr="00C878EC">
        <w:rPr>
          <w:rFonts w:cs="Times New Roman"/>
          <w:sz w:val="24"/>
          <w:szCs w:val="24"/>
        </w:rPr>
        <w:t xml:space="preserve"> an academic, </w:t>
      </w:r>
      <w:r w:rsidR="00140647">
        <w:rPr>
          <w:rFonts w:cs="Times New Roman"/>
          <w:sz w:val="24"/>
          <w:szCs w:val="24"/>
        </w:rPr>
        <w:t>nonbinding</w:t>
      </w:r>
      <w:r w:rsidRPr="00C878EC">
        <w:rPr>
          <w:rFonts w:cs="Times New Roman"/>
          <w:sz w:val="24"/>
          <w:szCs w:val="24"/>
        </w:rPr>
        <w:t xml:space="preserve"> study on how international </w:t>
      </w:r>
      <w:r>
        <w:rPr>
          <w:rFonts w:cs="Times New Roman"/>
          <w:sz w:val="24"/>
          <w:szCs w:val="24"/>
        </w:rPr>
        <w:t xml:space="preserve">law </w:t>
      </w:r>
      <w:r w:rsidRPr="00C878EC">
        <w:rPr>
          <w:rFonts w:cs="Times New Roman"/>
          <w:sz w:val="24"/>
          <w:szCs w:val="24"/>
        </w:rPr>
        <w:t xml:space="preserve">applies to </w:t>
      </w:r>
      <w:r w:rsidRPr="001E41B6">
        <w:rPr>
          <w:rFonts w:cs="Times New Roman"/>
          <w:sz w:val="24"/>
          <w:szCs w:val="24"/>
        </w:rPr>
        <w:t>cyber conflict and cyberwar</w:t>
      </w:r>
      <w:r w:rsidRPr="00C878EC">
        <w:rPr>
          <w:rFonts w:cs="Times New Roman"/>
          <w:sz w:val="24"/>
          <w:szCs w:val="24"/>
        </w:rPr>
        <w:t xml:space="preserve">; and discussions on norms and appropriate responses </w:t>
      </w:r>
      <w:r>
        <w:rPr>
          <w:rFonts w:cs="Times New Roman"/>
          <w:sz w:val="24"/>
          <w:szCs w:val="24"/>
        </w:rPr>
        <w:t xml:space="preserve">to </w:t>
      </w:r>
      <w:r w:rsidRPr="00C878EC">
        <w:rPr>
          <w:rFonts w:cs="Times New Roman"/>
          <w:sz w:val="24"/>
          <w:szCs w:val="24"/>
        </w:rPr>
        <w:t xml:space="preserve">cyber threats at </w:t>
      </w:r>
      <w:r w:rsidR="001347A6">
        <w:rPr>
          <w:rFonts w:cs="Times New Roman"/>
          <w:sz w:val="24"/>
          <w:szCs w:val="24"/>
        </w:rPr>
        <w:t xml:space="preserve">the Association of Southeast Asian </w:t>
      </w:r>
      <w:r w:rsidR="001347A6" w:rsidRPr="00E87E01">
        <w:rPr>
          <w:rFonts w:cs="Times New Roman"/>
          <w:sz w:val="24"/>
          <w:szCs w:val="24"/>
        </w:rPr>
        <w:t>Nations (</w:t>
      </w:r>
      <w:r w:rsidR="00140647">
        <w:rPr>
          <w:rFonts w:cs="Times New Roman"/>
          <w:sz w:val="24"/>
          <w:szCs w:val="24"/>
        </w:rPr>
        <w:t>ASEAN</w:t>
      </w:r>
      <w:r w:rsidR="00140647" w:rsidRPr="004D6A9B">
        <w:rPr>
          <w:rFonts w:cs="Times New Roman"/>
          <w:sz w:val="24"/>
          <w:szCs w:val="24"/>
        </w:rPr>
        <w:t>)</w:t>
      </w:r>
      <w:r w:rsidRPr="00E87E01">
        <w:rPr>
          <w:rFonts w:cs="Times New Roman"/>
          <w:sz w:val="24"/>
          <w:szCs w:val="24"/>
        </w:rPr>
        <w:t xml:space="preserve">, </w:t>
      </w:r>
      <w:r w:rsidR="00140647" w:rsidRPr="004D6A9B">
        <w:rPr>
          <w:rFonts w:cs="Times New Roman"/>
          <w:sz w:val="24"/>
          <w:szCs w:val="24"/>
        </w:rPr>
        <w:t>the Organization for Security and Co-operation in Europe (</w:t>
      </w:r>
      <w:r w:rsidRPr="00E87E01">
        <w:rPr>
          <w:rFonts w:cs="Times New Roman"/>
          <w:sz w:val="24"/>
          <w:szCs w:val="24"/>
        </w:rPr>
        <w:t>OSCE</w:t>
      </w:r>
      <w:r w:rsidR="00140647">
        <w:rPr>
          <w:rFonts w:cs="Times New Roman"/>
          <w:sz w:val="24"/>
          <w:szCs w:val="24"/>
        </w:rPr>
        <w:t>)</w:t>
      </w:r>
      <w:r w:rsidRPr="00C878EC">
        <w:rPr>
          <w:rFonts w:cs="Times New Roman"/>
          <w:sz w:val="24"/>
          <w:szCs w:val="24"/>
        </w:rPr>
        <w:t>, and other multilateral for</w:t>
      </w:r>
      <w:r>
        <w:rPr>
          <w:rFonts w:cs="Times New Roman"/>
          <w:sz w:val="24"/>
          <w:szCs w:val="24"/>
        </w:rPr>
        <w:t>a</w:t>
      </w:r>
      <w:r w:rsidRPr="00C878EC">
        <w:rPr>
          <w:rFonts w:cs="Times New Roman"/>
          <w:sz w:val="24"/>
          <w:szCs w:val="24"/>
        </w:rPr>
        <w:t xml:space="preserve">. But, given the rapid pace of technological change, the </w:t>
      </w:r>
      <w:r>
        <w:rPr>
          <w:rFonts w:cs="Times New Roman"/>
          <w:sz w:val="24"/>
          <w:szCs w:val="24"/>
        </w:rPr>
        <w:t>competing interests of</w:t>
      </w:r>
      <w:r w:rsidRPr="00C878EC">
        <w:rPr>
          <w:rFonts w:cs="Times New Roman"/>
          <w:sz w:val="24"/>
          <w:szCs w:val="24"/>
        </w:rPr>
        <w:t xml:space="preserve"> the major powers</w:t>
      </w:r>
      <w:r>
        <w:rPr>
          <w:rFonts w:cs="Times New Roman"/>
          <w:sz w:val="24"/>
          <w:szCs w:val="24"/>
        </w:rPr>
        <w:t>,</w:t>
      </w:r>
      <w:r w:rsidRPr="00C878EC">
        <w:rPr>
          <w:rFonts w:cs="Times New Roman"/>
          <w:sz w:val="24"/>
          <w:szCs w:val="24"/>
        </w:rPr>
        <w:t xml:space="preserve"> the low visibility of attacks, disputes about events and outcomes, and difficulties in establishing attribution, this will be an uneven process.</w:t>
      </w:r>
    </w:p>
    <w:p w14:paraId="50A2858C" w14:textId="77777777" w:rsidR="00D944BC" w:rsidRPr="00C878EC" w:rsidRDefault="00D944BC" w:rsidP="00135CDC">
      <w:pPr>
        <w:widowControl w:val="0"/>
        <w:autoSpaceDE w:val="0"/>
        <w:autoSpaceDN w:val="0"/>
        <w:adjustRightInd w:val="0"/>
        <w:spacing w:after="0" w:line="240" w:lineRule="auto"/>
        <w:rPr>
          <w:rFonts w:cs="Times New Roman"/>
          <w:sz w:val="24"/>
          <w:szCs w:val="24"/>
        </w:rPr>
      </w:pPr>
    </w:p>
    <w:p w14:paraId="05EA196A" w14:textId="77777777" w:rsidR="00D944BC" w:rsidRPr="00C878EC" w:rsidRDefault="00D944BC" w:rsidP="00135CDC">
      <w:pPr>
        <w:widowControl w:val="0"/>
        <w:autoSpaceDE w:val="0"/>
        <w:autoSpaceDN w:val="0"/>
        <w:adjustRightInd w:val="0"/>
        <w:spacing w:after="0" w:line="240" w:lineRule="auto"/>
        <w:rPr>
          <w:rFonts w:cs="Times New Roman"/>
          <w:sz w:val="24"/>
          <w:szCs w:val="24"/>
        </w:rPr>
      </w:pPr>
      <w:r w:rsidRPr="00C878EC">
        <w:rPr>
          <w:rFonts w:cs="Times New Roman"/>
          <w:sz w:val="24"/>
          <w:szCs w:val="24"/>
        </w:rPr>
        <w:t>International law and strategy are constantly interacting. As Matthew Waxman argues, “strategy generates reappraisal and revision of law, while law itself shapes strategy.”</w:t>
      </w:r>
      <w:r>
        <w:rPr>
          <w:rStyle w:val="EndnoteReference"/>
          <w:rFonts w:cs="Times New Roman"/>
          <w:sz w:val="24"/>
          <w:szCs w:val="24"/>
        </w:rPr>
        <w:endnoteReference w:id="32"/>
      </w:r>
      <w:r w:rsidRPr="00C878EC">
        <w:rPr>
          <w:rFonts w:cs="Times New Roman"/>
          <w:sz w:val="24"/>
          <w:szCs w:val="24"/>
        </w:rPr>
        <w:t xml:space="preserve"> The drawing of legal l</w:t>
      </w:r>
      <w:r>
        <w:rPr>
          <w:rFonts w:cs="Times New Roman"/>
          <w:sz w:val="24"/>
          <w:szCs w:val="24"/>
        </w:rPr>
        <w:t>ines has a distributive effect o</w:t>
      </w:r>
      <w:r w:rsidRPr="00C878EC">
        <w:rPr>
          <w:rFonts w:cs="Times New Roman"/>
          <w:sz w:val="24"/>
          <w:szCs w:val="24"/>
        </w:rPr>
        <w:t>n power relations</w:t>
      </w:r>
      <w:r>
        <w:rPr>
          <w:rFonts w:cs="Times New Roman"/>
          <w:sz w:val="24"/>
          <w:szCs w:val="24"/>
        </w:rPr>
        <w:t>,</w:t>
      </w:r>
      <w:r w:rsidRPr="00C878EC">
        <w:rPr>
          <w:rFonts w:cs="Times New Roman"/>
          <w:sz w:val="24"/>
          <w:szCs w:val="24"/>
        </w:rPr>
        <w:t xml:space="preserve"> and legal rules on </w:t>
      </w:r>
      <w:r>
        <w:rPr>
          <w:rFonts w:cs="Times New Roman"/>
          <w:sz w:val="24"/>
          <w:szCs w:val="24"/>
        </w:rPr>
        <w:t>cyberattacks</w:t>
      </w:r>
      <w:r w:rsidRPr="00C878EC">
        <w:rPr>
          <w:rFonts w:cs="Times New Roman"/>
          <w:sz w:val="24"/>
          <w:szCs w:val="24"/>
        </w:rPr>
        <w:t xml:space="preserve"> have disparate strategic effects. The United States has interpreted Articles 2(4) and 51 in ways that prohibit certain types of destructive attacks but are more permissive for </w:t>
      </w:r>
      <w:r>
        <w:rPr>
          <w:rFonts w:cs="Times New Roman"/>
          <w:sz w:val="24"/>
          <w:szCs w:val="24"/>
        </w:rPr>
        <w:t xml:space="preserve">cyber </w:t>
      </w:r>
      <w:r w:rsidRPr="00C878EC">
        <w:rPr>
          <w:rFonts w:cs="Times New Roman"/>
          <w:sz w:val="24"/>
          <w:szCs w:val="24"/>
        </w:rPr>
        <w:t>espionage, coercion</w:t>
      </w:r>
      <w:r>
        <w:rPr>
          <w:rFonts w:cs="Times New Roman"/>
          <w:sz w:val="24"/>
          <w:szCs w:val="24"/>
        </w:rPr>
        <w:t>,</w:t>
      </w:r>
      <w:r w:rsidRPr="00C878EC">
        <w:rPr>
          <w:rFonts w:cs="Times New Roman"/>
          <w:sz w:val="24"/>
          <w:szCs w:val="24"/>
        </w:rPr>
        <w:t xml:space="preserve"> and sabotage. But new technologies or adversary capabilities may change this strategic logic. In the future, a Stuxnet-like attack may no longer make strategic or legal sense. As a result, Washington might broaden or narrow </w:t>
      </w:r>
      <w:r>
        <w:rPr>
          <w:rFonts w:cs="Times New Roman"/>
          <w:sz w:val="24"/>
          <w:szCs w:val="24"/>
        </w:rPr>
        <w:t xml:space="preserve">legal </w:t>
      </w:r>
      <w:r w:rsidRPr="00C878EC">
        <w:rPr>
          <w:rFonts w:cs="Times New Roman"/>
          <w:sz w:val="24"/>
          <w:szCs w:val="24"/>
        </w:rPr>
        <w:t xml:space="preserve">definitions </w:t>
      </w:r>
      <w:r>
        <w:rPr>
          <w:rFonts w:cs="Times New Roman"/>
          <w:sz w:val="24"/>
          <w:szCs w:val="24"/>
        </w:rPr>
        <w:t>of use of force or armed attacks.</w:t>
      </w:r>
    </w:p>
    <w:p w14:paraId="00DDAAEA" w14:textId="77777777" w:rsidR="00D944BC" w:rsidRDefault="00D944BC">
      <w:pPr>
        <w:rPr>
          <w:rFonts w:asciiTheme="majorHAnsi" w:eastAsiaTheme="majorEastAsia" w:hAnsiTheme="majorHAnsi" w:cstheme="majorBidi"/>
          <w:b/>
          <w:bCs/>
          <w:color w:val="365F91" w:themeColor="accent1" w:themeShade="BF"/>
          <w:sz w:val="28"/>
          <w:szCs w:val="28"/>
        </w:rPr>
      </w:pPr>
      <w:bookmarkStart w:id="70" w:name="_Toc408405550"/>
      <w:r>
        <w:br w:type="page"/>
      </w:r>
    </w:p>
    <w:p w14:paraId="52F27759" w14:textId="77777777" w:rsidR="00D944BC" w:rsidRDefault="00D944BC" w:rsidP="00135CDC">
      <w:pPr>
        <w:pStyle w:val="Heading2"/>
      </w:pPr>
      <w:bookmarkStart w:id="71" w:name="_Toc427076695"/>
      <w:r>
        <w:lastRenderedPageBreak/>
        <w:t>Foreign Reactions to Stuxnet</w:t>
      </w:r>
      <w:bookmarkEnd w:id="70"/>
      <w:bookmarkEnd w:id="71"/>
    </w:p>
    <w:p w14:paraId="3AD96ED8" w14:textId="77777777" w:rsidR="00D944BC" w:rsidRDefault="00D944BC" w:rsidP="00135CDC">
      <w:pPr>
        <w:rPr>
          <w:rFonts w:ascii="Times New Roman" w:hAnsi="Times New Roman" w:cs="Times New Roman"/>
          <w:sz w:val="24"/>
          <w:szCs w:val="24"/>
        </w:rPr>
      </w:pPr>
    </w:p>
    <w:p w14:paraId="427E2DC9" w14:textId="77777777" w:rsidR="00D944BC" w:rsidRPr="00C878EC" w:rsidRDefault="00D944BC" w:rsidP="00135CDC">
      <w:pPr>
        <w:spacing w:line="240" w:lineRule="auto"/>
        <w:rPr>
          <w:rFonts w:cs="Times New Roman"/>
          <w:sz w:val="24"/>
          <w:szCs w:val="24"/>
        </w:rPr>
      </w:pPr>
      <w:r>
        <w:rPr>
          <w:rFonts w:cs="Times New Roman"/>
          <w:sz w:val="24"/>
          <w:szCs w:val="24"/>
        </w:rPr>
        <w:t>T</w:t>
      </w:r>
      <w:r w:rsidRPr="00C878EC">
        <w:rPr>
          <w:rFonts w:cs="Times New Roman"/>
          <w:sz w:val="24"/>
          <w:szCs w:val="24"/>
        </w:rPr>
        <w:t>he</w:t>
      </w:r>
      <w:r w:rsidR="004D6A9B">
        <w:rPr>
          <w:rFonts w:cs="Times New Roman"/>
          <w:sz w:val="24"/>
          <w:szCs w:val="24"/>
        </w:rPr>
        <w:t>re has been an explosrion of cybersecurity activity at the national and international level</w:t>
      </w:r>
      <w:r w:rsidRPr="00C878EC">
        <w:rPr>
          <w:rFonts w:cs="Times New Roman"/>
          <w:sz w:val="24"/>
          <w:szCs w:val="24"/>
        </w:rPr>
        <w:t xml:space="preserve"> since Stuxnet came out into the open</w:t>
      </w:r>
      <w:r w:rsidR="004D6A9B">
        <w:rPr>
          <w:rFonts w:cs="Times New Roman"/>
          <w:sz w:val="24"/>
          <w:szCs w:val="24"/>
        </w:rPr>
        <w:t>.</w:t>
      </w:r>
      <w:r w:rsidRPr="00C878EC">
        <w:rPr>
          <w:rFonts w:cs="Times New Roman"/>
          <w:sz w:val="24"/>
          <w:szCs w:val="24"/>
        </w:rPr>
        <w:t xml:space="preserve"> At the national level, countries have been turning their attention to the development of doctrine, policies, and institutions necessary for cyber offensive operations. They have also continued the process of deterring, defending, and recovering from attacks. At the international level, discussions about norms and rules of the road are occurring at numerous multilateral, regional, and bilateral venues. </w:t>
      </w:r>
    </w:p>
    <w:p w14:paraId="7DAF3F46" w14:textId="77777777" w:rsidR="00D944BC" w:rsidRPr="00C878EC" w:rsidRDefault="00D944BC" w:rsidP="00135CDC">
      <w:pPr>
        <w:spacing w:line="240" w:lineRule="auto"/>
        <w:rPr>
          <w:rFonts w:cs="Times New Roman"/>
          <w:sz w:val="24"/>
          <w:szCs w:val="24"/>
        </w:rPr>
      </w:pPr>
      <w:r w:rsidRPr="00C878EC">
        <w:rPr>
          <w:rFonts w:cs="Times New Roman"/>
          <w:sz w:val="24"/>
          <w:szCs w:val="24"/>
        </w:rPr>
        <w:t>In the days, weeks, and months after the attack went public, Stuxnet woke up government</w:t>
      </w:r>
      <w:r>
        <w:rPr>
          <w:rFonts w:cs="Times New Roman"/>
          <w:sz w:val="24"/>
          <w:szCs w:val="24"/>
        </w:rPr>
        <w:t>s</w:t>
      </w:r>
      <w:r w:rsidRPr="00C878EC">
        <w:rPr>
          <w:rFonts w:cs="Times New Roman"/>
          <w:sz w:val="24"/>
          <w:szCs w:val="24"/>
        </w:rPr>
        <w:t xml:space="preserve"> and businesses to the vulnerability of industrial systems. India, for example, was particularly hard</w:t>
      </w:r>
      <w:r>
        <w:rPr>
          <w:rFonts w:cs="Times New Roman"/>
          <w:sz w:val="24"/>
          <w:szCs w:val="24"/>
        </w:rPr>
        <w:t>-</w:t>
      </w:r>
      <w:r w:rsidRPr="00C878EC">
        <w:rPr>
          <w:rFonts w:cs="Times New Roman"/>
          <w:sz w:val="24"/>
          <w:szCs w:val="24"/>
        </w:rPr>
        <w:t>hit by Stuxnet infections, and the National Technical Research Organization (NTRO), India's technical intelligence agency, reportedly began drafting a report on how to mitigate the threat only da</w:t>
      </w:r>
      <w:r>
        <w:rPr>
          <w:rFonts w:cs="Times New Roman"/>
          <w:sz w:val="24"/>
          <w:szCs w:val="24"/>
        </w:rPr>
        <w:t>ys after the malware was discovered. T</w:t>
      </w:r>
      <w:r w:rsidRPr="00C878EC">
        <w:rPr>
          <w:rFonts w:cs="Times New Roman"/>
          <w:sz w:val="24"/>
          <w:szCs w:val="24"/>
        </w:rPr>
        <w:t xml:space="preserve">he NTRO was </w:t>
      </w:r>
      <w:r>
        <w:rPr>
          <w:rFonts w:cs="Times New Roman"/>
          <w:sz w:val="24"/>
          <w:szCs w:val="24"/>
        </w:rPr>
        <w:t xml:space="preserve">later </w:t>
      </w:r>
      <w:r w:rsidRPr="00C878EC">
        <w:rPr>
          <w:rFonts w:cs="Times New Roman"/>
          <w:sz w:val="24"/>
          <w:szCs w:val="24"/>
        </w:rPr>
        <w:t>designated the lead agency in defending critical infrastructure, and, along with the Defense Intelligence Agency, was given the authority to conduct offensive operations.</w:t>
      </w:r>
      <w:r>
        <w:rPr>
          <w:rFonts w:cs="Times New Roman"/>
          <w:sz w:val="24"/>
          <w:szCs w:val="24"/>
        </w:rPr>
        <w:t xml:space="preserve"> In 2015</w:t>
      </w:r>
      <w:r w:rsidRPr="00C878EC">
        <w:rPr>
          <w:rFonts w:cs="Times New Roman"/>
          <w:sz w:val="24"/>
          <w:szCs w:val="24"/>
        </w:rPr>
        <w:t xml:space="preserve">, </w:t>
      </w:r>
      <w:r>
        <w:rPr>
          <w:rFonts w:cs="Times New Roman"/>
          <w:sz w:val="24"/>
          <w:szCs w:val="24"/>
        </w:rPr>
        <w:t xml:space="preserve">after an almost three-year delay, </w:t>
      </w:r>
      <w:r w:rsidRPr="00C878EC">
        <w:rPr>
          <w:rFonts w:cs="Times New Roman"/>
          <w:sz w:val="24"/>
          <w:szCs w:val="24"/>
        </w:rPr>
        <w:t>Delhi announced the</w:t>
      </w:r>
      <w:r>
        <w:rPr>
          <w:rFonts w:cs="Times New Roman"/>
          <w:sz w:val="24"/>
          <w:szCs w:val="24"/>
        </w:rPr>
        <w:t xml:space="preserve"> establishment of a national cyber coordinator in </w:t>
      </w:r>
      <w:r w:rsidR="00140647">
        <w:rPr>
          <w:rFonts w:cs="Times New Roman"/>
          <w:sz w:val="24"/>
          <w:szCs w:val="24"/>
        </w:rPr>
        <w:t>the prime minister’s o</w:t>
      </w:r>
      <w:r>
        <w:rPr>
          <w:rFonts w:cs="Times New Roman"/>
          <w:sz w:val="24"/>
          <w:szCs w:val="24"/>
        </w:rPr>
        <w:t>ffice.</w:t>
      </w:r>
      <w:r w:rsidRPr="00C878EC">
        <w:rPr>
          <w:rFonts w:cs="Times New Roman"/>
          <w:sz w:val="24"/>
          <w:szCs w:val="24"/>
        </w:rPr>
        <w:t xml:space="preserve"> </w:t>
      </w:r>
    </w:p>
    <w:p w14:paraId="471B56AB"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It is difficult, however, to tease out how much recent activity is motivated by Stuxnet and how much of it is a reaction to the unrelenting pace of all types of </w:t>
      </w:r>
      <w:r>
        <w:rPr>
          <w:rFonts w:cs="Times New Roman"/>
          <w:sz w:val="24"/>
          <w:szCs w:val="24"/>
        </w:rPr>
        <w:t>cyberattacks</w:t>
      </w:r>
      <w:r w:rsidRPr="00C878EC">
        <w:rPr>
          <w:rFonts w:cs="Times New Roman"/>
          <w:sz w:val="24"/>
          <w:szCs w:val="24"/>
        </w:rPr>
        <w:t xml:space="preserve"> in general and the </w:t>
      </w:r>
      <w:r>
        <w:rPr>
          <w:rFonts w:cs="Times New Roman"/>
          <w:sz w:val="24"/>
          <w:szCs w:val="24"/>
        </w:rPr>
        <w:t xml:space="preserve">Edward </w:t>
      </w:r>
      <w:r w:rsidRPr="00C878EC">
        <w:rPr>
          <w:rFonts w:cs="Times New Roman"/>
          <w:sz w:val="24"/>
          <w:szCs w:val="24"/>
        </w:rPr>
        <w:t>Snowden revelations</w:t>
      </w:r>
      <w:r w:rsidR="00632B53">
        <w:rPr>
          <w:rFonts w:cs="Times New Roman"/>
          <w:sz w:val="24"/>
          <w:szCs w:val="24"/>
        </w:rPr>
        <w:t xml:space="preserve">, which began in </w:t>
      </w:r>
      <w:del w:id="72" w:author="E" w:date="2015-08-24T18:18:00Z">
        <w:r w:rsidR="008B66EF" w:rsidRPr="008B66EF">
          <w:rPr>
            <w:rFonts w:cs="Times New Roman"/>
            <w:sz w:val="24"/>
            <w:szCs w:val="24"/>
            <w:highlight w:val="yellow"/>
            <w:rPrChange w:id="73" w:author="E" w:date="2015-08-24T18:17:00Z">
              <w:rPr>
                <w:rFonts w:cs="Times New Roman"/>
                <w:sz w:val="24"/>
                <w:szCs w:val="24"/>
              </w:rPr>
            </w:rPrChange>
          </w:rPr>
          <w:delText>2015</w:delText>
        </w:r>
      </w:del>
      <w:ins w:id="74" w:author="E" w:date="2015-08-24T18:18:00Z">
        <w:r w:rsidR="008B66EF" w:rsidRPr="008B66EF">
          <w:rPr>
            <w:rFonts w:cs="Times New Roman"/>
            <w:sz w:val="24"/>
            <w:szCs w:val="24"/>
            <w:highlight w:val="yellow"/>
            <w:rPrChange w:id="75" w:author="E" w:date="2015-08-24T18:17:00Z">
              <w:rPr>
                <w:rFonts w:cs="Times New Roman"/>
                <w:sz w:val="24"/>
                <w:szCs w:val="24"/>
              </w:rPr>
            </w:rPrChange>
          </w:rPr>
          <w:t>201</w:t>
        </w:r>
        <w:r w:rsidR="00B66297">
          <w:rPr>
            <w:rFonts w:cs="Times New Roman"/>
            <w:sz w:val="24"/>
            <w:szCs w:val="24"/>
          </w:rPr>
          <w:t>3</w:t>
        </w:r>
      </w:ins>
      <w:r w:rsidR="00632B53">
        <w:rPr>
          <w:rFonts w:cs="Times New Roman"/>
          <w:sz w:val="24"/>
          <w:szCs w:val="24"/>
        </w:rPr>
        <w:t>,</w:t>
      </w:r>
      <w:r w:rsidRPr="00C878EC">
        <w:rPr>
          <w:rFonts w:cs="Times New Roman"/>
          <w:sz w:val="24"/>
          <w:szCs w:val="24"/>
        </w:rPr>
        <w:t xml:space="preserve"> in particular. In the United Kingdom, the British government had designated cybersecurity as a top</w:t>
      </w:r>
      <w:r>
        <w:rPr>
          <w:rFonts w:cs="Times New Roman"/>
          <w:sz w:val="24"/>
          <w:szCs w:val="24"/>
        </w:rPr>
        <w:t>-</w:t>
      </w:r>
      <w:r w:rsidRPr="00C878EC">
        <w:rPr>
          <w:rFonts w:cs="Times New Roman"/>
          <w:sz w:val="24"/>
          <w:szCs w:val="24"/>
        </w:rPr>
        <w:t>tier security threat in 2010, and armed forces minister Nick Harvey called for the need to develop offensive capabilities as a deterrent to destructive</w:t>
      </w:r>
      <w:r>
        <w:rPr>
          <w:rFonts w:cs="Times New Roman"/>
          <w:sz w:val="24"/>
          <w:szCs w:val="24"/>
        </w:rPr>
        <w:t xml:space="preserve"> attacks.</w:t>
      </w:r>
      <w:r>
        <w:rPr>
          <w:rStyle w:val="EndnoteReference"/>
          <w:rFonts w:cs="Times New Roman"/>
          <w:sz w:val="24"/>
          <w:szCs w:val="24"/>
        </w:rPr>
        <w:endnoteReference w:id="33"/>
      </w:r>
      <w:r>
        <w:rPr>
          <w:rFonts w:cs="Times New Roman"/>
          <w:sz w:val="24"/>
          <w:szCs w:val="24"/>
        </w:rPr>
        <w:t xml:space="preserve"> The speech happened a few</w:t>
      </w:r>
      <w:r w:rsidRPr="00C878EC">
        <w:rPr>
          <w:rFonts w:cs="Times New Roman"/>
          <w:sz w:val="24"/>
          <w:szCs w:val="24"/>
        </w:rPr>
        <w:t xml:space="preserve"> months after Stuxnet </w:t>
      </w:r>
      <w:r>
        <w:rPr>
          <w:rFonts w:cs="Times New Roman"/>
          <w:sz w:val="24"/>
          <w:szCs w:val="24"/>
        </w:rPr>
        <w:t>became public</w:t>
      </w:r>
      <w:r w:rsidRPr="00C878EC">
        <w:rPr>
          <w:rFonts w:cs="Times New Roman"/>
          <w:sz w:val="24"/>
          <w:szCs w:val="24"/>
        </w:rPr>
        <w:t xml:space="preserve">, but the idea that defense </w:t>
      </w:r>
      <w:r>
        <w:rPr>
          <w:rFonts w:cs="Times New Roman"/>
          <w:sz w:val="24"/>
          <w:szCs w:val="24"/>
        </w:rPr>
        <w:t xml:space="preserve">alone </w:t>
      </w:r>
      <w:r w:rsidRPr="00C878EC">
        <w:rPr>
          <w:rFonts w:cs="Times New Roman"/>
          <w:sz w:val="24"/>
          <w:szCs w:val="24"/>
        </w:rPr>
        <w:t xml:space="preserve">is unsustainable and that states must have the ability to attack predates the digital assault on Natanz. </w:t>
      </w:r>
    </w:p>
    <w:p w14:paraId="7ED8A9DF" w14:textId="77777777" w:rsidR="00816B1C" w:rsidRDefault="00D944BC" w:rsidP="00632B53">
      <w:pPr>
        <w:spacing w:line="240" w:lineRule="auto"/>
        <w:rPr>
          <w:rFonts w:cs="Times New Roman"/>
          <w:b/>
          <w:sz w:val="24"/>
          <w:szCs w:val="24"/>
        </w:rPr>
      </w:pPr>
      <w:r w:rsidRPr="00C878EC">
        <w:rPr>
          <w:rFonts w:cs="Times New Roman"/>
          <w:sz w:val="24"/>
          <w:szCs w:val="24"/>
        </w:rPr>
        <w:t xml:space="preserve">For those </w:t>
      </w:r>
      <w:r>
        <w:rPr>
          <w:rFonts w:cs="Times New Roman"/>
          <w:sz w:val="24"/>
          <w:szCs w:val="24"/>
        </w:rPr>
        <w:t>on</w:t>
      </w:r>
      <w:r w:rsidRPr="00C878EC">
        <w:rPr>
          <w:rFonts w:cs="Times New Roman"/>
          <w:sz w:val="24"/>
          <w:szCs w:val="24"/>
        </w:rPr>
        <w:t xml:space="preserve"> the receiving end of </w:t>
      </w:r>
      <w:r w:rsidR="00140647">
        <w:rPr>
          <w:rFonts w:cs="Times New Roman"/>
          <w:sz w:val="24"/>
          <w:szCs w:val="24"/>
        </w:rPr>
        <w:t>NSA cyber espionage intrusions</w:t>
      </w:r>
      <w:r w:rsidRPr="00C878EC">
        <w:rPr>
          <w:rFonts w:cs="Times New Roman"/>
          <w:sz w:val="24"/>
          <w:szCs w:val="24"/>
        </w:rPr>
        <w:t xml:space="preserve">, many of whom may one day be the targets of US offensive operations, the pressures to address cybersecurity </w:t>
      </w:r>
      <w:r>
        <w:rPr>
          <w:rFonts w:cs="Times New Roman"/>
          <w:sz w:val="24"/>
          <w:szCs w:val="24"/>
        </w:rPr>
        <w:t xml:space="preserve">challenges </w:t>
      </w:r>
      <w:r w:rsidRPr="00C878EC">
        <w:rPr>
          <w:rFonts w:cs="Times New Roman"/>
          <w:sz w:val="24"/>
          <w:szCs w:val="24"/>
        </w:rPr>
        <w:t xml:space="preserve">are even more intense. After the revelations, there was concern that the malware would negatively impact the United States’ ability to convince other states of the need for norms of peaceful conduct in cyberspace if </w:t>
      </w:r>
      <w:r>
        <w:rPr>
          <w:rFonts w:cs="Times New Roman"/>
          <w:sz w:val="24"/>
          <w:szCs w:val="24"/>
        </w:rPr>
        <w:t>the other states</w:t>
      </w:r>
      <w:r w:rsidRPr="00C878EC">
        <w:rPr>
          <w:rFonts w:cs="Times New Roman"/>
          <w:sz w:val="24"/>
          <w:szCs w:val="24"/>
        </w:rPr>
        <w:t xml:space="preserve"> believe Washington has already used cyberweapons.</w:t>
      </w:r>
      <w:r>
        <w:rPr>
          <w:rFonts w:cs="Times New Roman"/>
          <w:sz w:val="24"/>
          <w:szCs w:val="24"/>
        </w:rPr>
        <w:t xml:space="preserve"> The United States would appear hypocritical and untrustworthy.</w:t>
      </w:r>
      <w:r w:rsidRPr="00C878EC">
        <w:rPr>
          <w:rFonts w:cs="Times New Roman"/>
          <w:sz w:val="24"/>
          <w:szCs w:val="24"/>
        </w:rPr>
        <w:t xml:space="preserve"> But it is also true that many potential adversaries ha</w:t>
      </w:r>
      <w:r>
        <w:rPr>
          <w:rFonts w:cs="Times New Roman"/>
          <w:sz w:val="24"/>
          <w:szCs w:val="24"/>
        </w:rPr>
        <w:t>d</w:t>
      </w:r>
      <w:r w:rsidRPr="00C878EC">
        <w:rPr>
          <w:rFonts w:cs="Times New Roman"/>
          <w:sz w:val="24"/>
          <w:szCs w:val="24"/>
        </w:rPr>
        <w:t xml:space="preserve"> been thinking about and developing offensive capabilities long before Stuxnet.</w:t>
      </w:r>
      <w:r w:rsidRPr="00C878EC">
        <w:rPr>
          <w:rStyle w:val="EndnoteReference"/>
          <w:rFonts w:cs="Times New Roman"/>
          <w:sz w:val="24"/>
          <w:szCs w:val="24"/>
        </w:rPr>
        <w:endnoteReference w:id="34"/>
      </w:r>
      <w:r w:rsidRPr="00C878EC">
        <w:rPr>
          <w:rFonts w:cs="Times New Roman"/>
          <w:sz w:val="24"/>
          <w:szCs w:val="24"/>
        </w:rPr>
        <w:t xml:space="preserve">  </w:t>
      </w:r>
    </w:p>
    <w:p w14:paraId="58F9C25A" w14:textId="77777777" w:rsidR="00D944BC" w:rsidRPr="00C878EC" w:rsidRDefault="00D944BC" w:rsidP="00135CDC">
      <w:pPr>
        <w:spacing w:line="240" w:lineRule="auto"/>
        <w:rPr>
          <w:rFonts w:cs="Times New Roman"/>
          <w:b/>
          <w:sz w:val="24"/>
          <w:szCs w:val="24"/>
        </w:rPr>
      </w:pPr>
      <w:r w:rsidRPr="00C878EC">
        <w:rPr>
          <w:rFonts w:cs="Times New Roman"/>
          <w:b/>
          <w:sz w:val="24"/>
          <w:szCs w:val="24"/>
        </w:rPr>
        <w:t xml:space="preserve">Reactions from Allies, NGOs, and Other </w:t>
      </w:r>
      <w:r w:rsidRPr="00D944BC">
        <w:rPr>
          <w:rFonts w:cs="Times New Roman"/>
          <w:b/>
          <w:sz w:val="24"/>
          <w:szCs w:val="24"/>
        </w:rPr>
        <w:t>Non</w:t>
      </w:r>
      <w:r w:rsidR="00140647" w:rsidRPr="00632B53">
        <w:rPr>
          <w:rFonts w:cs="Times New Roman"/>
          <w:b/>
          <w:sz w:val="24"/>
          <w:szCs w:val="24"/>
        </w:rPr>
        <w:t>s</w:t>
      </w:r>
      <w:r w:rsidRPr="00D944BC">
        <w:rPr>
          <w:rFonts w:cs="Times New Roman"/>
          <w:b/>
          <w:sz w:val="24"/>
          <w:szCs w:val="24"/>
        </w:rPr>
        <w:t>tate</w:t>
      </w:r>
      <w:r w:rsidRPr="00C878EC">
        <w:rPr>
          <w:rFonts w:cs="Times New Roman"/>
          <w:b/>
          <w:sz w:val="24"/>
          <w:szCs w:val="24"/>
        </w:rPr>
        <w:t xml:space="preserve"> Actors</w:t>
      </w:r>
    </w:p>
    <w:p w14:paraId="00A1D7BB"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The public reaction from friends and allies has been relatively muted, though it is likely that many have asked for clarification on Olympic Games behind closed doors. Israel has not taken credit for the operation, embracing a “cyber ambiguity” </w:t>
      </w:r>
      <w:r>
        <w:rPr>
          <w:rFonts w:cs="Times New Roman"/>
          <w:sz w:val="24"/>
          <w:szCs w:val="24"/>
        </w:rPr>
        <w:t xml:space="preserve">policy of </w:t>
      </w:r>
      <w:r w:rsidRPr="00C878EC">
        <w:rPr>
          <w:rFonts w:cs="Times New Roman"/>
          <w:sz w:val="24"/>
          <w:szCs w:val="24"/>
        </w:rPr>
        <w:t>neither denying nor admitting its use of cyber capabilities that mirrors its position o</w:t>
      </w:r>
      <w:r>
        <w:rPr>
          <w:rFonts w:cs="Times New Roman"/>
          <w:sz w:val="24"/>
          <w:szCs w:val="24"/>
        </w:rPr>
        <w:t>n its nuclear weapons program. Yet</w:t>
      </w:r>
      <w:r w:rsidRPr="00C878EC">
        <w:rPr>
          <w:rFonts w:cs="Times New Roman"/>
          <w:sz w:val="24"/>
          <w:szCs w:val="24"/>
        </w:rPr>
        <w:t xml:space="preserve"> several serving and former government officials have suggested </w:t>
      </w:r>
      <w:r>
        <w:rPr>
          <w:rFonts w:cs="Times New Roman"/>
          <w:sz w:val="24"/>
          <w:szCs w:val="24"/>
        </w:rPr>
        <w:t xml:space="preserve">the </w:t>
      </w:r>
      <w:r w:rsidRPr="00C878EC">
        <w:rPr>
          <w:rFonts w:cs="Times New Roman"/>
          <w:sz w:val="24"/>
          <w:szCs w:val="24"/>
        </w:rPr>
        <w:t>participation of the Israeli government. A video show</w:t>
      </w:r>
      <w:r>
        <w:rPr>
          <w:rFonts w:cs="Times New Roman"/>
          <w:sz w:val="24"/>
          <w:szCs w:val="24"/>
        </w:rPr>
        <w:t>n</w:t>
      </w:r>
      <w:r w:rsidRPr="00C878EC">
        <w:rPr>
          <w:rFonts w:cs="Times New Roman"/>
          <w:sz w:val="24"/>
          <w:szCs w:val="24"/>
        </w:rPr>
        <w:t xml:space="preserve"> at a party celebrating the end of Lieutenant General Gabi </w:t>
      </w:r>
      <w:r w:rsidRPr="00C878EC">
        <w:rPr>
          <w:rFonts w:cs="Times New Roman"/>
          <w:sz w:val="24"/>
          <w:szCs w:val="24"/>
        </w:rPr>
        <w:lastRenderedPageBreak/>
        <w:t>Ashkenazi’s tenure as IDF Chief of Staff</w:t>
      </w:r>
      <w:r>
        <w:rPr>
          <w:rFonts w:cs="Times New Roman"/>
          <w:sz w:val="24"/>
          <w:szCs w:val="24"/>
        </w:rPr>
        <w:t>, for example,</w:t>
      </w:r>
      <w:r w:rsidRPr="00C878EC">
        <w:rPr>
          <w:rFonts w:cs="Times New Roman"/>
          <w:sz w:val="24"/>
          <w:szCs w:val="24"/>
        </w:rPr>
        <w:t xml:space="preserve"> listed his operational success</w:t>
      </w:r>
      <w:r>
        <w:rPr>
          <w:rFonts w:cs="Times New Roman"/>
          <w:sz w:val="24"/>
          <w:szCs w:val="24"/>
        </w:rPr>
        <w:t>es</w:t>
      </w:r>
      <w:r w:rsidRPr="00C878EC">
        <w:rPr>
          <w:rFonts w:cs="Times New Roman"/>
          <w:sz w:val="24"/>
          <w:szCs w:val="24"/>
        </w:rPr>
        <w:t xml:space="preserve"> and included a reference to Stuxnet.</w:t>
      </w:r>
      <w:r w:rsidRPr="00C878EC">
        <w:rPr>
          <w:rStyle w:val="EndnoteReference"/>
          <w:rFonts w:cs="Times New Roman"/>
          <w:sz w:val="24"/>
          <w:szCs w:val="24"/>
        </w:rPr>
        <w:endnoteReference w:id="35"/>
      </w:r>
      <w:r w:rsidRPr="00C878EC">
        <w:rPr>
          <w:rFonts w:cs="Times New Roman"/>
          <w:sz w:val="24"/>
          <w:szCs w:val="24"/>
        </w:rPr>
        <w:t xml:space="preserve"> On a radio program discussing the malware Flame</w:t>
      </w:r>
      <w:r w:rsidR="00140647">
        <w:rPr>
          <w:rFonts w:cs="Times New Roman"/>
          <w:sz w:val="24"/>
          <w:szCs w:val="24"/>
        </w:rPr>
        <w:t>, Vice Premier and Minister of Strategic Affairs Moshe Ya’alon commented that Israel was blessed</w:t>
      </w:r>
      <w:r w:rsidRPr="00C878EC">
        <w:rPr>
          <w:rFonts w:cs="Times New Roman"/>
          <w:sz w:val="24"/>
          <w:szCs w:val="24"/>
        </w:rPr>
        <w:t xml:space="preserve"> with superior technology. “These achievements of ours open all kinds of possibilities for us.”</w:t>
      </w:r>
      <w:r>
        <w:rPr>
          <w:rStyle w:val="EndnoteReference"/>
          <w:rFonts w:cs="Times New Roman"/>
          <w:sz w:val="24"/>
          <w:szCs w:val="24"/>
        </w:rPr>
        <w:endnoteReference w:id="36"/>
      </w:r>
    </w:p>
    <w:p w14:paraId="5BDDDD06" w14:textId="77777777" w:rsidR="00D944BC" w:rsidRPr="00C878EC" w:rsidRDefault="00D944BC" w:rsidP="00135CDC">
      <w:pPr>
        <w:spacing w:after="0" w:line="240" w:lineRule="auto"/>
        <w:rPr>
          <w:rFonts w:cs="Times New Roman"/>
          <w:sz w:val="24"/>
          <w:szCs w:val="24"/>
        </w:rPr>
      </w:pPr>
      <w:r w:rsidRPr="00C878EC">
        <w:rPr>
          <w:rFonts w:cs="Times New Roman"/>
          <w:sz w:val="24"/>
          <w:szCs w:val="24"/>
        </w:rPr>
        <w:t>Stuxnet appears to have added a degree of urgency to the development of doctrine, domestic innovation</w:t>
      </w:r>
      <w:r>
        <w:rPr>
          <w:rFonts w:cs="Times New Roman"/>
          <w:sz w:val="24"/>
          <w:szCs w:val="24"/>
        </w:rPr>
        <w:t>,</w:t>
      </w:r>
      <w:r w:rsidRPr="00C878EC">
        <w:rPr>
          <w:rFonts w:cs="Times New Roman"/>
          <w:sz w:val="24"/>
          <w:szCs w:val="24"/>
        </w:rPr>
        <w:t xml:space="preserve"> and diplomatic platforms. Policies that were in the works were completed on shorter time</w:t>
      </w:r>
      <w:del w:id="76" w:author="E" w:date="2015-08-24T18:20:00Z">
        <w:r w:rsidRPr="00C878EC" w:rsidDel="00B66297">
          <w:rPr>
            <w:rFonts w:cs="Times New Roman"/>
            <w:sz w:val="24"/>
            <w:szCs w:val="24"/>
          </w:rPr>
          <w:delText xml:space="preserve"> </w:delText>
        </w:r>
      </w:del>
      <w:r w:rsidRPr="00C878EC">
        <w:rPr>
          <w:rFonts w:cs="Times New Roman"/>
          <w:sz w:val="24"/>
          <w:szCs w:val="24"/>
        </w:rPr>
        <w:t>tables. The UK released its new Cyber Security Strategy in</w:t>
      </w:r>
      <w:r>
        <w:rPr>
          <w:rFonts w:cs="Times New Roman"/>
          <w:sz w:val="24"/>
          <w:szCs w:val="24"/>
        </w:rPr>
        <w:t xml:space="preserve"> </w:t>
      </w:r>
      <w:r w:rsidRPr="0019067E">
        <w:rPr>
          <w:rFonts w:cs="Times New Roman"/>
          <w:sz w:val="24"/>
          <w:szCs w:val="24"/>
        </w:rPr>
        <w:t xml:space="preserve">November 2011, and announced the formation of a Defense Cyber Operations Group, hosted by </w:t>
      </w:r>
      <w:r w:rsidR="00140647" w:rsidRPr="0019067E">
        <w:rPr>
          <w:rFonts w:cs="Times New Roman"/>
          <w:sz w:val="24"/>
          <w:szCs w:val="24"/>
        </w:rPr>
        <w:t>G</w:t>
      </w:r>
      <w:r w:rsidR="0019067E" w:rsidRPr="00632B53">
        <w:rPr>
          <w:rFonts w:cs="Times New Roman"/>
          <w:sz w:val="24"/>
          <w:szCs w:val="24"/>
        </w:rPr>
        <w:t xml:space="preserve">overnment </w:t>
      </w:r>
      <w:r w:rsidR="00140647" w:rsidRPr="0019067E">
        <w:rPr>
          <w:rFonts w:cs="Times New Roman"/>
          <w:sz w:val="24"/>
          <w:szCs w:val="24"/>
        </w:rPr>
        <w:t>C</w:t>
      </w:r>
      <w:r w:rsidR="0019067E" w:rsidRPr="00632B53">
        <w:rPr>
          <w:rFonts w:cs="Times New Roman"/>
          <w:sz w:val="24"/>
          <w:szCs w:val="24"/>
        </w:rPr>
        <w:t xml:space="preserve">ommunications </w:t>
      </w:r>
      <w:r w:rsidR="00140647" w:rsidRPr="0019067E">
        <w:rPr>
          <w:rFonts w:cs="Times New Roman"/>
          <w:sz w:val="24"/>
          <w:szCs w:val="24"/>
        </w:rPr>
        <w:t>H</w:t>
      </w:r>
      <w:r w:rsidR="0019067E" w:rsidRPr="00632B53">
        <w:rPr>
          <w:rFonts w:cs="Times New Roman"/>
          <w:sz w:val="24"/>
          <w:szCs w:val="24"/>
        </w:rPr>
        <w:t>eadquarters</w:t>
      </w:r>
      <w:r w:rsidRPr="0019067E">
        <w:rPr>
          <w:rFonts w:cs="Times New Roman"/>
          <w:sz w:val="24"/>
          <w:szCs w:val="24"/>
        </w:rPr>
        <w:t xml:space="preserve"> and involving </w:t>
      </w:r>
      <w:r w:rsidR="00140647" w:rsidRPr="004B3EB3">
        <w:rPr>
          <w:rFonts w:cs="Times New Roman"/>
          <w:sz w:val="24"/>
          <w:szCs w:val="24"/>
        </w:rPr>
        <w:t>M</w:t>
      </w:r>
      <w:r w:rsidR="0019067E" w:rsidRPr="00632B53">
        <w:rPr>
          <w:rFonts w:cs="Times New Roman"/>
          <w:sz w:val="24"/>
          <w:szCs w:val="24"/>
        </w:rPr>
        <w:t xml:space="preserve">inistry </w:t>
      </w:r>
      <w:r w:rsidR="00140647" w:rsidRPr="0019067E">
        <w:rPr>
          <w:rFonts w:cs="Times New Roman"/>
          <w:sz w:val="24"/>
          <w:szCs w:val="24"/>
        </w:rPr>
        <w:t>o</w:t>
      </w:r>
      <w:r w:rsidR="0019067E" w:rsidRPr="00632B53">
        <w:rPr>
          <w:rFonts w:cs="Times New Roman"/>
          <w:sz w:val="24"/>
          <w:szCs w:val="24"/>
        </w:rPr>
        <w:t xml:space="preserve">f </w:t>
      </w:r>
      <w:r w:rsidR="00140647" w:rsidRPr="0019067E">
        <w:rPr>
          <w:rFonts w:cs="Times New Roman"/>
          <w:sz w:val="24"/>
          <w:szCs w:val="24"/>
        </w:rPr>
        <w:t>D</w:t>
      </w:r>
      <w:r w:rsidR="0019067E" w:rsidRPr="0019067E">
        <w:rPr>
          <w:rFonts w:cs="Times New Roman"/>
          <w:sz w:val="24"/>
          <w:szCs w:val="24"/>
        </w:rPr>
        <w:t>efence</w:t>
      </w:r>
      <w:r w:rsidRPr="004B3EB3">
        <w:rPr>
          <w:rFonts w:cs="Times New Roman"/>
          <w:sz w:val="24"/>
          <w:szCs w:val="24"/>
        </w:rPr>
        <w:t xml:space="preserve"> forces, “to develop new tactics, techniques and plans to deliver military effects, including enhanced</w:t>
      </w:r>
      <w:r w:rsidRPr="00C878EC">
        <w:rPr>
          <w:rFonts w:cs="Times New Roman"/>
          <w:sz w:val="24"/>
          <w:szCs w:val="24"/>
        </w:rPr>
        <w:t xml:space="preserve"> security, through operations in cyberspace.”</w:t>
      </w:r>
      <w:r>
        <w:rPr>
          <w:rStyle w:val="EndnoteReference"/>
          <w:rFonts w:cs="Times New Roman"/>
          <w:sz w:val="24"/>
          <w:szCs w:val="24"/>
        </w:rPr>
        <w:endnoteReference w:id="37"/>
      </w:r>
      <w:r w:rsidRPr="00C878EC">
        <w:rPr>
          <w:rFonts w:cs="Times New Roman"/>
          <w:sz w:val="24"/>
          <w:szCs w:val="24"/>
        </w:rPr>
        <w:t xml:space="preserve"> </w:t>
      </w:r>
      <w:r>
        <w:rPr>
          <w:rFonts w:cs="Times New Roman"/>
          <w:sz w:val="24"/>
          <w:szCs w:val="24"/>
        </w:rPr>
        <w:t xml:space="preserve">The same month, the Foreign Ministry hosted the London Conference on Cyberspace, </w:t>
      </w:r>
      <w:r w:rsidRPr="00C878EC">
        <w:rPr>
          <w:rFonts w:cs="Times New Roman"/>
          <w:sz w:val="24"/>
          <w:szCs w:val="24"/>
        </w:rPr>
        <w:t>which started a process that has included conferences in S</w:t>
      </w:r>
      <w:r>
        <w:rPr>
          <w:rFonts w:cs="Times New Roman"/>
          <w:sz w:val="24"/>
          <w:szCs w:val="24"/>
        </w:rPr>
        <w:t>eoul, Budapest, and The Hague. Although the reference</w:t>
      </w:r>
      <w:r w:rsidRPr="00C878EC">
        <w:rPr>
          <w:rFonts w:cs="Times New Roman"/>
          <w:sz w:val="24"/>
          <w:szCs w:val="24"/>
        </w:rPr>
        <w:t xml:space="preserve"> was eventually removed from the final agenda, reports suggest that the British Foreign Ministry intended the London Conference to frame “norms of behavior” for cyberspace. </w:t>
      </w:r>
    </w:p>
    <w:p w14:paraId="697522F1" w14:textId="77777777" w:rsidR="00D944BC" w:rsidRPr="00C878EC" w:rsidRDefault="00D944BC" w:rsidP="00135CDC">
      <w:pPr>
        <w:spacing w:after="0" w:line="240" w:lineRule="auto"/>
        <w:rPr>
          <w:rFonts w:cs="Times New Roman"/>
          <w:sz w:val="24"/>
          <w:szCs w:val="24"/>
        </w:rPr>
      </w:pPr>
    </w:p>
    <w:p w14:paraId="4DCA7534" w14:textId="77777777" w:rsidR="00D944BC" w:rsidRPr="00C878EC" w:rsidRDefault="00D944BC" w:rsidP="00135CDC">
      <w:pPr>
        <w:spacing w:after="0" w:line="240" w:lineRule="auto"/>
        <w:rPr>
          <w:rFonts w:cs="Times New Roman"/>
          <w:sz w:val="24"/>
          <w:szCs w:val="24"/>
        </w:rPr>
      </w:pPr>
      <w:r w:rsidRPr="00C878EC">
        <w:rPr>
          <w:rFonts w:cs="Times New Roman"/>
          <w:sz w:val="24"/>
          <w:szCs w:val="24"/>
        </w:rPr>
        <w:t xml:space="preserve">In 2011, Germany introduced a new </w:t>
      </w:r>
      <w:r w:rsidRPr="00675C3E">
        <w:rPr>
          <w:rFonts w:cs="Times New Roman"/>
          <w:sz w:val="24"/>
          <w:szCs w:val="24"/>
        </w:rPr>
        <w:t>cybersecurity</w:t>
      </w:r>
      <w:r w:rsidRPr="00C878EC">
        <w:rPr>
          <w:rFonts w:cs="Times New Roman"/>
          <w:sz w:val="24"/>
          <w:szCs w:val="24"/>
        </w:rPr>
        <w:t xml:space="preserve"> strategy and the Cyber-Abwehrzentrum, a defense facility in Bonn dedicated to defending the country’s critical infrastructure, including its electricity and water supply. That same year, the German Foreign Ministry identified confidence</w:t>
      </w:r>
      <w:r>
        <w:rPr>
          <w:rFonts w:cs="Times New Roman"/>
          <w:sz w:val="24"/>
          <w:szCs w:val="24"/>
        </w:rPr>
        <w:t>-</w:t>
      </w:r>
      <w:r w:rsidRPr="00C878EC">
        <w:rPr>
          <w:rFonts w:cs="Times New Roman"/>
          <w:sz w:val="24"/>
          <w:szCs w:val="24"/>
        </w:rPr>
        <w:t>building measures (CBMs) as useful tools for promoting rules of conduct in cyberspace. Among the measures suggested were cybersecurity conferences</w:t>
      </w:r>
      <w:r>
        <w:rPr>
          <w:rFonts w:cs="Times New Roman"/>
          <w:sz w:val="24"/>
          <w:szCs w:val="24"/>
        </w:rPr>
        <w:t xml:space="preserve"> and</w:t>
      </w:r>
      <w:r w:rsidRPr="00C878EC">
        <w:rPr>
          <w:rFonts w:cs="Times New Roman"/>
          <w:sz w:val="24"/>
          <w:szCs w:val="24"/>
        </w:rPr>
        <w:t xml:space="preserve"> military CBMs such as exchanging information on doctrine, joint training, crisis hotlines, and law enforcement cooperation. </w:t>
      </w:r>
      <w:r>
        <w:rPr>
          <w:rFonts w:cs="Times New Roman"/>
          <w:sz w:val="24"/>
          <w:szCs w:val="24"/>
        </w:rPr>
        <w:t>In a</w:t>
      </w:r>
      <w:r w:rsidRPr="00C878EC">
        <w:rPr>
          <w:rFonts w:cs="Times New Roman"/>
          <w:sz w:val="24"/>
          <w:szCs w:val="24"/>
        </w:rPr>
        <w:t xml:space="preserve"> background paper prepared for </w:t>
      </w:r>
      <w:r>
        <w:rPr>
          <w:rFonts w:cs="Times New Roman"/>
          <w:sz w:val="24"/>
          <w:szCs w:val="24"/>
        </w:rPr>
        <w:t xml:space="preserve">a </w:t>
      </w:r>
      <w:r w:rsidRPr="00C878EC">
        <w:rPr>
          <w:rFonts w:cs="Times New Roman"/>
          <w:sz w:val="24"/>
          <w:szCs w:val="24"/>
        </w:rPr>
        <w:t>2011 G8 meeting in France, Germany suggested G8 leaders begin a discussion on behavioral norms for state-to-state activities that could possibly include the obligation to protect critical infrastructure.</w:t>
      </w:r>
    </w:p>
    <w:p w14:paraId="6AFF3D2E" w14:textId="77777777" w:rsidR="00D944BC" w:rsidRPr="00C878EC" w:rsidRDefault="00D944BC" w:rsidP="00135CDC">
      <w:pPr>
        <w:spacing w:after="0" w:line="240" w:lineRule="auto"/>
        <w:rPr>
          <w:rFonts w:cs="Times New Roman"/>
          <w:sz w:val="24"/>
          <w:szCs w:val="24"/>
        </w:rPr>
      </w:pPr>
    </w:p>
    <w:p w14:paraId="5CDB0020" w14:textId="77777777" w:rsidR="00D944BC" w:rsidRPr="00C878EC" w:rsidRDefault="00D944BC" w:rsidP="00135CDC">
      <w:pPr>
        <w:spacing w:after="0" w:line="240" w:lineRule="auto"/>
        <w:rPr>
          <w:rFonts w:cs="Times New Roman"/>
          <w:sz w:val="24"/>
          <w:szCs w:val="24"/>
        </w:rPr>
      </w:pPr>
      <w:r w:rsidRPr="00C878EC">
        <w:rPr>
          <w:rFonts w:cs="Times New Roman"/>
          <w:sz w:val="24"/>
          <w:szCs w:val="24"/>
        </w:rPr>
        <w:t>While not coordinated or planned, looking across the activities of NGOs, academics, and other private actors, it is possible to discern a move to promoting distributed, decentralized, or multistakeholder security models. These models stem from both suspicion of the state and its “securitizatio</w:t>
      </w:r>
      <w:r>
        <w:rPr>
          <w:rFonts w:cs="Times New Roman"/>
          <w:sz w:val="24"/>
          <w:szCs w:val="24"/>
        </w:rPr>
        <w:t>n” of cyberspace and an insistence</w:t>
      </w:r>
      <w:r w:rsidRPr="00C878EC">
        <w:rPr>
          <w:rFonts w:cs="Times New Roman"/>
          <w:sz w:val="24"/>
          <w:szCs w:val="24"/>
        </w:rPr>
        <w:t xml:space="preserve"> that the dominant actors </w:t>
      </w:r>
      <w:r>
        <w:rPr>
          <w:rFonts w:cs="Times New Roman"/>
          <w:sz w:val="24"/>
          <w:szCs w:val="24"/>
        </w:rPr>
        <w:t xml:space="preserve">in cyberspace </w:t>
      </w:r>
      <w:r w:rsidRPr="00C878EC">
        <w:rPr>
          <w:rFonts w:cs="Times New Roman"/>
          <w:sz w:val="24"/>
          <w:szCs w:val="24"/>
        </w:rPr>
        <w:t>remain private actors</w:t>
      </w:r>
      <w:r>
        <w:rPr>
          <w:rFonts w:cs="Times New Roman"/>
          <w:sz w:val="24"/>
          <w:szCs w:val="24"/>
        </w:rPr>
        <w:t>, despite the sophistication of Stuxnet</w:t>
      </w:r>
      <w:r w:rsidRPr="00C878EC">
        <w:rPr>
          <w:rFonts w:cs="Times New Roman"/>
          <w:sz w:val="24"/>
          <w:szCs w:val="24"/>
        </w:rPr>
        <w:t>. Ron Deibert, director of the Citizen Lab at the University of Toronto, describes Stuxnet as part of the transformation of cyberspace into a national security domain and offers a model of security based on “decentralized and mixed authority and a multitude of overlapping responsibilities.”</w:t>
      </w:r>
      <w:r w:rsidRPr="00C878EC">
        <w:rPr>
          <w:rStyle w:val="EndnoteReference"/>
          <w:rFonts w:cs="Times New Roman"/>
          <w:sz w:val="24"/>
          <w:szCs w:val="24"/>
        </w:rPr>
        <w:endnoteReference w:id="38"/>
      </w:r>
      <w:r w:rsidRPr="00C878EC">
        <w:rPr>
          <w:rFonts w:cs="Times New Roman"/>
          <w:sz w:val="24"/>
          <w:szCs w:val="24"/>
        </w:rPr>
        <w:t xml:space="preserve"> A report by the Atlantic Council and the Swedish National Defense College applies a “multistakeholder-centric approach” to confidence</w:t>
      </w:r>
      <w:r>
        <w:rPr>
          <w:rFonts w:cs="Times New Roman"/>
          <w:sz w:val="24"/>
          <w:szCs w:val="24"/>
        </w:rPr>
        <w:t>-</w:t>
      </w:r>
      <w:r w:rsidRPr="00C878EC">
        <w:rPr>
          <w:rFonts w:cs="Times New Roman"/>
          <w:sz w:val="24"/>
          <w:szCs w:val="24"/>
        </w:rPr>
        <w:t>building measures, an area usually the sole purview of states. Companies, NGOs, civil society, and others can play a role in strengthening transparency and confidence.</w:t>
      </w:r>
      <w:r w:rsidRPr="00C878EC">
        <w:rPr>
          <w:rStyle w:val="EndnoteReference"/>
          <w:rFonts w:cs="Times New Roman"/>
          <w:sz w:val="24"/>
          <w:szCs w:val="24"/>
        </w:rPr>
        <w:endnoteReference w:id="39"/>
      </w:r>
      <w:r w:rsidRPr="00C878EC">
        <w:rPr>
          <w:rFonts w:cs="Times New Roman"/>
          <w:sz w:val="24"/>
          <w:szCs w:val="24"/>
        </w:rPr>
        <w:t xml:space="preserve"> </w:t>
      </w:r>
      <w:r>
        <w:rPr>
          <w:rFonts w:cs="Times New Roman"/>
          <w:sz w:val="24"/>
          <w:szCs w:val="24"/>
        </w:rPr>
        <w:t xml:space="preserve">Jason Healey of Columbia University and the Atlantic Council argues that a successful cyber strategy must “accept the central role of the </w:t>
      </w:r>
      <w:r w:rsidRPr="0064395D">
        <w:rPr>
          <w:rFonts w:cs="Times New Roman"/>
          <w:sz w:val="24"/>
          <w:szCs w:val="24"/>
        </w:rPr>
        <w:t>nonstate</w:t>
      </w:r>
      <w:r>
        <w:rPr>
          <w:rFonts w:cs="Times New Roman"/>
          <w:sz w:val="24"/>
          <w:szCs w:val="24"/>
        </w:rPr>
        <w:t xml:space="preserve"> actors and the private sector and then work outwards from that core of strength.”</w:t>
      </w:r>
      <w:r>
        <w:rPr>
          <w:rStyle w:val="EndnoteReference"/>
          <w:rFonts w:cs="Times New Roman"/>
          <w:sz w:val="24"/>
          <w:szCs w:val="24"/>
        </w:rPr>
        <w:endnoteReference w:id="40"/>
      </w:r>
      <w:r w:rsidRPr="00C878EC">
        <w:rPr>
          <w:rFonts w:cs="Times New Roman"/>
          <w:sz w:val="24"/>
          <w:szCs w:val="24"/>
        </w:rPr>
        <w:t xml:space="preserve">  </w:t>
      </w:r>
    </w:p>
    <w:p w14:paraId="58A0B38D" w14:textId="77777777" w:rsidR="00D944BC" w:rsidRPr="00C878EC" w:rsidRDefault="00D944BC" w:rsidP="00135CDC">
      <w:pPr>
        <w:spacing w:after="0" w:line="240" w:lineRule="auto"/>
        <w:rPr>
          <w:rFonts w:cs="Times New Roman"/>
          <w:sz w:val="24"/>
          <w:szCs w:val="24"/>
        </w:rPr>
      </w:pPr>
    </w:p>
    <w:p w14:paraId="2814FF97" w14:textId="77777777" w:rsidR="00816B1C" w:rsidRDefault="00D944BC" w:rsidP="00632B53">
      <w:pPr>
        <w:spacing w:after="0" w:line="240" w:lineRule="auto"/>
        <w:rPr>
          <w:rFonts w:cs="Times New Roman"/>
          <w:b/>
          <w:sz w:val="24"/>
          <w:szCs w:val="24"/>
        </w:rPr>
      </w:pPr>
      <w:r>
        <w:rPr>
          <w:rFonts w:cs="Times New Roman"/>
          <w:sz w:val="24"/>
          <w:szCs w:val="24"/>
        </w:rPr>
        <w:t xml:space="preserve">In </w:t>
      </w:r>
      <w:r w:rsidRPr="00C878EC">
        <w:rPr>
          <w:rFonts w:cs="Times New Roman"/>
          <w:sz w:val="24"/>
          <w:szCs w:val="24"/>
        </w:rPr>
        <w:t xml:space="preserve">an example of the process described and promoted by Deibert </w:t>
      </w:r>
      <w:r>
        <w:rPr>
          <w:rFonts w:cs="Times New Roman"/>
          <w:sz w:val="24"/>
          <w:szCs w:val="24"/>
        </w:rPr>
        <w:t>and t</w:t>
      </w:r>
      <w:r w:rsidRPr="00C878EC">
        <w:rPr>
          <w:rFonts w:cs="Times New Roman"/>
          <w:sz w:val="24"/>
          <w:szCs w:val="24"/>
        </w:rPr>
        <w:t>he Atlantic Council</w:t>
      </w:r>
      <w:r>
        <w:rPr>
          <w:rFonts w:cs="Times New Roman"/>
          <w:sz w:val="24"/>
          <w:szCs w:val="24"/>
        </w:rPr>
        <w:t>,</w:t>
      </w:r>
      <w:r w:rsidRPr="00C878EC">
        <w:rPr>
          <w:rFonts w:cs="Times New Roman"/>
          <w:sz w:val="24"/>
          <w:szCs w:val="24"/>
        </w:rPr>
        <w:t xml:space="preserve"> Microsoft has proposed six norms to reduce “the possibility that Information Communication </w:t>
      </w:r>
      <w:r w:rsidRPr="00C878EC">
        <w:rPr>
          <w:rFonts w:cs="Times New Roman"/>
          <w:sz w:val="24"/>
          <w:szCs w:val="24"/>
        </w:rPr>
        <w:lastRenderedPageBreak/>
        <w:t>Technology (ICT) products and services are used, abused, or exploited by nation states as part of military operations.” These norms include a prohibition on states targeting companies to insert</w:t>
      </w:r>
      <w:r>
        <w:rPr>
          <w:rFonts w:cs="Times New Roman"/>
          <w:sz w:val="24"/>
          <w:szCs w:val="24"/>
        </w:rPr>
        <w:t xml:space="preserve"> </w:t>
      </w:r>
      <w:r w:rsidRPr="00C878EC">
        <w:rPr>
          <w:rFonts w:cs="Times New Roman"/>
          <w:sz w:val="24"/>
          <w:szCs w:val="24"/>
        </w:rPr>
        <w:t>vulnerabilities; a policy of reporting vulnerabilities to companies and not stockpiling; developing weapons that are precise, limited</w:t>
      </w:r>
      <w:r>
        <w:rPr>
          <w:rFonts w:cs="Times New Roman"/>
          <w:sz w:val="24"/>
          <w:szCs w:val="24"/>
        </w:rPr>
        <w:t>,</w:t>
      </w:r>
      <w:r w:rsidRPr="00C878EC">
        <w:rPr>
          <w:rFonts w:cs="Times New Roman"/>
          <w:sz w:val="24"/>
          <w:szCs w:val="24"/>
        </w:rPr>
        <w:t xml:space="preserve"> and not reusable; and an avoidance of cyber operations that create mass effects.</w:t>
      </w:r>
      <w:r w:rsidRPr="00C878EC">
        <w:rPr>
          <w:rStyle w:val="EndnoteReference"/>
          <w:rFonts w:cs="Times New Roman"/>
          <w:sz w:val="24"/>
          <w:szCs w:val="24"/>
        </w:rPr>
        <w:endnoteReference w:id="41"/>
      </w:r>
      <w:r w:rsidRPr="00C878EC">
        <w:rPr>
          <w:rFonts w:cs="Times New Roman"/>
          <w:sz w:val="24"/>
          <w:szCs w:val="24"/>
        </w:rPr>
        <w:t xml:space="preserve"> Yet, because Stuxnet relied on an exploit tied to Microsoft’s update process, the software giant also has an economic interest in reversing the perception that it cooperated with US military and intelligence agencies, either voluntarily or under legal authority.</w:t>
      </w:r>
      <w:r>
        <w:rPr>
          <w:rFonts w:cs="Times New Roman"/>
          <w:b/>
          <w:sz w:val="24"/>
          <w:szCs w:val="24"/>
        </w:rPr>
        <w:br/>
      </w:r>
    </w:p>
    <w:p w14:paraId="489E15C0" w14:textId="77777777" w:rsidR="00D944BC" w:rsidRPr="003230E4" w:rsidRDefault="00D944BC" w:rsidP="00135CDC">
      <w:pPr>
        <w:spacing w:line="240" w:lineRule="auto"/>
        <w:rPr>
          <w:rFonts w:cs="Times New Roman"/>
          <w:b/>
          <w:sz w:val="24"/>
          <w:szCs w:val="24"/>
        </w:rPr>
      </w:pPr>
      <w:r w:rsidRPr="00C878EC">
        <w:rPr>
          <w:rFonts w:cs="Times New Roman"/>
          <w:b/>
          <w:sz w:val="24"/>
          <w:szCs w:val="24"/>
        </w:rPr>
        <w:t>Reactions from Adversaries</w:t>
      </w:r>
    </w:p>
    <w:p w14:paraId="73B5550B" w14:textId="77777777" w:rsidR="00D944BC" w:rsidRPr="00C878EC" w:rsidRDefault="00D944BC" w:rsidP="00135CDC">
      <w:pPr>
        <w:spacing w:line="240" w:lineRule="auto"/>
        <w:rPr>
          <w:rFonts w:cs="Times New Roman"/>
          <w:sz w:val="24"/>
          <w:szCs w:val="24"/>
        </w:rPr>
      </w:pPr>
      <w:r w:rsidRPr="00C878EC">
        <w:rPr>
          <w:rFonts w:cs="Times New Roman"/>
          <w:sz w:val="24"/>
          <w:szCs w:val="24"/>
        </w:rPr>
        <w:t>China</w:t>
      </w:r>
    </w:p>
    <w:p w14:paraId="0E8C6F3A"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The attacks exposed China’s sense of vulnerability to </w:t>
      </w:r>
      <w:r>
        <w:rPr>
          <w:rFonts w:cs="Times New Roman"/>
          <w:sz w:val="24"/>
          <w:szCs w:val="24"/>
        </w:rPr>
        <w:t>cyberattacks</w:t>
      </w:r>
      <w:r w:rsidRPr="00C878EC">
        <w:rPr>
          <w:rFonts w:cs="Times New Roman"/>
          <w:sz w:val="24"/>
          <w:szCs w:val="24"/>
        </w:rPr>
        <w:t xml:space="preserve"> on industrial control systems (ICS). Many Chinese installations were infected by Stuxnet, and in the months after</w:t>
      </w:r>
      <w:r>
        <w:rPr>
          <w:rFonts w:cs="Times New Roman"/>
          <w:sz w:val="24"/>
          <w:szCs w:val="24"/>
        </w:rPr>
        <w:t xml:space="preserve"> its discovery</w:t>
      </w:r>
      <w:r w:rsidRPr="00C878EC">
        <w:rPr>
          <w:rFonts w:cs="Times New Roman"/>
          <w:sz w:val="24"/>
          <w:szCs w:val="24"/>
        </w:rPr>
        <w:t xml:space="preserve">, the Chinese press ran several stories on </w:t>
      </w:r>
      <w:r>
        <w:rPr>
          <w:rFonts w:cs="Times New Roman"/>
          <w:sz w:val="24"/>
          <w:szCs w:val="24"/>
        </w:rPr>
        <w:t>China’s</w:t>
      </w:r>
      <w:r w:rsidRPr="00C878EC">
        <w:rPr>
          <w:rFonts w:cs="Times New Roman"/>
          <w:sz w:val="24"/>
          <w:szCs w:val="24"/>
        </w:rPr>
        <w:t xml:space="preserve"> dependence on foreign</w:t>
      </w:r>
      <w:r>
        <w:rPr>
          <w:rFonts w:cs="Times New Roman"/>
          <w:sz w:val="24"/>
          <w:szCs w:val="24"/>
        </w:rPr>
        <w:t>-</w:t>
      </w:r>
      <w:r w:rsidRPr="00C878EC">
        <w:rPr>
          <w:rFonts w:cs="Times New Roman"/>
          <w:sz w:val="24"/>
          <w:szCs w:val="24"/>
        </w:rPr>
        <w:t>supplie</w:t>
      </w:r>
      <w:r>
        <w:rPr>
          <w:rFonts w:cs="Times New Roman"/>
          <w:sz w:val="24"/>
          <w:szCs w:val="24"/>
        </w:rPr>
        <w:t>d</w:t>
      </w:r>
      <w:r w:rsidRPr="00C878EC">
        <w:rPr>
          <w:rFonts w:cs="Times New Roman"/>
          <w:sz w:val="24"/>
          <w:szCs w:val="24"/>
        </w:rPr>
        <w:t xml:space="preserve"> PLC</w:t>
      </w:r>
      <w:r>
        <w:rPr>
          <w:rFonts w:cs="Times New Roman"/>
          <w:sz w:val="24"/>
          <w:szCs w:val="24"/>
        </w:rPr>
        <w:t>s</w:t>
      </w:r>
      <w:r w:rsidRPr="00C878EC">
        <w:rPr>
          <w:rFonts w:cs="Times New Roman"/>
          <w:sz w:val="24"/>
          <w:szCs w:val="24"/>
        </w:rPr>
        <w:t xml:space="preserve"> and other industrial control systems. In December 2014, China established its first laboratory to work on information security for industrial control systems. According to the announcement of the lab’s opening, Chinese systems are vulnerable to attack for at least three reasons: operators have low security awareness and i</w:t>
      </w:r>
      <w:r>
        <w:rPr>
          <w:rFonts w:cs="Times New Roman"/>
          <w:sz w:val="24"/>
          <w:szCs w:val="24"/>
        </w:rPr>
        <w:t xml:space="preserve">ndustrial control systems </w:t>
      </w:r>
      <w:r w:rsidRPr="00C878EC">
        <w:rPr>
          <w:rFonts w:cs="Times New Roman"/>
          <w:sz w:val="24"/>
          <w:szCs w:val="24"/>
        </w:rPr>
        <w:t xml:space="preserve">are connected to the Internet; Chinese industry is heavily reliant on foreign suppliers for ICS and these </w:t>
      </w:r>
      <w:r w:rsidRPr="004B3EB3">
        <w:rPr>
          <w:rFonts w:cs="Times New Roman"/>
          <w:sz w:val="24"/>
          <w:szCs w:val="24"/>
        </w:rPr>
        <w:t xml:space="preserve">suppliers </w:t>
      </w:r>
      <w:r w:rsidR="00140647" w:rsidRPr="004B3EB3">
        <w:rPr>
          <w:rFonts w:cs="Times New Roman"/>
          <w:sz w:val="24"/>
          <w:szCs w:val="24"/>
        </w:rPr>
        <w:t>have access</w:t>
      </w:r>
      <w:r w:rsidRPr="00C878EC">
        <w:rPr>
          <w:rFonts w:cs="Times New Roman"/>
          <w:sz w:val="24"/>
          <w:szCs w:val="24"/>
        </w:rPr>
        <w:t xml:space="preserve"> </w:t>
      </w:r>
      <w:r w:rsidR="004B3EB3">
        <w:rPr>
          <w:rFonts w:cs="Times New Roman"/>
          <w:sz w:val="24"/>
          <w:szCs w:val="24"/>
        </w:rPr>
        <w:t xml:space="preserve">to industry systems </w:t>
      </w:r>
      <w:r w:rsidRPr="00C878EC">
        <w:rPr>
          <w:rFonts w:cs="Times New Roman"/>
          <w:sz w:val="24"/>
          <w:szCs w:val="24"/>
        </w:rPr>
        <w:t>in order to service or update software; and the country lacks a testing range or simulation environment to prepare for and defend against attacks.</w:t>
      </w:r>
      <w:r w:rsidRPr="00C878EC">
        <w:rPr>
          <w:rFonts w:cs="Times New Roman"/>
          <w:sz w:val="24"/>
          <w:szCs w:val="24"/>
        </w:rPr>
        <w:tab/>
      </w:r>
    </w:p>
    <w:p w14:paraId="3C93AAA9"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China has used the operation against Natanz as evidence that it was the United States that “militarized” cyberspace first. This trope is frequently deployed to undermine US legitimacy in efforts to promote the free flow of information, norms against </w:t>
      </w:r>
      <w:r w:rsidR="00140647">
        <w:rPr>
          <w:rFonts w:cs="Times New Roman"/>
          <w:sz w:val="24"/>
          <w:szCs w:val="24"/>
        </w:rPr>
        <w:t>industrial cyber espionage</w:t>
      </w:r>
      <w:r w:rsidRPr="00C878EC">
        <w:rPr>
          <w:rFonts w:cs="Times New Roman"/>
          <w:sz w:val="24"/>
          <w:szCs w:val="24"/>
        </w:rPr>
        <w:t xml:space="preserve">, and the multistakeholder approach to Internet governance. As </w:t>
      </w:r>
      <w:r>
        <w:rPr>
          <w:rFonts w:cs="Times New Roman"/>
          <w:sz w:val="24"/>
          <w:szCs w:val="24"/>
        </w:rPr>
        <w:t xml:space="preserve">J. </w:t>
      </w:r>
      <w:r w:rsidRPr="00C878EC">
        <w:rPr>
          <w:rFonts w:cs="Times New Roman"/>
          <w:sz w:val="24"/>
          <w:szCs w:val="24"/>
        </w:rPr>
        <w:t>Stapleton Roy notes in th</w:t>
      </w:r>
      <w:r w:rsidR="0019067E">
        <w:rPr>
          <w:rFonts w:cs="Times New Roman"/>
          <w:sz w:val="24"/>
          <w:szCs w:val="24"/>
        </w:rPr>
        <w:t>is volume</w:t>
      </w:r>
      <w:r w:rsidRPr="00C878EC">
        <w:rPr>
          <w:rFonts w:cs="Times New Roman"/>
          <w:sz w:val="24"/>
          <w:szCs w:val="24"/>
        </w:rPr>
        <w:t>, Stuxnet also reinforces Beijing’s view that the United States is hypocritical in painting China as the largest threat to cybersecurity.</w:t>
      </w:r>
      <w:r>
        <w:rPr>
          <w:rStyle w:val="EndnoteReference"/>
          <w:rFonts w:cs="Times New Roman"/>
          <w:sz w:val="24"/>
          <w:szCs w:val="24"/>
        </w:rPr>
        <w:endnoteReference w:id="42"/>
      </w:r>
    </w:p>
    <w:p w14:paraId="0806DDC7" w14:textId="77777777" w:rsidR="00D944BC" w:rsidRPr="00C878EC" w:rsidRDefault="00D944BC" w:rsidP="00135CDC">
      <w:pPr>
        <w:spacing w:line="240" w:lineRule="auto"/>
        <w:rPr>
          <w:rFonts w:cs="Times New Roman"/>
          <w:sz w:val="24"/>
          <w:szCs w:val="24"/>
        </w:rPr>
      </w:pPr>
      <w:r>
        <w:rPr>
          <w:rFonts w:cs="Times New Roman"/>
          <w:sz w:val="24"/>
          <w:szCs w:val="24"/>
        </w:rPr>
        <w:t xml:space="preserve">Attempting to capitalize on a perceived international shift away from a US-centric international governance model, </w:t>
      </w:r>
      <w:r w:rsidRPr="00C878EC">
        <w:rPr>
          <w:rFonts w:cs="Times New Roman"/>
          <w:sz w:val="24"/>
          <w:szCs w:val="24"/>
        </w:rPr>
        <w:t>China, along with Russia</w:t>
      </w:r>
      <w:r>
        <w:rPr>
          <w:rFonts w:cs="Times New Roman"/>
          <w:sz w:val="24"/>
          <w:szCs w:val="24"/>
        </w:rPr>
        <w:t>,</w:t>
      </w:r>
      <w:r w:rsidRPr="00C878EC">
        <w:rPr>
          <w:rFonts w:cs="Times New Roman"/>
          <w:sz w:val="24"/>
          <w:szCs w:val="24"/>
        </w:rPr>
        <w:t xml:space="preserve"> Tajikistan</w:t>
      </w:r>
      <w:r>
        <w:rPr>
          <w:rFonts w:cs="Times New Roman"/>
          <w:sz w:val="24"/>
          <w:szCs w:val="24"/>
        </w:rPr>
        <w:t>,</w:t>
      </w:r>
      <w:r w:rsidRPr="00C878EC">
        <w:rPr>
          <w:rFonts w:cs="Times New Roman"/>
          <w:sz w:val="24"/>
          <w:szCs w:val="24"/>
        </w:rPr>
        <w:t xml:space="preserve"> and Uzbekistan</w:t>
      </w:r>
      <w:r>
        <w:rPr>
          <w:rFonts w:cs="Times New Roman"/>
          <w:sz w:val="24"/>
          <w:szCs w:val="24"/>
        </w:rPr>
        <w:t>,</w:t>
      </w:r>
      <w:r w:rsidRPr="00C878EC">
        <w:rPr>
          <w:rFonts w:cs="Times New Roman"/>
          <w:sz w:val="24"/>
          <w:szCs w:val="24"/>
        </w:rPr>
        <w:t xml:space="preserve"> circulated an International Code of Conduct on Information Security for the consideration of UN member states in 2011. The Code of Conduct, which came two months before the London Conference, also sought to identify the rights and responsibilities of states in cyberspace, but in contrast to the nor</w:t>
      </w:r>
      <w:r>
        <w:rPr>
          <w:rFonts w:cs="Times New Roman"/>
          <w:sz w:val="24"/>
          <w:szCs w:val="24"/>
        </w:rPr>
        <w:t>mative</w:t>
      </w:r>
      <w:r w:rsidRPr="00C878EC">
        <w:rPr>
          <w:rFonts w:cs="Times New Roman"/>
          <w:sz w:val="24"/>
          <w:szCs w:val="24"/>
        </w:rPr>
        <w:t xml:space="preserve"> or “soft law” approach of the United States and its allies, </w:t>
      </w:r>
      <w:r>
        <w:rPr>
          <w:rFonts w:cs="Times New Roman"/>
          <w:sz w:val="24"/>
          <w:szCs w:val="24"/>
        </w:rPr>
        <w:t xml:space="preserve">it </w:t>
      </w:r>
      <w:r w:rsidRPr="00C878EC">
        <w:rPr>
          <w:rFonts w:cs="Times New Roman"/>
          <w:sz w:val="24"/>
          <w:szCs w:val="24"/>
        </w:rPr>
        <w:t xml:space="preserve">was grounded in </w:t>
      </w:r>
      <w:r>
        <w:rPr>
          <w:rFonts w:cs="Times New Roman"/>
          <w:sz w:val="24"/>
          <w:szCs w:val="24"/>
        </w:rPr>
        <w:t xml:space="preserve">a </w:t>
      </w:r>
      <w:r w:rsidRPr="00C878EC">
        <w:rPr>
          <w:rFonts w:cs="Times New Roman"/>
          <w:sz w:val="24"/>
          <w:szCs w:val="24"/>
        </w:rPr>
        <w:t>more formal agreement. The Code called on states “Not to use information and communications technologies, including networks, to carry out hostile activities or acts of aggression, pose threats to international peace and security or proliferate information weapons or related technologies.”</w:t>
      </w:r>
      <w:r>
        <w:rPr>
          <w:rStyle w:val="EndnoteReference"/>
          <w:rFonts w:cs="Times New Roman"/>
          <w:sz w:val="24"/>
          <w:szCs w:val="24"/>
        </w:rPr>
        <w:endnoteReference w:id="43"/>
      </w:r>
      <w:r w:rsidRPr="00C878EC">
        <w:rPr>
          <w:rFonts w:cs="Times New Roman"/>
          <w:sz w:val="24"/>
          <w:szCs w:val="24"/>
        </w:rPr>
        <w:t xml:space="preserve"> </w:t>
      </w:r>
    </w:p>
    <w:p w14:paraId="0A76E09B" w14:textId="77777777" w:rsidR="00D944BC" w:rsidRPr="00C878EC" w:rsidRDefault="00D944BC" w:rsidP="00135CDC">
      <w:pPr>
        <w:spacing w:line="240" w:lineRule="auto"/>
        <w:rPr>
          <w:rFonts w:cs="Times New Roman"/>
          <w:sz w:val="24"/>
          <w:szCs w:val="24"/>
        </w:rPr>
      </w:pPr>
      <w:r>
        <w:rPr>
          <w:rFonts w:cs="Times New Roman"/>
          <w:sz w:val="24"/>
          <w:szCs w:val="24"/>
        </w:rPr>
        <w:t xml:space="preserve">Shortly after the first Snowden revelations, </w:t>
      </w:r>
      <w:r w:rsidRPr="00C878EC">
        <w:rPr>
          <w:rFonts w:cs="Times New Roman"/>
          <w:sz w:val="24"/>
          <w:szCs w:val="24"/>
        </w:rPr>
        <w:t>Beijing and Washington agreed to a bilateral cy</w:t>
      </w:r>
      <w:r>
        <w:rPr>
          <w:rFonts w:cs="Times New Roman"/>
          <w:sz w:val="24"/>
          <w:szCs w:val="24"/>
        </w:rPr>
        <w:t>ber working group o</w:t>
      </w:r>
      <w:r w:rsidRPr="00C878EC">
        <w:rPr>
          <w:rFonts w:cs="Times New Roman"/>
          <w:sz w:val="24"/>
          <w:szCs w:val="24"/>
        </w:rPr>
        <w:t>n June 20</w:t>
      </w:r>
      <w:r>
        <w:rPr>
          <w:rFonts w:cs="Times New Roman"/>
          <w:sz w:val="24"/>
          <w:szCs w:val="24"/>
        </w:rPr>
        <w:t>, 2013</w:t>
      </w:r>
      <w:r w:rsidRPr="00C878EC">
        <w:rPr>
          <w:rFonts w:cs="Times New Roman"/>
          <w:sz w:val="24"/>
          <w:szCs w:val="24"/>
        </w:rPr>
        <w:t xml:space="preserve">. In addition to </w:t>
      </w:r>
      <w:r w:rsidR="00140647">
        <w:rPr>
          <w:rFonts w:cs="Times New Roman"/>
          <w:sz w:val="24"/>
          <w:szCs w:val="24"/>
        </w:rPr>
        <w:t>addressing cyber espionage, the</w:t>
      </w:r>
      <w:r w:rsidRPr="00C878EC">
        <w:rPr>
          <w:rFonts w:cs="Times New Roman"/>
          <w:sz w:val="24"/>
          <w:szCs w:val="24"/>
        </w:rPr>
        <w:t xml:space="preserve"> US hoped the </w:t>
      </w:r>
      <w:r w:rsidRPr="00C878EC">
        <w:rPr>
          <w:rFonts w:cs="Times New Roman"/>
          <w:sz w:val="24"/>
          <w:szCs w:val="24"/>
        </w:rPr>
        <w:lastRenderedPageBreak/>
        <w:t>group would begin to discuss issues raised by Stuxnet</w:t>
      </w:r>
      <w:r>
        <w:rPr>
          <w:rFonts w:cs="Times New Roman"/>
          <w:sz w:val="24"/>
          <w:szCs w:val="24"/>
        </w:rPr>
        <w:t xml:space="preserve"> like the legitimacy of targeting</w:t>
      </w:r>
      <w:r w:rsidRPr="00C878EC">
        <w:rPr>
          <w:rFonts w:cs="Times New Roman"/>
          <w:sz w:val="24"/>
          <w:szCs w:val="24"/>
        </w:rPr>
        <w:t xml:space="preserve"> critical infrastructure and thresholds for destructive attacks. The talks were suspended in May 2014, however, after the United States indict</w:t>
      </w:r>
      <w:r>
        <w:rPr>
          <w:rFonts w:cs="Times New Roman"/>
          <w:sz w:val="24"/>
          <w:szCs w:val="24"/>
        </w:rPr>
        <w:t>ed five PLA officers for the cyber-enabled theft of intellectual property and business secrets</w:t>
      </w:r>
      <w:r w:rsidRPr="00C878EC">
        <w:rPr>
          <w:rFonts w:cs="Times New Roman"/>
          <w:sz w:val="24"/>
          <w:szCs w:val="24"/>
        </w:rPr>
        <w:t xml:space="preserve">. </w:t>
      </w:r>
    </w:p>
    <w:p w14:paraId="0D934E76" w14:textId="77777777" w:rsidR="00D944BC" w:rsidRPr="00C878EC" w:rsidRDefault="00D944BC" w:rsidP="00135CDC">
      <w:pPr>
        <w:spacing w:line="240" w:lineRule="auto"/>
        <w:rPr>
          <w:rFonts w:cs="Times New Roman"/>
          <w:sz w:val="24"/>
          <w:szCs w:val="24"/>
        </w:rPr>
      </w:pPr>
      <w:r w:rsidRPr="00C878EC">
        <w:rPr>
          <w:rFonts w:cs="Times New Roman"/>
          <w:sz w:val="24"/>
          <w:szCs w:val="24"/>
        </w:rPr>
        <w:t>Russia</w:t>
      </w:r>
    </w:p>
    <w:p w14:paraId="6735C886" w14:textId="77777777" w:rsidR="00D944BC" w:rsidRPr="00C878EC" w:rsidRDefault="00D944BC" w:rsidP="00135CDC">
      <w:pPr>
        <w:spacing w:line="240" w:lineRule="auto"/>
        <w:rPr>
          <w:rFonts w:cs="Times New Roman"/>
          <w:sz w:val="24"/>
          <w:szCs w:val="24"/>
        </w:rPr>
      </w:pPr>
      <w:r w:rsidRPr="00C878EC">
        <w:rPr>
          <w:rFonts w:cs="Times New Roman"/>
          <w:sz w:val="24"/>
          <w:szCs w:val="24"/>
        </w:rPr>
        <w:t>In Russia, Stuxnet was followed by</w:t>
      </w:r>
      <w:r>
        <w:rPr>
          <w:rFonts w:cs="Times New Roman"/>
          <w:sz w:val="24"/>
          <w:szCs w:val="24"/>
        </w:rPr>
        <w:t xml:space="preserve"> a flurry of activity on both</w:t>
      </w:r>
      <w:r w:rsidRPr="00C878EC">
        <w:rPr>
          <w:rFonts w:cs="Times New Roman"/>
          <w:sz w:val="24"/>
          <w:szCs w:val="24"/>
        </w:rPr>
        <w:t xml:space="preserve"> the domestic and international fronts. As Timothy Thomas notes in his chapter, after quickly rewriting the code</w:t>
      </w:r>
      <w:r>
        <w:rPr>
          <w:rFonts w:cs="Times New Roman"/>
          <w:sz w:val="24"/>
          <w:szCs w:val="24"/>
        </w:rPr>
        <w:t xml:space="preserve"> that was running its ICS</w:t>
      </w:r>
      <w:r w:rsidRPr="00C878EC">
        <w:rPr>
          <w:rFonts w:cs="Times New Roman"/>
          <w:sz w:val="24"/>
          <w:szCs w:val="24"/>
        </w:rPr>
        <w:t xml:space="preserve"> systems, Russia turned to domestic conventions and protocols to clarify concepts, doctrines, and responsibiliti</w:t>
      </w:r>
      <w:r>
        <w:rPr>
          <w:rFonts w:cs="Times New Roman"/>
          <w:sz w:val="24"/>
          <w:szCs w:val="24"/>
        </w:rPr>
        <w:t xml:space="preserve">es. These conventions included: </w:t>
      </w:r>
      <w:r w:rsidRPr="00C878EC">
        <w:rPr>
          <w:rFonts w:cs="Times New Roman"/>
          <w:sz w:val="24"/>
          <w:szCs w:val="24"/>
        </w:rPr>
        <w:t xml:space="preserve">Conceptual Views on the Activities of the Armed Forces of the Russian Federation in Information Space (2011); a presidential decree identifying, preventing, and eliminating the consequences of </w:t>
      </w:r>
      <w:r>
        <w:rPr>
          <w:rFonts w:cs="Times New Roman"/>
          <w:sz w:val="24"/>
          <w:szCs w:val="24"/>
        </w:rPr>
        <w:t>cyberattacks</w:t>
      </w:r>
      <w:r w:rsidRPr="00C878EC">
        <w:rPr>
          <w:rFonts w:cs="Times New Roman"/>
          <w:sz w:val="24"/>
          <w:szCs w:val="24"/>
        </w:rPr>
        <w:t xml:space="preserve"> (January 2013); and a new cyberspace strategy (2013).</w:t>
      </w:r>
      <w:r w:rsidRPr="00C878EC">
        <w:rPr>
          <w:rStyle w:val="EndnoteReference"/>
          <w:rFonts w:cs="Times New Roman"/>
          <w:sz w:val="24"/>
          <w:szCs w:val="24"/>
        </w:rPr>
        <w:endnoteReference w:id="44"/>
      </w:r>
      <w:r w:rsidRPr="00C878EC">
        <w:rPr>
          <w:rFonts w:cs="Times New Roman"/>
          <w:sz w:val="24"/>
          <w:szCs w:val="24"/>
        </w:rPr>
        <w:t xml:space="preserve"> In early 2012, Russia’s Deputy Prime Minister Dmitry Rogozin announced plans to create a new service in the Russian military. “We are discussing the creation of a cyber command</w:t>
      </w:r>
      <w:r>
        <w:rPr>
          <w:rFonts w:cs="Times New Roman"/>
          <w:sz w:val="24"/>
          <w:szCs w:val="24"/>
        </w:rPr>
        <w:t>,</w:t>
      </w:r>
      <w:r w:rsidRPr="00C878EC">
        <w:rPr>
          <w:rFonts w:cs="Times New Roman"/>
          <w:sz w:val="24"/>
          <w:szCs w:val="24"/>
        </w:rPr>
        <w:t>” the defense minister said</w:t>
      </w:r>
      <w:r>
        <w:rPr>
          <w:rFonts w:cs="Times New Roman"/>
          <w:sz w:val="24"/>
          <w:szCs w:val="24"/>
        </w:rPr>
        <w:t>.</w:t>
      </w:r>
      <w:r w:rsidRPr="00C878EC">
        <w:rPr>
          <w:rFonts w:cs="Times New Roman"/>
          <w:sz w:val="24"/>
          <w:szCs w:val="24"/>
        </w:rPr>
        <w:t xml:space="preserve"> “Russia is following the U.S. and NATO, which established Cyber Commands long ago.” This new organization remained a work in progress in April 2015.</w:t>
      </w:r>
    </w:p>
    <w:p w14:paraId="155ABDB6"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At the international level, as noted above, Russia has worked closely with China on promoting the Code of Conduct for Information Security. There was some space between Beijing’s and Moscow’s positions, however, on the question of whether international humanitarian law </w:t>
      </w:r>
      <w:r>
        <w:rPr>
          <w:rFonts w:cs="Times New Roman"/>
          <w:sz w:val="24"/>
          <w:szCs w:val="24"/>
        </w:rPr>
        <w:t>was</w:t>
      </w:r>
      <w:r w:rsidRPr="00C878EC">
        <w:rPr>
          <w:rFonts w:cs="Times New Roman"/>
          <w:sz w:val="24"/>
          <w:szCs w:val="24"/>
        </w:rPr>
        <w:t xml:space="preserve"> applicable to cyberspace</w:t>
      </w:r>
      <w:r w:rsidRPr="0019067E">
        <w:rPr>
          <w:rFonts w:cs="Times New Roman"/>
          <w:sz w:val="24"/>
          <w:szCs w:val="24"/>
        </w:rPr>
        <w:t xml:space="preserve">. China reluctantly signed off on a 2013 document, </w:t>
      </w:r>
      <w:r w:rsidR="00140647" w:rsidRPr="0019067E">
        <w:rPr>
          <w:rFonts w:cs="Times New Roman"/>
          <w:sz w:val="24"/>
          <w:szCs w:val="24"/>
        </w:rPr>
        <w:t>Report of the Group of Gove</w:t>
      </w:r>
      <w:r w:rsidR="00140647" w:rsidRPr="004B3EB3">
        <w:rPr>
          <w:rFonts w:cs="Times New Roman"/>
          <w:sz w:val="24"/>
          <w:szCs w:val="24"/>
        </w:rPr>
        <w:t>rnmental Experts on Developments in the Field of Information and Telecommunications in the Context of International Security</w:t>
      </w:r>
      <w:r w:rsidRPr="004B3EB3">
        <w:rPr>
          <w:rFonts w:cs="Times New Roman"/>
          <w:sz w:val="24"/>
          <w:szCs w:val="24"/>
        </w:rPr>
        <w:t>,</w:t>
      </w:r>
      <w:r w:rsidRPr="00C878EC">
        <w:rPr>
          <w:rFonts w:cs="Times New Roman"/>
          <w:sz w:val="24"/>
          <w:szCs w:val="24"/>
        </w:rPr>
        <w:t xml:space="preserve"> asserting that international law and the UN Charter applied in cyberspace in part because </w:t>
      </w:r>
      <w:r>
        <w:rPr>
          <w:rFonts w:cs="Times New Roman"/>
          <w:sz w:val="24"/>
          <w:szCs w:val="24"/>
        </w:rPr>
        <w:t>Beijing</w:t>
      </w:r>
      <w:r w:rsidRPr="00C878EC">
        <w:rPr>
          <w:rFonts w:cs="Times New Roman"/>
          <w:sz w:val="24"/>
          <w:szCs w:val="24"/>
        </w:rPr>
        <w:t xml:space="preserve"> was isolated from the fourteen other participants, including Russia.</w:t>
      </w:r>
    </w:p>
    <w:p w14:paraId="552C9A5A" w14:textId="77777777" w:rsidR="00D944BC" w:rsidRPr="00C878EC" w:rsidRDefault="00D944BC" w:rsidP="00135CDC">
      <w:pPr>
        <w:spacing w:line="240" w:lineRule="auto"/>
        <w:rPr>
          <w:rFonts w:cs="Times New Roman"/>
          <w:sz w:val="24"/>
          <w:szCs w:val="24"/>
        </w:rPr>
      </w:pPr>
      <w:r w:rsidRPr="00C878EC">
        <w:rPr>
          <w:rFonts w:cs="Times New Roman"/>
          <w:sz w:val="24"/>
          <w:szCs w:val="24"/>
        </w:rPr>
        <w:t>There was also progress in bilateral discussions with the United States before talks were suspended due to the Ukraine crisis. In June 2011, the two sides agreed to share military views on cyberspace operations and to regularize information exchange between the Computer Emergency Response/Readiness Teams. They also agreed to use the existing crisis-prevent</w:t>
      </w:r>
      <w:r>
        <w:rPr>
          <w:rFonts w:cs="Times New Roman"/>
          <w:sz w:val="24"/>
          <w:szCs w:val="24"/>
        </w:rPr>
        <w:t xml:space="preserve">ion “hot line” </w:t>
      </w:r>
      <w:r w:rsidRPr="00C878EC">
        <w:rPr>
          <w:rFonts w:cs="Times New Roman"/>
          <w:sz w:val="24"/>
          <w:szCs w:val="24"/>
        </w:rPr>
        <w:t>to commu</w:t>
      </w:r>
      <w:r>
        <w:rPr>
          <w:rFonts w:cs="Times New Roman"/>
          <w:sz w:val="24"/>
          <w:szCs w:val="24"/>
        </w:rPr>
        <w:t>nicate about cybersecurity crise</w:t>
      </w:r>
      <w:r w:rsidRPr="00C878EC">
        <w:rPr>
          <w:rFonts w:cs="Times New Roman"/>
          <w:sz w:val="24"/>
          <w:szCs w:val="24"/>
        </w:rPr>
        <w:t>s.</w:t>
      </w:r>
      <w:r w:rsidRPr="00C878EC">
        <w:rPr>
          <w:rStyle w:val="EndnoteReference"/>
          <w:rFonts w:cs="Times New Roman"/>
          <w:sz w:val="24"/>
          <w:szCs w:val="24"/>
        </w:rPr>
        <w:endnoteReference w:id="45"/>
      </w:r>
    </w:p>
    <w:p w14:paraId="2B2A411E" w14:textId="77777777" w:rsidR="00D944BC" w:rsidRPr="00C878EC" w:rsidRDefault="00D944BC" w:rsidP="00135CDC">
      <w:pPr>
        <w:spacing w:line="240" w:lineRule="auto"/>
        <w:rPr>
          <w:rFonts w:cs="Times New Roman"/>
          <w:sz w:val="24"/>
          <w:szCs w:val="24"/>
        </w:rPr>
      </w:pPr>
      <w:r w:rsidRPr="00C878EC">
        <w:rPr>
          <w:rFonts w:cs="Times New Roman"/>
          <w:sz w:val="24"/>
          <w:szCs w:val="24"/>
        </w:rPr>
        <w:t>Iran</w:t>
      </w:r>
    </w:p>
    <w:p w14:paraId="0F10EE3F"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As the victim of the attack, Iran may be easiest case </w:t>
      </w:r>
      <w:r>
        <w:rPr>
          <w:rFonts w:cs="Times New Roman"/>
          <w:sz w:val="24"/>
          <w:szCs w:val="24"/>
        </w:rPr>
        <w:t xml:space="preserve">in which </w:t>
      </w:r>
      <w:r w:rsidRPr="00C878EC">
        <w:rPr>
          <w:rFonts w:cs="Times New Roman"/>
          <w:sz w:val="24"/>
          <w:szCs w:val="24"/>
        </w:rPr>
        <w:t>to draw a relatively straight line from Stuxnet to actions and behaviors. Hossein Moussavian, a former Iranian diplomat, told an audience at Fordham Law School</w:t>
      </w:r>
      <w:r>
        <w:rPr>
          <w:rFonts w:cs="Times New Roman"/>
          <w:sz w:val="24"/>
          <w:szCs w:val="24"/>
        </w:rPr>
        <w:t xml:space="preserve">, </w:t>
      </w:r>
      <w:r w:rsidRPr="00C878EC">
        <w:rPr>
          <w:rFonts w:cs="Times New Roman"/>
          <w:sz w:val="24"/>
          <w:szCs w:val="24"/>
        </w:rPr>
        <w:t xml:space="preserve">“The U.S., or Israel, or the Europeans, or all of them together, started war against Iran.” “Iran decided to </w:t>
      </w:r>
      <w:r w:rsidRPr="00D944BC">
        <w:rPr>
          <w:rFonts w:cs="Times New Roman"/>
          <w:sz w:val="24"/>
          <w:szCs w:val="24"/>
        </w:rPr>
        <w:t>have…to</w:t>
      </w:r>
      <w:r w:rsidRPr="00C878EC">
        <w:rPr>
          <w:rFonts w:cs="Times New Roman"/>
          <w:sz w:val="24"/>
          <w:szCs w:val="24"/>
        </w:rPr>
        <w:t xml:space="preserve"> establish a cyber-army,” he continued, “and today, after four or five years, Iran has one of the most powerful cyber armies in the world.”</w:t>
      </w:r>
      <w:r w:rsidRPr="00C878EC">
        <w:rPr>
          <w:rStyle w:val="EndnoteReference"/>
          <w:rFonts w:cs="Times New Roman"/>
          <w:sz w:val="24"/>
          <w:szCs w:val="24"/>
        </w:rPr>
        <w:endnoteReference w:id="46"/>
      </w:r>
    </w:p>
    <w:p w14:paraId="1790B244" w14:textId="77777777" w:rsidR="00D944BC" w:rsidRPr="00C878EC" w:rsidRDefault="00D944BC" w:rsidP="00135CDC">
      <w:pPr>
        <w:spacing w:line="240" w:lineRule="auto"/>
        <w:rPr>
          <w:rFonts w:cs="Times New Roman"/>
          <w:sz w:val="24"/>
          <w:szCs w:val="24"/>
        </w:rPr>
      </w:pPr>
      <w:r w:rsidRPr="00C878EC">
        <w:rPr>
          <w:rFonts w:cs="Times New Roman"/>
          <w:sz w:val="24"/>
          <w:szCs w:val="24"/>
        </w:rPr>
        <w:t>It is hard to confirm the numbers for investment</w:t>
      </w:r>
      <w:r>
        <w:rPr>
          <w:rFonts w:cs="Times New Roman"/>
          <w:sz w:val="24"/>
          <w:szCs w:val="24"/>
        </w:rPr>
        <w:t>s</w:t>
      </w:r>
      <w:r w:rsidRPr="00C878EC">
        <w:rPr>
          <w:rFonts w:cs="Times New Roman"/>
          <w:sz w:val="24"/>
          <w:szCs w:val="24"/>
        </w:rPr>
        <w:t xml:space="preserve"> and the</w:t>
      </w:r>
      <w:r>
        <w:rPr>
          <w:rFonts w:cs="Times New Roman"/>
          <w:sz w:val="24"/>
          <w:szCs w:val="24"/>
        </w:rPr>
        <w:t xml:space="preserve"> size of cyber forces, but</w:t>
      </w:r>
      <w:r w:rsidRPr="00C878EC">
        <w:rPr>
          <w:rFonts w:cs="Times New Roman"/>
          <w:sz w:val="24"/>
          <w:szCs w:val="24"/>
        </w:rPr>
        <w:t xml:space="preserve"> defe</w:t>
      </w:r>
      <w:r>
        <w:rPr>
          <w:rFonts w:cs="Times New Roman"/>
          <w:sz w:val="24"/>
          <w:szCs w:val="24"/>
        </w:rPr>
        <w:t>nsive and offensive</w:t>
      </w:r>
      <w:r w:rsidRPr="00C878EC">
        <w:rPr>
          <w:rFonts w:cs="Times New Roman"/>
          <w:sz w:val="24"/>
          <w:szCs w:val="24"/>
        </w:rPr>
        <w:t xml:space="preserve"> capabilities are </w:t>
      </w:r>
      <w:r>
        <w:rPr>
          <w:rFonts w:cs="Times New Roman"/>
          <w:sz w:val="24"/>
          <w:szCs w:val="24"/>
        </w:rPr>
        <w:t>clearly an Iranian</w:t>
      </w:r>
      <w:r w:rsidRPr="00C878EC">
        <w:rPr>
          <w:rFonts w:cs="Times New Roman"/>
          <w:sz w:val="24"/>
          <w:szCs w:val="24"/>
        </w:rPr>
        <w:t xml:space="preserve"> government priority. Prior to 2009, most cyber efforts were directed inward, focused on controlling information flows and exploiting platforms used by dissidents. In late 2011, some sources claimed Iran invested at </w:t>
      </w:r>
      <w:r w:rsidRPr="00D944BC">
        <w:rPr>
          <w:rFonts w:cs="Times New Roman"/>
          <w:sz w:val="24"/>
          <w:szCs w:val="24"/>
        </w:rPr>
        <w:t>least one billion dollars</w:t>
      </w:r>
      <w:r w:rsidRPr="00C878EC">
        <w:rPr>
          <w:rFonts w:cs="Times New Roman"/>
          <w:sz w:val="24"/>
          <w:szCs w:val="24"/>
        </w:rPr>
        <w:t xml:space="preserve"> </w:t>
      </w:r>
      <w:r w:rsidRPr="00C878EC">
        <w:rPr>
          <w:rFonts w:cs="Times New Roman"/>
          <w:sz w:val="24"/>
          <w:szCs w:val="24"/>
        </w:rPr>
        <w:lastRenderedPageBreak/>
        <w:t>in cyber technology, infrastructure, and expertise. A more recent reports claims tha</w:t>
      </w:r>
      <w:r>
        <w:rPr>
          <w:rFonts w:cs="Times New Roman"/>
          <w:sz w:val="24"/>
          <w:szCs w:val="24"/>
        </w:rPr>
        <w:t>t when Rouhani took office in 2013</w:t>
      </w:r>
      <w:r w:rsidRPr="00C878EC">
        <w:rPr>
          <w:rFonts w:cs="Times New Roman"/>
          <w:sz w:val="24"/>
          <w:szCs w:val="24"/>
        </w:rPr>
        <w:t>, the funding allocation for cybersecurity was 42,073 million IRR. It jumped to 178,800 million IRR in</w:t>
      </w:r>
      <w:r>
        <w:rPr>
          <w:rFonts w:cs="Times New Roman"/>
          <w:sz w:val="24"/>
          <w:szCs w:val="24"/>
        </w:rPr>
        <w:t xml:space="preserve"> 2014</w:t>
      </w:r>
      <w:r w:rsidRPr="00C878EC">
        <w:rPr>
          <w:rFonts w:cs="Times New Roman"/>
          <w:sz w:val="24"/>
          <w:szCs w:val="24"/>
        </w:rPr>
        <w:t xml:space="preserve"> and currently stands at 550,000 million IRR, an increase of over 1200</w:t>
      </w:r>
      <w:r>
        <w:rPr>
          <w:rFonts w:cs="Times New Roman"/>
          <w:sz w:val="24"/>
          <w:szCs w:val="24"/>
        </w:rPr>
        <w:t xml:space="preserve"> percent</w:t>
      </w:r>
      <w:r w:rsidRPr="00C878EC">
        <w:rPr>
          <w:rFonts w:cs="Times New Roman"/>
          <w:sz w:val="24"/>
          <w:szCs w:val="24"/>
        </w:rPr>
        <w:t xml:space="preserve"> in just three years.</w:t>
      </w:r>
      <w:r w:rsidRPr="00C878EC">
        <w:rPr>
          <w:rFonts w:cs="Times New Roman"/>
          <w:sz w:val="24"/>
          <w:szCs w:val="24"/>
          <w:vertAlign w:val="superscript"/>
        </w:rPr>
        <w:endnoteReference w:id="47"/>
      </w:r>
    </w:p>
    <w:p w14:paraId="2513AA34" w14:textId="77777777" w:rsidR="00D944BC" w:rsidRPr="00C878EC" w:rsidRDefault="00D944BC" w:rsidP="00135CDC">
      <w:pPr>
        <w:spacing w:line="240" w:lineRule="auto"/>
        <w:rPr>
          <w:rFonts w:cs="Times New Roman"/>
          <w:sz w:val="24"/>
          <w:szCs w:val="24"/>
        </w:rPr>
      </w:pPr>
      <w:r>
        <w:rPr>
          <w:rFonts w:cs="Times New Roman"/>
          <w:sz w:val="24"/>
          <w:szCs w:val="24"/>
        </w:rPr>
        <w:t>There is a similar upward trend in cyber forces. In</w:t>
      </w:r>
      <w:r w:rsidRPr="00C878EC">
        <w:rPr>
          <w:rFonts w:cs="Times New Roman"/>
          <w:sz w:val="24"/>
          <w:szCs w:val="24"/>
        </w:rPr>
        <w:t xml:space="preserve"> November 2010, the Basij, the volunteer paramilitary, asserted that it </w:t>
      </w:r>
      <w:r>
        <w:rPr>
          <w:rFonts w:cs="Times New Roman"/>
          <w:sz w:val="24"/>
          <w:szCs w:val="24"/>
        </w:rPr>
        <w:t xml:space="preserve">had </w:t>
      </w:r>
      <w:r w:rsidRPr="00C878EC">
        <w:rPr>
          <w:rFonts w:cs="Times New Roman"/>
          <w:sz w:val="24"/>
          <w:szCs w:val="24"/>
        </w:rPr>
        <w:t xml:space="preserve">trained 1500 cyber warriors. In March 2012, the </w:t>
      </w:r>
      <w:r w:rsidR="00B6214B" w:rsidRPr="00C84AE0">
        <w:rPr>
          <w:rFonts w:cs="Times New Roman"/>
          <w:sz w:val="24"/>
          <w:szCs w:val="24"/>
        </w:rPr>
        <w:t>Iranian Revolutionary Guard Corps</w:t>
      </w:r>
      <w:r w:rsidR="00B6214B">
        <w:rPr>
          <w:rFonts w:cs="Times New Roman"/>
          <w:sz w:val="24"/>
          <w:szCs w:val="24"/>
        </w:rPr>
        <w:t xml:space="preserve"> (IRGC)</w:t>
      </w:r>
      <w:r w:rsidRPr="00C878EC">
        <w:rPr>
          <w:rFonts w:cs="Times New Roman"/>
          <w:sz w:val="24"/>
          <w:szCs w:val="24"/>
        </w:rPr>
        <w:t xml:space="preserve"> claimed it had recruited around 120,000 personnel over the </w:t>
      </w:r>
      <w:r>
        <w:rPr>
          <w:rFonts w:cs="Times New Roman"/>
          <w:sz w:val="24"/>
          <w:szCs w:val="24"/>
        </w:rPr>
        <w:t>last</w:t>
      </w:r>
      <w:r w:rsidRPr="00C878EC">
        <w:rPr>
          <w:rFonts w:cs="Times New Roman"/>
          <w:sz w:val="24"/>
          <w:szCs w:val="24"/>
        </w:rPr>
        <w:t xml:space="preserve"> </w:t>
      </w:r>
      <w:r>
        <w:rPr>
          <w:rFonts w:cs="Times New Roman"/>
          <w:sz w:val="24"/>
          <w:szCs w:val="24"/>
        </w:rPr>
        <w:t>three</w:t>
      </w:r>
      <w:r w:rsidRPr="00C878EC">
        <w:rPr>
          <w:rFonts w:cs="Times New Roman"/>
          <w:sz w:val="24"/>
          <w:szCs w:val="24"/>
        </w:rPr>
        <w:t xml:space="preserve"> years to combat “a soft cyber war against Iran.” In early</w:t>
      </w:r>
      <w:r>
        <w:rPr>
          <w:rFonts w:cs="Times New Roman"/>
          <w:sz w:val="24"/>
          <w:szCs w:val="24"/>
        </w:rPr>
        <w:t xml:space="preserve"> </w:t>
      </w:r>
      <w:r w:rsidRPr="00C878EC">
        <w:rPr>
          <w:rFonts w:cs="Times New Roman"/>
          <w:sz w:val="24"/>
          <w:szCs w:val="24"/>
        </w:rPr>
        <w:t xml:space="preserve">2013, an </w:t>
      </w:r>
      <w:r w:rsidRPr="00142AD5">
        <w:rPr>
          <w:rFonts w:cs="Times New Roman"/>
          <w:sz w:val="24"/>
          <w:szCs w:val="24"/>
        </w:rPr>
        <w:t>IRGC</w:t>
      </w:r>
      <w:r w:rsidRPr="00C878EC">
        <w:rPr>
          <w:rFonts w:cs="Times New Roman"/>
          <w:sz w:val="24"/>
          <w:szCs w:val="24"/>
        </w:rPr>
        <w:t xml:space="preserve"> general publically claimed Iran </w:t>
      </w:r>
      <w:r>
        <w:rPr>
          <w:rFonts w:cs="Times New Roman"/>
          <w:sz w:val="24"/>
          <w:szCs w:val="24"/>
        </w:rPr>
        <w:t>was</w:t>
      </w:r>
      <w:r w:rsidRPr="00C878EC">
        <w:rPr>
          <w:rFonts w:cs="Times New Roman"/>
          <w:sz w:val="24"/>
          <w:szCs w:val="24"/>
        </w:rPr>
        <w:t xml:space="preserve"> the “fourth biggest cyber power among the world’s cyber armies.” </w:t>
      </w:r>
      <w:r>
        <w:rPr>
          <w:rFonts w:cs="Times New Roman"/>
          <w:sz w:val="24"/>
          <w:szCs w:val="24"/>
        </w:rPr>
        <w:t>And i</w:t>
      </w:r>
      <w:r w:rsidRPr="00C878EC">
        <w:rPr>
          <w:rFonts w:cs="Times New Roman"/>
          <w:sz w:val="24"/>
          <w:szCs w:val="24"/>
        </w:rPr>
        <w:t>n early March 2012, Supreme Leader of Iran Ayatollah Ali Khameni publicly announced to state media the creation by decree of a new Supreme Council of Cyberspace charged “to oversee the defense of the Islamic Republic’s computer networks and develop new ways of infiltrating or attacking the computer networks of its enemies</w:t>
      </w:r>
      <w:r>
        <w:rPr>
          <w:rFonts w:cs="Times New Roman"/>
          <w:sz w:val="24"/>
          <w:szCs w:val="24"/>
        </w:rPr>
        <w:t>.</w:t>
      </w:r>
      <w:r w:rsidRPr="00C878EC">
        <w:rPr>
          <w:rFonts w:cs="Times New Roman"/>
          <w:sz w:val="24"/>
          <w:szCs w:val="24"/>
        </w:rPr>
        <w:t>”</w:t>
      </w:r>
      <w:r>
        <w:rPr>
          <w:rStyle w:val="EndnoteReference"/>
          <w:rFonts w:cs="Times New Roman"/>
          <w:sz w:val="24"/>
          <w:szCs w:val="24"/>
        </w:rPr>
        <w:endnoteReference w:id="48"/>
      </w:r>
    </w:p>
    <w:p w14:paraId="7E755C03" w14:textId="77777777" w:rsidR="00D944BC" w:rsidRPr="00C878EC" w:rsidRDefault="00D944BC" w:rsidP="00135CDC">
      <w:pPr>
        <w:spacing w:line="240" w:lineRule="auto"/>
        <w:rPr>
          <w:rFonts w:cs="Times New Roman"/>
          <w:sz w:val="24"/>
          <w:szCs w:val="24"/>
        </w:rPr>
      </w:pPr>
      <w:r>
        <w:rPr>
          <w:rFonts w:cs="Times New Roman"/>
          <w:sz w:val="24"/>
          <w:szCs w:val="24"/>
        </w:rPr>
        <w:t>Cyberattacks</w:t>
      </w:r>
      <w:r w:rsidRPr="00C878EC">
        <w:rPr>
          <w:rFonts w:cs="Times New Roman"/>
          <w:sz w:val="24"/>
          <w:szCs w:val="24"/>
        </w:rPr>
        <w:t xml:space="preserve"> launched from Iran throughout 2012 should also be considered a response to Stuxnet, an effort to signal to the US government that Tehran had developed its own capacities and that future attacks would have a cost. In August 2012, the Shamoon malware struck Saudi Aramco, Riyadh’s state oil giant. Employee email was shut down and the company had to replace </w:t>
      </w:r>
      <w:r>
        <w:rPr>
          <w:rFonts w:cs="Times New Roman"/>
          <w:sz w:val="24"/>
          <w:szCs w:val="24"/>
        </w:rPr>
        <w:t>thirty thousand</w:t>
      </w:r>
      <w:r w:rsidRPr="00C878EC">
        <w:rPr>
          <w:rFonts w:cs="Times New Roman"/>
          <w:sz w:val="24"/>
          <w:szCs w:val="24"/>
        </w:rPr>
        <w:t xml:space="preserve"> computers in order to rid its networks of the malware. Saudi Aramco supplies about a tenth of the world's oil, but the malware only damaged office computers and did not affect systems involved with technical operations. The company managed to put its networks back online almost two weeks after the attack. A subsequent attack damaged Rasgas, a joint venture between Qatar Petroleum and ExxonMobil and the second-biggest producer of liquefied natural gas in the world. Again, data was destroyed but production continued. A group calling itself the Cutting Sword of Justice claimed responsibility, but US officials believed Iran was behind the attacks.</w:t>
      </w:r>
      <w:r w:rsidRPr="00C878EC">
        <w:rPr>
          <w:rFonts w:cs="Times New Roman"/>
          <w:sz w:val="24"/>
          <w:szCs w:val="24"/>
          <w:vertAlign w:val="superscript"/>
        </w:rPr>
        <w:endnoteReference w:id="49"/>
      </w:r>
      <w:r w:rsidRPr="00C878EC">
        <w:rPr>
          <w:rFonts w:cs="Times New Roman"/>
          <w:sz w:val="24"/>
          <w:szCs w:val="24"/>
        </w:rPr>
        <w:t xml:space="preserve"> </w:t>
      </w:r>
    </w:p>
    <w:p w14:paraId="7757D819" w14:textId="77777777" w:rsidR="00D944BC" w:rsidRPr="00C878EC" w:rsidRDefault="00D944BC" w:rsidP="00135CDC">
      <w:pPr>
        <w:spacing w:line="240" w:lineRule="auto"/>
        <w:rPr>
          <w:rFonts w:cs="Times New Roman"/>
          <w:sz w:val="24"/>
          <w:szCs w:val="24"/>
        </w:rPr>
      </w:pPr>
      <w:r w:rsidRPr="00C878EC">
        <w:rPr>
          <w:rFonts w:cs="Times New Roman"/>
          <w:sz w:val="24"/>
          <w:szCs w:val="24"/>
        </w:rPr>
        <w:t xml:space="preserve">Between September 2012 and June 2013, an activist group called Izz ad-Din al-Qassam Cyber Fighters launched roughly </w:t>
      </w:r>
      <w:r>
        <w:rPr>
          <w:rFonts w:cs="Times New Roman"/>
          <w:sz w:val="24"/>
          <w:szCs w:val="24"/>
        </w:rPr>
        <w:t>two hundred</w:t>
      </w:r>
      <w:r w:rsidRPr="00C878EC">
        <w:rPr>
          <w:rFonts w:cs="Times New Roman"/>
          <w:sz w:val="24"/>
          <w:szCs w:val="24"/>
        </w:rPr>
        <w:t xml:space="preserve"> Distributed Denial of Service (DDoS) attacks on almost fifty financial institutions, including SunTrust, JPMorgan Chase, CitiGroup, Wells Fargo, </w:t>
      </w:r>
      <w:r w:rsidRPr="00D944BC">
        <w:rPr>
          <w:rFonts w:cs="Times New Roman"/>
          <w:sz w:val="24"/>
          <w:szCs w:val="24"/>
        </w:rPr>
        <w:t>U.S. Bancorp</w:t>
      </w:r>
      <w:r w:rsidRPr="00C878EC">
        <w:rPr>
          <w:rFonts w:cs="Times New Roman"/>
          <w:sz w:val="24"/>
          <w:szCs w:val="24"/>
        </w:rPr>
        <w:t>, Capital One, PNC, and HSBC. Over time</w:t>
      </w:r>
      <w:r>
        <w:rPr>
          <w:rFonts w:cs="Times New Roman"/>
          <w:sz w:val="24"/>
          <w:szCs w:val="24"/>
        </w:rPr>
        <w:t>,</w:t>
      </w:r>
      <w:r w:rsidRPr="00C878EC">
        <w:rPr>
          <w:rFonts w:cs="Times New Roman"/>
          <w:sz w:val="24"/>
          <w:szCs w:val="24"/>
        </w:rPr>
        <w:t xml:space="preserve"> the attacks grew more complex; the amount of data flooding websites grew massively, and it cost one bank close to </w:t>
      </w:r>
      <w:r>
        <w:rPr>
          <w:rFonts w:cs="Times New Roman"/>
          <w:sz w:val="24"/>
          <w:szCs w:val="24"/>
        </w:rPr>
        <w:t>ten</w:t>
      </w:r>
      <w:r w:rsidRPr="00C878EC">
        <w:rPr>
          <w:rFonts w:cs="Times New Roman"/>
          <w:sz w:val="24"/>
          <w:szCs w:val="24"/>
        </w:rPr>
        <w:t xml:space="preserve"> million to get back online. Izz ad-Din al-Qassam claimed it was acting independently and in retaliation for “Innocence of Muslims,” an anti-Islam video made by a California resident and uploaded </w:t>
      </w:r>
      <w:r>
        <w:rPr>
          <w:rFonts w:cs="Times New Roman"/>
          <w:sz w:val="24"/>
          <w:szCs w:val="24"/>
        </w:rPr>
        <w:t>to</w:t>
      </w:r>
      <w:r w:rsidRPr="00C878EC">
        <w:rPr>
          <w:rFonts w:cs="Times New Roman"/>
          <w:sz w:val="24"/>
          <w:szCs w:val="24"/>
        </w:rPr>
        <w:t xml:space="preserve"> YouTube, but behind the scenes</w:t>
      </w:r>
      <w:r>
        <w:rPr>
          <w:rFonts w:cs="Times New Roman"/>
          <w:sz w:val="24"/>
          <w:szCs w:val="24"/>
        </w:rPr>
        <w:t xml:space="preserve">, </w:t>
      </w:r>
      <w:r w:rsidRPr="00C878EC">
        <w:rPr>
          <w:rFonts w:cs="Times New Roman"/>
          <w:sz w:val="24"/>
          <w:szCs w:val="24"/>
        </w:rPr>
        <w:t>US government officials and outside experts blamed Iran.</w:t>
      </w:r>
      <w:r w:rsidRPr="00C878EC">
        <w:rPr>
          <w:rStyle w:val="EndnoteReference"/>
          <w:rFonts w:cs="Times New Roman"/>
          <w:sz w:val="24"/>
          <w:szCs w:val="24"/>
        </w:rPr>
        <w:endnoteReference w:id="50"/>
      </w:r>
    </w:p>
    <w:p w14:paraId="000A1E6A" w14:textId="77777777" w:rsidR="00D944BC" w:rsidRDefault="00D944BC" w:rsidP="00135CDC">
      <w:pPr>
        <w:spacing w:line="240" w:lineRule="auto"/>
        <w:rPr>
          <w:rFonts w:cs="Times New Roman"/>
          <w:sz w:val="24"/>
          <w:szCs w:val="24"/>
          <w:vertAlign w:val="superscript"/>
        </w:rPr>
      </w:pPr>
      <w:r>
        <w:rPr>
          <w:rFonts w:cs="Times New Roman"/>
          <w:sz w:val="24"/>
          <w:szCs w:val="24"/>
        </w:rPr>
        <w:t>Iran’s capabilities improved as a result of government investment and attention as well as competition with and attack from</w:t>
      </w:r>
      <w:r w:rsidRPr="00C878EC">
        <w:rPr>
          <w:rFonts w:cs="Times New Roman"/>
          <w:sz w:val="24"/>
          <w:szCs w:val="24"/>
        </w:rPr>
        <w:t xml:space="preserve"> </w:t>
      </w:r>
      <w:r>
        <w:rPr>
          <w:rFonts w:cs="Times New Roman"/>
          <w:sz w:val="24"/>
          <w:szCs w:val="24"/>
        </w:rPr>
        <w:t>the</w:t>
      </w:r>
      <w:r w:rsidRPr="00C878EC">
        <w:rPr>
          <w:rFonts w:cs="Times New Roman"/>
          <w:sz w:val="24"/>
          <w:szCs w:val="24"/>
        </w:rPr>
        <w:t xml:space="preserve"> United States and Israel. In 2013, General Keith Alexander, the Director of th</w:t>
      </w:r>
      <w:r>
        <w:rPr>
          <w:rFonts w:cs="Times New Roman"/>
          <w:sz w:val="24"/>
          <w:szCs w:val="24"/>
        </w:rPr>
        <w:t>e National Security Agency</w:t>
      </w:r>
      <w:r w:rsidRPr="00C878EC">
        <w:rPr>
          <w:rFonts w:cs="Times New Roman"/>
          <w:sz w:val="24"/>
          <w:szCs w:val="24"/>
        </w:rPr>
        <w:t xml:space="preserve"> and the commander of US Cyber Command, left Fort Meade for a meeting with his counterpart in the United Kingdom’s Government Co</w:t>
      </w:r>
      <w:r>
        <w:rPr>
          <w:rFonts w:cs="Times New Roman"/>
          <w:sz w:val="24"/>
          <w:szCs w:val="24"/>
        </w:rPr>
        <w:t>mmunications Headquarters</w:t>
      </w:r>
      <w:r w:rsidRPr="00C878EC">
        <w:rPr>
          <w:rFonts w:cs="Times New Roman"/>
          <w:sz w:val="24"/>
          <w:szCs w:val="24"/>
        </w:rPr>
        <w:t>. Talking points, prepared for the meeting with Sir Iain Robert Lobban and leaked by Snowden, claimed Iran had “demonstrated a clear ability to learn from the capabilities and actions of others.”</w:t>
      </w:r>
      <w:r w:rsidRPr="00C878EC">
        <w:rPr>
          <w:rFonts w:cs="Times New Roman"/>
          <w:sz w:val="24"/>
          <w:szCs w:val="24"/>
          <w:vertAlign w:val="superscript"/>
        </w:rPr>
        <w:endnoteReference w:id="51"/>
      </w:r>
    </w:p>
    <w:p w14:paraId="1F3D6834" w14:textId="77777777" w:rsidR="00D944BC" w:rsidRPr="00C618BE" w:rsidRDefault="00D944BC" w:rsidP="00135CDC">
      <w:pPr>
        <w:spacing w:line="240" w:lineRule="auto"/>
        <w:rPr>
          <w:rFonts w:cs="Times New Roman"/>
          <w:sz w:val="24"/>
          <w:szCs w:val="24"/>
        </w:rPr>
      </w:pPr>
      <w:r>
        <w:rPr>
          <w:rFonts w:cs="Times New Roman"/>
          <w:sz w:val="24"/>
          <w:szCs w:val="24"/>
        </w:rPr>
        <w:lastRenderedPageBreak/>
        <w:t xml:space="preserve">In the months after Stuxnet, US friends, allies, and adversaries ramped up their cyber activities at home and as part of their international agendas. Some of the earliest work was specifically focused on the threats of a Stuxnet-like attack on industrial control systems—rewriting code, developing action plans for critical infrastructure, and appointing cyber coordinators. While Stuxnet remained a motivating factor, a host of other cybersecurity threats gave focus to policymaking efforts in the following years. </w:t>
      </w:r>
    </w:p>
    <w:p w14:paraId="11D3665E" w14:textId="77777777" w:rsidR="00D944BC" w:rsidRPr="005D18A5" w:rsidRDefault="00D944BC" w:rsidP="00135CDC">
      <w:pPr>
        <w:spacing w:line="240" w:lineRule="auto"/>
        <w:rPr>
          <w:rFonts w:cs="Times New Roman"/>
          <w:sz w:val="24"/>
          <w:szCs w:val="24"/>
          <w:vertAlign w:val="superscript"/>
        </w:rPr>
      </w:pPr>
    </w:p>
    <w:p w14:paraId="760ACC3B" w14:textId="77777777" w:rsidR="00D944BC" w:rsidRPr="00C878EC" w:rsidRDefault="00D944BC" w:rsidP="00135CDC">
      <w:pPr>
        <w:spacing w:line="240" w:lineRule="auto"/>
        <w:rPr>
          <w:rFonts w:cs="Times New Roman"/>
        </w:rPr>
      </w:pPr>
    </w:p>
    <w:p w14:paraId="1749FA75" w14:textId="77777777" w:rsidR="00D944BC" w:rsidRPr="00C878EC" w:rsidRDefault="00D944BC" w:rsidP="00135CDC">
      <w:pPr>
        <w:spacing w:line="240" w:lineRule="auto"/>
        <w:rPr>
          <w:rFonts w:cs="Times New Roman"/>
        </w:rPr>
      </w:pPr>
    </w:p>
    <w:p w14:paraId="0C1A1A45" w14:textId="77777777" w:rsidR="00D944BC" w:rsidRDefault="00D944BC" w:rsidP="00135CDC">
      <w:pPr>
        <w:pStyle w:val="Heading2"/>
        <w:rPr>
          <w:rFonts w:ascii="Times New Roman" w:hAnsi="Times New Roman" w:cs="Times New Roman"/>
          <w:b w:val="0"/>
          <w:sz w:val="24"/>
          <w:szCs w:val="24"/>
        </w:rPr>
      </w:pPr>
      <w:r w:rsidRPr="00840449">
        <w:rPr>
          <w:rFonts w:ascii="Times New Roman" w:hAnsi="Times New Roman" w:cs="Times New Roman"/>
        </w:rPr>
        <w:br w:type="page"/>
      </w:r>
    </w:p>
    <w:p w14:paraId="606E92A5" w14:textId="77777777" w:rsidR="00D944BC" w:rsidRDefault="00D944BC" w:rsidP="00135CDC">
      <w:pPr>
        <w:pStyle w:val="Heading2"/>
      </w:pPr>
      <w:bookmarkStart w:id="78" w:name="_Toc408405551"/>
      <w:bookmarkStart w:id="79" w:name="_Toc427076696"/>
      <w:r>
        <w:lastRenderedPageBreak/>
        <w:t>Stuxnet and the US Global Cyber Agenda</w:t>
      </w:r>
      <w:bookmarkEnd w:id="78"/>
      <w:bookmarkEnd w:id="79"/>
    </w:p>
    <w:p w14:paraId="0CFCAC05" w14:textId="77777777" w:rsidR="00D944BC" w:rsidRDefault="00D944BC" w:rsidP="00135CDC"/>
    <w:p w14:paraId="545FFAC1" w14:textId="77777777" w:rsidR="00D944BC" w:rsidRDefault="00D944BC" w:rsidP="00135CDC">
      <w:pPr>
        <w:spacing w:after="0" w:line="240" w:lineRule="auto"/>
        <w:rPr>
          <w:sz w:val="24"/>
          <w:szCs w:val="24"/>
        </w:rPr>
      </w:pPr>
      <w:r w:rsidRPr="003230E4">
        <w:rPr>
          <w:sz w:val="24"/>
          <w:szCs w:val="24"/>
        </w:rPr>
        <w:t xml:space="preserve">Published </w:t>
      </w:r>
      <w:r>
        <w:rPr>
          <w:sz w:val="24"/>
          <w:szCs w:val="24"/>
        </w:rPr>
        <w:t xml:space="preserve">by the Obama administration </w:t>
      </w:r>
      <w:r w:rsidRPr="003230E4">
        <w:rPr>
          <w:sz w:val="24"/>
          <w:szCs w:val="24"/>
        </w:rPr>
        <w:t xml:space="preserve">after Stuxnet became public, the </w:t>
      </w:r>
      <w:r w:rsidR="00140647" w:rsidRPr="004B3EB3">
        <w:rPr>
          <w:sz w:val="24"/>
          <w:szCs w:val="24"/>
        </w:rPr>
        <w:t>2011 International Strategy</w:t>
      </w:r>
      <w:r w:rsidR="004B3EB3" w:rsidRPr="004B3EB3">
        <w:rPr>
          <w:sz w:val="24"/>
          <w:szCs w:val="24"/>
        </w:rPr>
        <w:t xml:space="preserve"> for Cyberspace</w:t>
      </w:r>
      <w:r w:rsidRPr="003230E4">
        <w:rPr>
          <w:sz w:val="24"/>
          <w:szCs w:val="24"/>
        </w:rPr>
        <w:t xml:space="preserve"> brought</w:t>
      </w:r>
      <w:r>
        <w:rPr>
          <w:sz w:val="24"/>
          <w:szCs w:val="24"/>
        </w:rPr>
        <w:t xml:space="preserve"> </w:t>
      </w:r>
      <w:r w:rsidRPr="003230E4">
        <w:rPr>
          <w:sz w:val="24"/>
          <w:szCs w:val="24"/>
        </w:rPr>
        <w:t>previously stated goals and priorities together in one document. The agenda for cyberspace described by the White House include</w:t>
      </w:r>
      <w:r>
        <w:rPr>
          <w:sz w:val="24"/>
          <w:szCs w:val="24"/>
        </w:rPr>
        <w:t>s</w:t>
      </w:r>
      <w:r w:rsidRPr="003230E4">
        <w:rPr>
          <w:sz w:val="24"/>
          <w:szCs w:val="24"/>
        </w:rPr>
        <w:t>: protecting freedom of expression, promoting innovation and protecting intellectual property, supporting the multistakeholder model, preventing attacks and crime, and enabling military operations. The strategy identifies the use of diplomacy, defense, and development “to promote an open, interoperable, secure, and reliable information and communications infrastructure.”</w:t>
      </w:r>
      <w:r>
        <w:rPr>
          <w:rStyle w:val="EndnoteReference"/>
          <w:sz w:val="24"/>
          <w:szCs w:val="24"/>
        </w:rPr>
        <w:endnoteReference w:id="52"/>
      </w:r>
    </w:p>
    <w:p w14:paraId="0123AE23" w14:textId="77777777" w:rsidR="00D944BC" w:rsidRPr="003230E4" w:rsidRDefault="00D944BC" w:rsidP="00135CDC">
      <w:pPr>
        <w:spacing w:after="0" w:line="240" w:lineRule="auto"/>
        <w:rPr>
          <w:sz w:val="24"/>
          <w:szCs w:val="24"/>
        </w:rPr>
      </w:pPr>
      <w:r w:rsidRPr="003230E4">
        <w:rPr>
          <w:sz w:val="24"/>
          <w:szCs w:val="24"/>
        </w:rPr>
        <w:t xml:space="preserve"> </w:t>
      </w:r>
    </w:p>
    <w:p w14:paraId="50DC1708" w14:textId="77777777" w:rsidR="00D944BC" w:rsidRPr="003230E4" w:rsidRDefault="00D944BC" w:rsidP="00135CDC">
      <w:pPr>
        <w:spacing w:after="0" w:line="240" w:lineRule="auto"/>
        <w:rPr>
          <w:sz w:val="24"/>
          <w:szCs w:val="24"/>
        </w:rPr>
      </w:pPr>
      <w:r>
        <w:rPr>
          <w:sz w:val="24"/>
          <w:szCs w:val="24"/>
        </w:rPr>
        <w:t xml:space="preserve">At the same time, Stuxnet </w:t>
      </w:r>
      <w:r w:rsidRPr="003230E4">
        <w:rPr>
          <w:sz w:val="24"/>
          <w:szCs w:val="24"/>
        </w:rPr>
        <w:t>undermined the trust and confidence of Internet users globally in the United States as a steward of the values of open</w:t>
      </w:r>
      <w:r>
        <w:rPr>
          <w:sz w:val="24"/>
          <w:szCs w:val="24"/>
        </w:rPr>
        <w:t>ness</w:t>
      </w:r>
      <w:r w:rsidRPr="003230E4">
        <w:rPr>
          <w:sz w:val="24"/>
          <w:szCs w:val="24"/>
        </w:rPr>
        <w:t>, global</w:t>
      </w:r>
      <w:r>
        <w:rPr>
          <w:sz w:val="24"/>
          <w:szCs w:val="24"/>
        </w:rPr>
        <w:t>ism</w:t>
      </w:r>
      <w:r w:rsidRPr="003230E4">
        <w:rPr>
          <w:sz w:val="24"/>
          <w:szCs w:val="24"/>
        </w:rPr>
        <w:t>, secur</w:t>
      </w:r>
      <w:r>
        <w:rPr>
          <w:sz w:val="24"/>
          <w:szCs w:val="24"/>
        </w:rPr>
        <w:t xml:space="preserve">ity, </w:t>
      </w:r>
      <w:r w:rsidRPr="003230E4">
        <w:rPr>
          <w:sz w:val="24"/>
          <w:szCs w:val="24"/>
        </w:rPr>
        <w:t>and resilien</w:t>
      </w:r>
      <w:r>
        <w:rPr>
          <w:sz w:val="24"/>
          <w:szCs w:val="24"/>
        </w:rPr>
        <w:t>ce</w:t>
      </w:r>
      <w:r w:rsidRPr="003230E4">
        <w:rPr>
          <w:sz w:val="24"/>
          <w:szCs w:val="24"/>
        </w:rPr>
        <w:t xml:space="preserve">. </w:t>
      </w:r>
      <w:r>
        <w:rPr>
          <w:sz w:val="24"/>
          <w:szCs w:val="24"/>
        </w:rPr>
        <w:t>Yet</w:t>
      </w:r>
      <w:r w:rsidRPr="003230E4">
        <w:rPr>
          <w:sz w:val="24"/>
          <w:szCs w:val="24"/>
        </w:rPr>
        <w:t xml:space="preserve"> Stuxnet</w:t>
      </w:r>
      <w:r>
        <w:rPr>
          <w:sz w:val="24"/>
          <w:szCs w:val="24"/>
        </w:rPr>
        <w:t>’s</w:t>
      </w:r>
      <w:r w:rsidRPr="003230E4">
        <w:rPr>
          <w:sz w:val="24"/>
          <w:szCs w:val="24"/>
        </w:rPr>
        <w:t xml:space="preserve"> impact on Internet freedom and governance debates was, as </w:t>
      </w:r>
      <w:r>
        <w:rPr>
          <w:sz w:val="24"/>
          <w:szCs w:val="24"/>
        </w:rPr>
        <w:t xml:space="preserve">Merritt </w:t>
      </w:r>
      <w:r w:rsidRPr="00C46DA8">
        <w:rPr>
          <w:sz w:val="24"/>
          <w:szCs w:val="24"/>
        </w:rPr>
        <w:t xml:space="preserve">Baer and </w:t>
      </w:r>
      <w:r w:rsidR="00140647" w:rsidRPr="00DA2F8D">
        <w:rPr>
          <w:sz w:val="24"/>
          <w:szCs w:val="24"/>
        </w:rPr>
        <w:t xml:space="preserve">Tim </w:t>
      </w:r>
      <w:r w:rsidRPr="00C46DA8">
        <w:rPr>
          <w:sz w:val="24"/>
          <w:szCs w:val="24"/>
        </w:rPr>
        <w:t>Maurer</w:t>
      </w:r>
      <w:r>
        <w:rPr>
          <w:sz w:val="24"/>
          <w:szCs w:val="24"/>
        </w:rPr>
        <w:t xml:space="preserve"> a</w:t>
      </w:r>
      <w:r w:rsidRPr="003230E4">
        <w:rPr>
          <w:sz w:val="24"/>
          <w:szCs w:val="24"/>
        </w:rPr>
        <w:t>rgue, indirect.</w:t>
      </w:r>
      <w:r w:rsidRPr="003230E4">
        <w:rPr>
          <w:rStyle w:val="EndnoteReference"/>
          <w:sz w:val="24"/>
          <w:szCs w:val="24"/>
        </w:rPr>
        <w:endnoteReference w:id="53"/>
      </w:r>
      <w:r>
        <w:rPr>
          <w:sz w:val="24"/>
          <w:szCs w:val="24"/>
        </w:rPr>
        <w:t xml:space="preserve"> </w:t>
      </w:r>
      <w:r w:rsidRPr="003230E4">
        <w:rPr>
          <w:sz w:val="24"/>
          <w:szCs w:val="24"/>
        </w:rPr>
        <w:t>If the attack on Natanz lit the spark of wariness, the Snowden revelations acted as a barrel of gasoline dropped on the fire of distrust. Or</w:t>
      </w:r>
      <w:r>
        <w:rPr>
          <w:sz w:val="24"/>
          <w:szCs w:val="24"/>
        </w:rPr>
        <w:t>,</w:t>
      </w:r>
      <w:r w:rsidRPr="003230E4">
        <w:rPr>
          <w:sz w:val="24"/>
          <w:szCs w:val="24"/>
        </w:rPr>
        <w:t xml:space="preserve"> as the Internet governance scholar Milton Mueller put</w:t>
      </w:r>
      <w:r>
        <w:rPr>
          <w:sz w:val="24"/>
          <w:szCs w:val="24"/>
        </w:rPr>
        <w:t>s</w:t>
      </w:r>
      <w:r w:rsidRPr="003230E4">
        <w:rPr>
          <w:sz w:val="24"/>
          <w:szCs w:val="24"/>
        </w:rPr>
        <w:t xml:space="preserve"> it, “</w:t>
      </w:r>
      <w:r w:rsidRPr="003230E4">
        <w:rPr>
          <w:rFonts w:cs="Times New Roman"/>
          <w:color w:val="000000" w:themeColor="text1"/>
          <w:sz w:val="24"/>
          <w:szCs w:val="24"/>
        </w:rPr>
        <w:t>Stuxnet/Flame got people thinking. NSA/Snowden sealed the deal.”</w:t>
      </w:r>
      <w:r>
        <w:rPr>
          <w:rStyle w:val="EndnoteReference"/>
          <w:rFonts w:cs="Times New Roman"/>
          <w:color w:val="000000" w:themeColor="text1"/>
          <w:sz w:val="24"/>
          <w:szCs w:val="24"/>
        </w:rPr>
        <w:endnoteReference w:id="54"/>
      </w:r>
    </w:p>
    <w:p w14:paraId="266C6F17" w14:textId="77777777" w:rsidR="00D944BC" w:rsidRPr="003230E4" w:rsidRDefault="00D944BC" w:rsidP="00135CDC">
      <w:pPr>
        <w:spacing w:after="0" w:line="240" w:lineRule="auto"/>
        <w:rPr>
          <w:sz w:val="24"/>
          <w:szCs w:val="24"/>
        </w:rPr>
      </w:pPr>
    </w:p>
    <w:p w14:paraId="28EE9ADA" w14:textId="77777777" w:rsidR="00D944BC" w:rsidRDefault="00D944BC" w:rsidP="00135CDC">
      <w:pPr>
        <w:spacing w:after="0" w:line="240" w:lineRule="auto"/>
        <w:rPr>
          <w:rFonts w:cs="Times New Roman"/>
          <w:sz w:val="24"/>
          <w:szCs w:val="24"/>
        </w:rPr>
      </w:pPr>
      <w:r w:rsidRPr="003230E4">
        <w:rPr>
          <w:rFonts w:cs="Times New Roman"/>
          <w:b/>
          <w:sz w:val="24"/>
          <w:szCs w:val="24"/>
        </w:rPr>
        <w:t>Stuxnet and the International Cyber Governance Debate</w:t>
      </w:r>
      <w:r w:rsidRPr="003230E4">
        <w:rPr>
          <w:rFonts w:cs="Times New Roman"/>
          <w:sz w:val="24"/>
          <w:szCs w:val="24"/>
        </w:rPr>
        <w:t xml:space="preserve">  </w:t>
      </w:r>
    </w:p>
    <w:p w14:paraId="64B75A56" w14:textId="77777777" w:rsidR="00D944BC" w:rsidRPr="003230E4" w:rsidRDefault="00D944BC" w:rsidP="00135CDC">
      <w:pPr>
        <w:spacing w:after="0" w:line="240" w:lineRule="auto"/>
        <w:rPr>
          <w:rFonts w:cs="Times New Roman"/>
          <w:sz w:val="24"/>
          <w:szCs w:val="24"/>
        </w:rPr>
      </w:pPr>
    </w:p>
    <w:p w14:paraId="69117779" w14:textId="77777777" w:rsidR="00D944BC" w:rsidRDefault="00D944BC" w:rsidP="00135CDC">
      <w:pPr>
        <w:spacing w:after="0" w:line="240" w:lineRule="auto"/>
        <w:rPr>
          <w:rFonts w:cs="Arial"/>
          <w:color w:val="000000"/>
          <w:sz w:val="24"/>
          <w:szCs w:val="24"/>
        </w:rPr>
      </w:pPr>
      <w:r w:rsidRPr="003230E4">
        <w:rPr>
          <w:rFonts w:cs="Arial"/>
          <w:color w:val="000000"/>
          <w:sz w:val="24"/>
          <w:szCs w:val="24"/>
        </w:rPr>
        <w:t>Washington and its allies favor the “</w:t>
      </w:r>
      <w:r w:rsidRPr="00DD5267">
        <w:rPr>
          <w:rFonts w:cs="Arial"/>
          <w:color w:val="000000"/>
          <w:sz w:val="24"/>
          <w:szCs w:val="24"/>
        </w:rPr>
        <w:t>multi</w:t>
      </w:r>
      <w:r>
        <w:rPr>
          <w:rFonts w:cs="Arial"/>
          <w:color w:val="000000"/>
          <w:sz w:val="24"/>
          <w:szCs w:val="24"/>
        </w:rPr>
        <w:t>stakeholder</w:t>
      </w:r>
      <w:r w:rsidRPr="003230E4">
        <w:rPr>
          <w:rFonts w:cs="Arial"/>
          <w:color w:val="000000"/>
          <w:sz w:val="24"/>
          <w:szCs w:val="24"/>
        </w:rPr>
        <w:t xml:space="preserve">” model </w:t>
      </w:r>
      <w:r>
        <w:rPr>
          <w:rFonts w:cs="Arial"/>
          <w:color w:val="000000"/>
          <w:sz w:val="24"/>
          <w:szCs w:val="24"/>
        </w:rPr>
        <w:t>of</w:t>
      </w:r>
      <w:r w:rsidRPr="003230E4">
        <w:rPr>
          <w:rFonts w:cs="Arial"/>
          <w:color w:val="000000"/>
          <w:sz w:val="24"/>
          <w:szCs w:val="24"/>
        </w:rPr>
        <w:t xml:space="preserve"> Internet governance: a bottom-up policy process that includes organizations representing </w:t>
      </w:r>
      <w:r>
        <w:rPr>
          <w:rFonts w:cs="Arial"/>
          <w:color w:val="000000"/>
          <w:sz w:val="24"/>
          <w:szCs w:val="24"/>
        </w:rPr>
        <w:t xml:space="preserve">a diverse array of </w:t>
      </w:r>
      <w:r w:rsidRPr="003230E4">
        <w:rPr>
          <w:rFonts w:cs="Arial"/>
          <w:color w:val="000000"/>
          <w:sz w:val="24"/>
          <w:szCs w:val="24"/>
        </w:rPr>
        <w:t>technical experts, governments, businesses, civil society, and individual users. Authoritarian states like China, Russia, and Iran are pushing for a state</w:t>
      </w:r>
      <w:r>
        <w:rPr>
          <w:rFonts w:cs="Arial"/>
          <w:color w:val="000000"/>
          <w:sz w:val="24"/>
          <w:szCs w:val="24"/>
        </w:rPr>
        <w:t>-</w:t>
      </w:r>
      <w:r w:rsidRPr="003230E4">
        <w:rPr>
          <w:rFonts w:cs="Arial"/>
          <w:color w:val="000000"/>
          <w:sz w:val="24"/>
          <w:szCs w:val="24"/>
        </w:rPr>
        <w:t>centric approach, with greater involvement of multilateral organizations like the UN’s International Telecommunication Union</w:t>
      </w:r>
      <w:r>
        <w:rPr>
          <w:rFonts w:cs="Arial"/>
          <w:color w:val="000000"/>
          <w:sz w:val="24"/>
          <w:szCs w:val="24"/>
        </w:rPr>
        <w:t xml:space="preserve"> (ITU)</w:t>
      </w:r>
      <w:r w:rsidRPr="003230E4">
        <w:rPr>
          <w:rFonts w:cs="Arial"/>
          <w:color w:val="000000"/>
          <w:sz w:val="24"/>
          <w:szCs w:val="24"/>
        </w:rPr>
        <w:t>. In addition, many developing countries, which often lack independent civil</w:t>
      </w:r>
      <w:r>
        <w:rPr>
          <w:rFonts w:cs="Arial"/>
          <w:color w:val="000000"/>
          <w:sz w:val="24"/>
          <w:szCs w:val="24"/>
        </w:rPr>
        <w:t xml:space="preserve"> </w:t>
      </w:r>
      <w:r w:rsidRPr="003230E4">
        <w:rPr>
          <w:rFonts w:cs="Arial"/>
          <w:color w:val="000000"/>
          <w:sz w:val="24"/>
          <w:szCs w:val="24"/>
        </w:rPr>
        <w:t xml:space="preserve">society actors or businesses capable of participating in </w:t>
      </w:r>
      <w:r w:rsidRPr="002952C3">
        <w:rPr>
          <w:rFonts w:cs="Arial"/>
          <w:color w:val="000000"/>
          <w:sz w:val="24"/>
          <w:szCs w:val="24"/>
        </w:rPr>
        <w:t>multistakeholder</w:t>
      </w:r>
      <w:r w:rsidRPr="003230E4">
        <w:rPr>
          <w:rFonts w:cs="Arial"/>
          <w:color w:val="000000"/>
          <w:sz w:val="24"/>
          <w:szCs w:val="24"/>
        </w:rPr>
        <w:t xml:space="preserve"> governance, prefer multilateral organizations where governments are the primary actors.</w:t>
      </w:r>
    </w:p>
    <w:p w14:paraId="5E213BD1" w14:textId="77777777" w:rsidR="00D944BC" w:rsidRPr="003230E4" w:rsidRDefault="00D944BC" w:rsidP="00135CDC">
      <w:pPr>
        <w:spacing w:after="0" w:line="240" w:lineRule="auto"/>
        <w:rPr>
          <w:rFonts w:cs="Arial"/>
          <w:color w:val="000000"/>
          <w:sz w:val="24"/>
          <w:szCs w:val="24"/>
        </w:rPr>
      </w:pPr>
    </w:p>
    <w:p w14:paraId="3C00991E" w14:textId="77777777" w:rsidR="00D944BC" w:rsidRDefault="00D944BC" w:rsidP="00135CDC">
      <w:pPr>
        <w:spacing w:after="0" w:line="240" w:lineRule="auto"/>
        <w:rPr>
          <w:rFonts w:cs="Arial"/>
          <w:color w:val="000000"/>
          <w:sz w:val="24"/>
          <w:szCs w:val="24"/>
        </w:rPr>
      </w:pPr>
      <w:r w:rsidRPr="003230E4">
        <w:rPr>
          <w:rFonts w:cs="Arial"/>
          <w:color w:val="000000"/>
          <w:sz w:val="24"/>
          <w:szCs w:val="24"/>
        </w:rPr>
        <w:t xml:space="preserve">The ITU did seize on Stuxnet, and </w:t>
      </w:r>
      <w:r w:rsidRPr="002952C3">
        <w:rPr>
          <w:rFonts w:cs="Arial"/>
          <w:color w:val="000000"/>
          <w:sz w:val="24"/>
          <w:szCs w:val="24"/>
        </w:rPr>
        <w:t>cybersecurity</w:t>
      </w:r>
      <w:r w:rsidRPr="003230E4">
        <w:rPr>
          <w:rFonts w:cs="Arial"/>
          <w:color w:val="000000"/>
          <w:sz w:val="24"/>
          <w:szCs w:val="24"/>
        </w:rPr>
        <w:t xml:space="preserve"> more generally, as justification for playing a greater role in Internet governance. “[Stuxnet] should serve as a wake-up call for all nations regarding the threat we all face,” said Hamadoun Touré, the </w:t>
      </w:r>
      <w:r w:rsidR="00140647">
        <w:rPr>
          <w:rFonts w:cs="Arial"/>
          <w:color w:val="000000"/>
          <w:sz w:val="24"/>
          <w:szCs w:val="24"/>
        </w:rPr>
        <w:t>former secretary</w:t>
      </w:r>
      <w:r w:rsidR="00140647" w:rsidRPr="00DA2F8D">
        <w:rPr>
          <w:rFonts w:cs="Arial"/>
          <w:color w:val="000000"/>
          <w:sz w:val="24"/>
          <w:szCs w:val="24"/>
        </w:rPr>
        <w:t xml:space="preserve"> </w:t>
      </w:r>
      <w:r w:rsidR="00140647">
        <w:rPr>
          <w:rFonts w:cs="Arial"/>
          <w:color w:val="000000"/>
          <w:sz w:val="24"/>
          <w:szCs w:val="24"/>
        </w:rPr>
        <w:t>general of</w:t>
      </w:r>
      <w:r w:rsidRPr="003230E4">
        <w:rPr>
          <w:rFonts w:cs="Arial"/>
          <w:color w:val="000000"/>
          <w:sz w:val="24"/>
          <w:szCs w:val="24"/>
        </w:rPr>
        <w:t xml:space="preserve"> the ITU</w:t>
      </w:r>
      <w:r>
        <w:rPr>
          <w:rFonts w:cs="Arial"/>
          <w:color w:val="000000"/>
          <w:sz w:val="24"/>
          <w:szCs w:val="24"/>
        </w:rPr>
        <w:t>, adding that an arms control treaty was his priority</w:t>
      </w:r>
      <w:r w:rsidRPr="003230E4">
        <w:rPr>
          <w:rFonts w:cs="Arial"/>
          <w:color w:val="000000"/>
          <w:sz w:val="24"/>
          <w:szCs w:val="24"/>
        </w:rPr>
        <w:t>.</w:t>
      </w:r>
      <w:r>
        <w:rPr>
          <w:rStyle w:val="EndnoteReference"/>
          <w:rFonts w:cs="Arial"/>
          <w:color w:val="000000"/>
          <w:sz w:val="24"/>
          <w:szCs w:val="24"/>
        </w:rPr>
        <w:endnoteReference w:id="55"/>
      </w:r>
      <w:r w:rsidRPr="003230E4">
        <w:rPr>
          <w:rFonts w:cs="Arial"/>
          <w:color w:val="000000"/>
          <w:sz w:val="24"/>
          <w:szCs w:val="24"/>
        </w:rPr>
        <w:t xml:space="preserve"> The ITU also played an indirect role in exposing Flame. The ITU asked Kaspersky to investigate </w:t>
      </w:r>
      <w:r>
        <w:rPr>
          <w:rFonts w:cs="Arial"/>
          <w:color w:val="000000"/>
          <w:sz w:val="24"/>
          <w:szCs w:val="24"/>
        </w:rPr>
        <w:t xml:space="preserve">the </w:t>
      </w:r>
      <w:r w:rsidRPr="003230E4">
        <w:rPr>
          <w:rFonts w:cs="Arial"/>
          <w:color w:val="000000"/>
          <w:sz w:val="24"/>
          <w:szCs w:val="24"/>
        </w:rPr>
        <w:t>malware that was wiping data on computers in Iran and, in the course of that investigation, the company uncovered Flame. In May 2012, the ITU publicized Flame in a warning to member states, calling for “global collaboration to tackle cybersecurity threats.”</w:t>
      </w:r>
      <w:r w:rsidRPr="003230E4">
        <w:rPr>
          <w:rStyle w:val="EndnoteReference"/>
          <w:rFonts w:cs="Arial"/>
          <w:color w:val="000000"/>
          <w:sz w:val="24"/>
          <w:szCs w:val="24"/>
        </w:rPr>
        <w:endnoteReference w:id="56"/>
      </w:r>
      <w:r>
        <w:rPr>
          <w:rFonts w:cs="Arial"/>
          <w:color w:val="000000"/>
          <w:sz w:val="24"/>
          <w:szCs w:val="24"/>
        </w:rPr>
        <w:t xml:space="preserve"> </w:t>
      </w:r>
      <w:r w:rsidRPr="003230E4">
        <w:rPr>
          <w:rFonts w:cs="Arial"/>
          <w:color w:val="000000"/>
          <w:sz w:val="24"/>
          <w:szCs w:val="24"/>
        </w:rPr>
        <w:t>The request for the investigation and the global warning were both unprecedented, and James Lewis has argued that this was not a coincidence, but rather “consistent with an effort at political manipulation to win support at upcoming multilateral meetings on Internet governance.”</w:t>
      </w:r>
      <w:r w:rsidRPr="003230E4">
        <w:rPr>
          <w:rStyle w:val="EndnoteReference"/>
          <w:rFonts w:cs="Arial"/>
          <w:color w:val="000000"/>
          <w:sz w:val="24"/>
          <w:szCs w:val="24"/>
        </w:rPr>
        <w:endnoteReference w:id="57"/>
      </w:r>
      <w:r w:rsidRPr="003230E4">
        <w:rPr>
          <w:rFonts w:cs="Arial"/>
          <w:color w:val="000000"/>
          <w:sz w:val="24"/>
          <w:szCs w:val="24"/>
        </w:rPr>
        <w:t xml:space="preserve"> </w:t>
      </w:r>
    </w:p>
    <w:p w14:paraId="7DFEE5B7" w14:textId="77777777" w:rsidR="00D944BC" w:rsidRPr="003230E4" w:rsidRDefault="00D944BC" w:rsidP="00135CDC">
      <w:pPr>
        <w:spacing w:after="0" w:line="240" w:lineRule="auto"/>
        <w:rPr>
          <w:rFonts w:cs="Arial"/>
          <w:color w:val="000000"/>
          <w:sz w:val="24"/>
          <w:szCs w:val="24"/>
        </w:rPr>
      </w:pPr>
    </w:p>
    <w:p w14:paraId="36BFAB2C" w14:textId="77777777" w:rsidR="00D944BC" w:rsidRPr="003230E4" w:rsidRDefault="00D944BC" w:rsidP="00135CDC">
      <w:pPr>
        <w:spacing w:after="0" w:line="240" w:lineRule="auto"/>
        <w:rPr>
          <w:rFonts w:cs="Arial"/>
          <w:color w:val="000000"/>
          <w:sz w:val="24"/>
          <w:szCs w:val="24"/>
        </w:rPr>
      </w:pPr>
      <w:r w:rsidRPr="003230E4">
        <w:rPr>
          <w:rFonts w:cs="Arial"/>
          <w:color w:val="000000"/>
          <w:sz w:val="24"/>
          <w:szCs w:val="24"/>
        </w:rPr>
        <w:t xml:space="preserve">Cybersecurity was </w:t>
      </w:r>
      <w:r>
        <w:rPr>
          <w:rFonts w:cs="Arial"/>
          <w:color w:val="000000"/>
          <w:sz w:val="24"/>
          <w:szCs w:val="24"/>
        </w:rPr>
        <w:t xml:space="preserve">indeed </w:t>
      </w:r>
      <w:r w:rsidRPr="003230E4">
        <w:rPr>
          <w:rFonts w:cs="Arial"/>
          <w:color w:val="000000"/>
          <w:sz w:val="24"/>
          <w:szCs w:val="24"/>
        </w:rPr>
        <w:t xml:space="preserve">a contentious issue at the 2012 World Conference on Information Technology and </w:t>
      </w:r>
      <w:r>
        <w:rPr>
          <w:rFonts w:cs="Arial"/>
          <w:color w:val="000000"/>
          <w:sz w:val="24"/>
          <w:szCs w:val="24"/>
        </w:rPr>
        <w:t xml:space="preserve">the </w:t>
      </w:r>
      <w:r w:rsidRPr="003230E4">
        <w:rPr>
          <w:rFonts w:cs="Arial"/>
          <w:color w:val="000000"/>
          <w:sz w:val="24"/>
          <w:szCs w:val="24"/>
        </w:rPr>
        <w:t xml:space="preserve">2014 International Telecommunication Union Plenipotentiary Conference, </w:t>
      </w:r>
      <w:r w:rsidRPr="003230E4">
        <w:rPr>
          <w:rFonts w:cs="Arial"/>
          <w:color w:val="000000"/>
          <w:sz w:val="24"/>
          <w:szCs w:val="24"/>
        </w:rPr>
        <w:lastRenderedPageBreak/>
        <w:t xml:space="preserve">but neither of those conferences produced any real change in how the Internet is governed. The US strategy remains to try </w:t>
      </w:r>
      <w:r>
        <w:rPr>
          <w:rFonts w:cs="Arial"/>
          <w:color w:val="000000"/>
          <w:sz w:val="24"/>
          <w:szCs w:val="24"/>
        </w:rPr>
        <w:t>to</w:t>
      </w:r>
      <w:r w:rsidRPr="003230E4">
        <w:rPr>
          <w:rFonts w:cs="Arial"/>
          <w:color w:val="000000"/>
          <w:sz w:val="24"/>
          <w:szCs w:val="24"/>
        </w:rPr>
        <w:t xml:space="preserve"> limit the ITU’s role to education and capacity</w:t>
      </w:r>
      <w:r>
        <w:rPr>
          <w:rFonts w:cs="Arial"/>
          <w:color w:val="000000"/>
          <w:sz w:val="24"/>
          <w:szCs w:val="24"/>
        </w:rPr>
        <w:t>-</w:t>
      </w:r>
      <w:r w:rsidRPr="003230E4">
        <w:rPr>
          <w:rFonts w:cs="Arial"/>
          <w:color w:val="000000"/>
          <w:sz w:val="24"/>
          <w:szCs w:val="24"/>
        </w:rPr>
        <w:t xml:space="preserve">building. As Baer and Maurer note, the most lasting effect may be </w:t>
      </w:r>
      <w:r>
        <w:rPr>
          <w:rFonts w:cs="Arial"/>
          <w:color w:val="000000"/>
          <w:sz w:val="24"/>
          <w:szCs w:val="24"/>
        </w:rPr>
        <w:t xml:space="preserve">that </w:t>
      </w:r>
      <w:r w:rsidRPr="003230E4">
        <w:rPr>
          <w:rFonts w:cs="Arial"/>
          <w:color w:val="000000"/>
          <w:sz w:val="24"/>
          <w:szCs w:val="24"/>
        </w:rPr>
        <w:t>Stuxnet forced what had been two fairly distinct communities</w:t>
      </w:r>
      <w:r>
        <w:rPr>
          <w:rStyle w:val="st"/>
        </w:rPr>
        <w:t>—</w:t>
      </w:r>
      <w:r>
        <w:rPr>
          <w:rFonts w:cs="Arial"/>
          <w:color w:val="000000"/>
          <w:sz w:val="24"/>
          <w:szCs w:val="24"/>
        </w:rPr>
        <w:t>cybersecurity and Internet governance experts</w:t>
      </w:r>
      <w:r>
        <w:rPr>
          <w:rStyle w:val="st"/>
        </w:rPr>
        <w:t>—</w:t>
      </w:r>
      <w:r w:rsidRPr="003230E4">
        <w:rPr>
          <w:rFonts w:cs="Arial"/>
          <w:color w:val="000000"/>
          <w:sz w:val="24"/>
          <w:szCs w:val="24"/>
        </w:rPr>
        <w:t>i</w:t>
      </w:r>
      <w:r>
        <w:rPr>
          <w:rFonts w:cs="Arial"/>
          <w:color w:val="000000"/>
          <w:sz w:val="24"/>
          <w:szCs w:val="24"/>
        </w:rPr>
        <w:t>n</w:t>
      </w:r>
      <w:r w:rsidRPr="003230E4">
        <w:rPr>
          <w:rFonts w:cs="Arial"/>
          <w:color w:val="000000"/>
          <w:sz w:val="24"/>
          <w:szCs w:val="24"/>
        </w:rPr>
        <w:t xml:space="preserve">to closer contact. </w:t>
      </w:r>
      <w:r>
        <w:rPr>
          <w:rFonts w:cs="Arial"/>
          <w:color w:val="000000"/>
          <w:sz w:val="24"/>
          <w:szCs w:val="24"/>
        </w:rPr>
        <w:t>Previously, both had been peripheral to each other</w:t>
      </w:r>
      <w:r w:rsidRPr="003230E4">
        <w:rPr>
          <w:rFonts w:cs="Arial"/>
          <w:color w:val="000000"/>
          <w:sz w:val="24"/>
          <w:szCs w:val="24"/>
        </w:rPr>
        <w:t>. Now</w:t>
      </w:r>
      <w:r>
        <w:rPr>
          <w:rFonts w:cs="Arial"/>
          <w:color w:val="000000"/>
          <w:sz w:val="24"/>
          <w:szCs w:val="24"/>
        </w:rPr>
        <w:t>,</w:t>
      </w:r>
      <w:r w:rsidRPr="003230E4">
        <w:rPr>
          <w:rFonts w:cs="Arial"/>
          <w:color w:val="000000"/>
          <w:sz w:val="24"/>
          <w:szCs w:val="24"/>
        </w:rPr>
        <w:t xml:space="preserve"> the two policy discourses are intertwined.</w:t>
      </w:r>
    </w:p>
    <w:p w14:paraId="72167D0A" w14:textId="77777777" w:rsidR="00D944BC" w:rsidRDefault="00D944BC">
      <w:pPr>
        <w:rPr>
          <w:rFonts w:asciiTheme="majorHAnsi" w:eastAsiaTheme="majorEastAsia" w:hAnsiTheme="majorHAnsi" w:cstheme="majorBidi"/>
          <w:b/>
          <w:bCs/>
          <w:color w:val="365F91" w:themeColor="accent1" w:themeShade="BF"/>
          <w:sz w:val="28"/>
          <w:szCs w:val="28"/>
        </w:rPr>
      </w:pPr>
      <w:bookmarkStart w:id="81" w:name="_Toc408405553"/>
      <w:r>
        <w:br w:type="page"/>
      </w:r>
    </w:p>
    <w:p w14:paraId="63C7E277" w14:textId="77777777" w:rsidR="00D944BC" w:rsidRPr="006B1975" w:rsidRDefault="00D944BC" w:rsidP="00135CDC">
      <w:pPr>
        <w:pStyle w:val="Heading2"/>
        <w:rPr>
          <w:rFonts w:eastAsiaTheme="minorHAnsi"/>
        </w:rPr>
      </w:pPr>
      <w:bookmarkStart w:id="82" w:name="_Toc427076697"/>
      <w:r>
        <w:lastRenderedPageBreak/>
        <w:t>Long-Term Consequences of Stuxnet</w:t>
      </w:r>
      <w:bookmarkEnd w:id="81"/>
      <w:bookmarkEnd w:id="82"/>
    </w:p>
    <w:p w14:paraId="0647D68F" w14:textId="77777777" w:rsidR="00D944BC" w:rsidRDefault="00D944BC" w:rsidP="00135CDC">
      <w:pPr>
        <w:pStyle w:val="Body1"/>
        <w:spacing w:line="276" w:lineRule="auto"/>
        <w:ind w:firstLine="720"/>
        <w:rPr>
          <w:rFonts w:ascii="Times New Roman" w:eastAsia="Times New Roman" w:hAnsi="Times New Roman" w:cs="Times New Roman"/>
          <w:sz w:val="28"/>
          <w:szCs w:val="28"/>
        </w:rPr>
      </w:pPr>
    </w:p>
    <w:p w14:paraId="0CFEF1F0" w14:textId="77777777" w:rsidR="00D944BC" w:rsidRPr="001A664D" w:rsidRDefault="00D944BC" w:rsidP="00135CDC">
      <w:pPr>
        <w:pStyle w:val="Body1"/>
        <w:rPr>
          <w:rFonts w:asciiTheme="minorHAnsi" w:eastAsia="Times New Roman" w:hAnsiTheme="minorHAnsi" w:cs="Times New Roman"/>
        </w:rPr>
      </w:pPr>
      <w:r w:rsidRPr="001A664D">
        <w:rPr>
          <w:rFonts w:asciiTheme="minorHAnsi" w:eastAsia="Times New Roman" w:hAnsiTheme="minorHAnsi" w:cs="Times New Roman"/>
        </w:rPr>
        <w:t>Evaluating the long</w:t>
      </w:r>
      <w:r>
        <w:rPr>
          <w:rFonts w:asciiTheme="minorHAnsi" w:eastAsia="Times New Roman" w:hAnsiTheme="minorHAnsi" w:cs="Times New Roman"/>
        </w:rPr>
        <w:t>-</w:t>
      </w:r>
      <w:r w:rsidRPr="001A664D">
        <w:rPr>
          <w:rFonts w:asciiTheme="minorHAnsi" w:eastAsia="Times New Roman" w:hAnsiTheme="minorHAnsi" w:cs="Times New Roman"/>
        </w:rPr>
        <w:t>term consequences of Stuxnet depends in part on how revolutionary the attack appears. Certainly</w:t>
      </w:r>
      <w:r>
        <w:rPr>
          <w:rFonts w:asciiTheme="minorHAnsi" w:eastAsia="Times New Roman" w:hAnsiTheme="minorHAnsi" w:cs="Times New Roman"/>
        </w:rPr>
        <w:t>,</w:t>
      </w:r>
      <w:r w:rsidRPr="001A664D">
        <w:rPr>
          <w:rFonts w:asciiTheme="minorHAnsi" w:eastAsia="Times New Roman" w:hAnsiTheme="minorHAnsi" w:cs="Times New Roman"/>
        </w:rPr>
        <w:t xml:space="preserve"> many of </w:t>
      </w:r>
      <w:r>
        <w:rPr>
          <w:rFonts w:asciiTheme="minorHAnsi" w:eastAsia="Times New Roman" w:hAnsiTheme="minorHAnsi" w:cs="Times New Roman"/>
        </w:rPr>
        <w:t xml:space="preserve">those </w:t>
      </w:r>
      <w:r w:rsidRPr="001A664D">
        <w:rPr>
          <w:rFonts w:asciiTheme="minorHAnsi" w:eastAsia="Times New Roman" w:hAnsiTheme="minorHAnsi" w:cs="Times New Roman"/>
        </w:rPr>
        <w:t>who worked on decoding the malware described the attack code as a radical change. “I’d call it groundbreaking,” said Roel Schouwenberg of Kaspersky Lab.</w:t>
      </w:r>
      <w:r w:rsidRPr="001A664D">
        <w:rPr>
          <w:rStyle w:val="EndnoteReference"/>
          <w:rFonts w:asciiTheme="minorHAnsi" w:eastAsia="Times New Roman" w:hAnsiTheme="minorHAnsi" w:cs="Times New Roman"/>
        </w:rPr>
        <w:endnoteReference w:id="58"/>
      </w:r>
      <w:r w:rsidRPr="001A664D">
        <w:rPr>
          <w:rFonts w:asciiTheme="minorHAnsi" w:eastAsia="Times New Roman" w:hAnsiTheme="minorHAnsi" w:cs="Times New Roman"/>
        </w:rPr>
        <w:t xml:space="preserve"> This sense of transformation stemmed in large part </w:t>
      </w:r>
      <w:r>
        <w:rPr>
          <w:rFonts w:asciiTheme="minorHAnsi" w:eastAsia="Times New Roman" w:hAnsiTheme="minorHAnsi" w:cs="Times New Roman"/>
        </w:rPr>
        <w:t>from the fact that</w:t>
      </w:r>
      <w:r w:rsidRPr="001A664D">
        <w:rPr>
          <w:rFonts w:asciiTheme="minorHAnsi" w:eastAsia="Times New Roman" w:hAnsiTheme="minorHAnsi" w:cs="Times New Roman"/>
        </w:rPr>
        <w:t xml:space="preserve"> Stuxnet was designed to do physical damage to an industrial control system. As Patrick Fitzgerald, a researcher with Symantec</w:t>
      </w:r>
      <w:r>
        <w:rPr>
          <w:rFonts w:asciiTheme="minorHAnsi" w:eastAsia="Times New Roman" w:hAnsiTheme="minorHAnsi" w:cs="Times New Roman"/>
        </w:rPr>
        <w:t>,</w:t>
      </w:r>
      <w:r w:rsidRPr="001A664D">
        <w:rPr>
          <w:rFonts w:asciiTheme="minorHAnsi" w:eastAsia="Times New Roman" w:hAnsiTheme="minorHAnsi" w:cs="Times New Roman"/>
        </w:rPr>
        <w:t xml:space="preserve"> put it, “</w:t>
      </w:r>
      <w:r w:rsidR="00140647" w:rsidRPr="00DA2F8D">
        <w:rPr>
          <w:rFonts w:asciiTheme="minorHAnsi" w:eastAsia="Times New Roman" w:hAnsiTheme="minorHAnsi" w:cs="Times New Roman"/>
        </w:rPr>
        <w:t>Giving</w:t>
      </w:r>
      <w:r w:rsidRPr="001A664D">
        <w:rPr>
          <w:rFonts w:asciiTheme="minorHAnsi" w:eastAsia="Times New Roman" w:hAnsiTheme="minorHAnsi" w:cs="Times New Roman"/>
        </w:rPr>
        <w:t xml:space="preserve"> an attacker control of industrial systems like a dam, a sewage plant or a power station is extremely unusual and makes this a serious threat with huge real world implications. It has changed everything.”</w:t>
      </w:r>
      <w:r w:rsidRPr="001A664D">
        <w:rPr>
          <w:rStyle w:val="EndnoteReference"/>
          <w:rFonts w:asciiTheme="minorHAnsi" w:eastAsia="Times New Roman" w:hAnsiTheme="minorHAnsi" w:cs="Times New Roman"/>
        </w:rPr>
        <w:endnoteReference w:id="59"/>
      </w:r>
      <w:r w:rsidRPr="001A664D">
        <w:rPr>
          <w:rFonts w:asciiTheme="minorHAnsi" w:eastAsia="Times New Roman" w:hAnsiTheme="minorHAnsi" w:cs="Times New Roman"/>
        </w:rPr>
        <w:t xml:space="preserve"> In a 2014 Pew Survey of </w:t>
      </w:r>
      <w:r>
        <w:rPr>
          <w:rFonts w:asciiTheme="minorHAnsi" w:eastAsia="Times New Roman" w:hAnsiTheme="minorHAnsi" w:cs="Times New Roman"/>
        </w:rPr>
        <w:t>more than</w:t>
      </w:r>
      <w:r w:rsidRPr="001A664D">
        <w:rPr>
          <w:rFonts w:asciiTheme="minorHAnsi" w:eastAsia="Times New Roman" w:hAnsiTheme="minorHAnsi" w:cs="Times New Roman"/>
        </w:rPr>
        <w:t xml:space="preserve"> 1600 Internet experts, </w:t>
      </w:r>
      <w:r w:rsidR="00140647" w:rsidRPr="00DA2F8D">
        <w:rPr>
          <w:rFonts w:asciiTheme="minorHAnsi" w:eastAsia="Times New Roman" w:hAnsiTheme="minorHAnsi" w:cs="Times New Roman"/>
        </w:rPr>
        <w:t>61 percent</w:t>
      </w:r>
      <w:r w:rsidRPr="001A664D">
        <w:rPr>
          <w:rFonts w:asciiTheme="minorHAnsi" w:eastAsia="Times New Roman" w:hAnsiTheme="minorHAnsi" w:cs="Times New Roman"/>
        </w:rPr>
        <w:t xml:space="preserve"> said that a major attack, one that caused widespread harm to a nation’s security and capacity to defend itself and its people, was likely to happen by 2025 (</w:t>
      </w:r>
      <w:r>
        <w:rPr>
          <w:rFonts w:asciiTheme="minorHAnsi" w:eastAsia="Times New Roman" w:hAnsiTheme="minorHAnsi" w:cs="Times New Roman"/>
        </w:rPr>
        <w:t>t</w:t>
      </w:r>
      <w:r w:rsidRPr="001A664D">
        <w:rPr>
          <w:rFonts w:asciiTheme="minorHAnsi" w:eastAsia="Times New Roman" w:hAnsiTheme="minorHAnsi" w:cs="Times New Roman"/>
        </w:rPr>
        <w:t>his is not much different</w:t>
      </w:r>
      <w:r>
        <w:rPr>
          <w:rFonts w:asciiTheme="minorHAnsi" w:eastAsia="Times New Roman" w:hAnsiTheme="minorHAnsi" w:cs="Times New Roman"/>
        </w:rPr>
        <w:t>, however,</w:t>
      </w:r>
      <w:r w:rsidRPr="001A664D">
        <w:rPr>
          <w:rFonts w:asciiTheme="minorHAnsi" w:eastAsia="Times New Roman" w:hAnsiTheme="minorHAnsi" w:cs="Times New Roman"/>
        </w:rPr>
        <w:t xml:space="preserve"> from the responses </w:t>
      </w:r>
      <w:r>
        <w:rPr>
          <w:rFonts w:asciiTheme="minorHAnsi" w:eastAsia="Times New Roman" w:hAnsiTheme="minorHAnsi" w:cs="Times New Roman"/>
        </w:rPr>
        <w:t>to</w:t>
      </w:r>
      <w:r w:rsidRPr="001A664D">
        <w:rPr>
          <w:rFonts w:asciiTheme="minorHAnsi" w:eastAsia="Times New Roman" w:hAnsiTheme="minorHAnsi" w:cs="Times New Roman"/>
        </w:rPr>
        <w:t xml:space="preserve"> the 2004 survey</w:t>
      </w:r>
      <w:r>
        <w:rPr>
          <w:rFonts w:asciiTheme="minorHAnsi" w:eastAsia="Times New Roman" w:hAnsiTheme="minorHAnsi" w:cs="Times New Roman"/>
        </w:rPr>
        <w:t>, when 66</w:t>
      </w:r>
      <w:r w:rsidRPr="001A664D">
        <w:rPr>
          <w:rFonts w:asciiTheme="minorHAnsi" w:eastAsia="Times New Roman" w:hAnsiTheme="minorHAnsi" w:cs="Times New Roman"/>
        </w:rPr>
        <w:t xml:space="preserve"> percent believed there would be at least one devastating attack on information infrastructure or </w:t>
      </w:r>
      <w:r>
        <w:rPr>
          <w:rFonts w:asciiTheme="minorHAnsi" w:eastAsia="Times New Roman" w:hAnsiTheme="minorHAnsi" w:cs="Times New Roman"/>
        </w:rPr>
        <w:t xml:space="preserve">a </w:t>
      </w:r>
      <w:r w:rsidRPr="001A664D">
        <w:rPr>
          <w:rFonts w:asciiTheme="minorHAnsi" w:eastAsia="Times New Roman" w:hAnsiTheme="minorHAnsi" w:cs="Times New Roman"/>
        </w:rPr>
        <w:t xml:space="preserve">power grid </w:t>
      </w:r>
      <w:r>
        <w:rPr>
          <w:rFonts w:asciiTheme="minorHAnsi" w:eastAsia="Times New Roman" w:hAnsiTheme="minorHAnsi" w:cs="Times New Roman"/>
        </w:rPr>
        <w:t>with</w:t>
      </w:r>
      <w:r w:rsidRPr="001A664D">
        <w:rPr>
          <w:rFonts w:asciiTheme="minorHAnsi" w:eastAsia="Times New Roman" w:hAnsiTheme="minorHAnsi" w:cs="Times New Roman"/>
        </w:rPr>
        <w:t>in ten years).</w:t>
      </w:r>
      <w:r w:rsidRPr="001A664D">
        <w:rPr>
          <w:rStyle w:val="EndnoteReference"/>
          <w:rFonts w:asciiTheme="minorHAnsi" w:eastAsia="Times New Roman" w:hAnsiTheme="minorHAnsi" w:cs="Times New Roman"/>
        </w:rPr>
        <w:endnoteReference w:id="60"/>
      </w:r>
    </w:p>
    <w:p w14:paraId="2B942A54" w14:textId="77777777" w:rsidR="00D944BC" w:rsidRPr="001A664D" w:rsidRDefault="00D944BC" w:rsidP="00135CDC">
      <w:pPr>
        <w:pStyle w:val="Body1"/>
        <w:rPr>
          <w:rFonts w:asciiTheme="minorHAnsi" w:eastAsia="Times New Roman" w:hAnsiTheme="minorHAnsi" w:cs="Times New Roman"/>
        </w:rPr>
      </w:pPr>
    </w:p>
    <w:p w14:paraId="6E289D72" w14:textId="77777777" w:rsidR="00D944BC" w:rsidRPr="001A664D" w:rsidRDefault="00D944BC" w:rsidP="00135CDC">
      <w:pPr>
        <w:pStyle w:val="Body1"/>
        <w:rPr>
          <w:rFonts w:asciiTheme="minorHAnsi" w:eastAsia="Times New Roman" w:hAnsiTheme="minorHAnsi" w:cs="Times New Roman"/>
        </w:rPr>
      </w:pPr>
      <w:r w:rsidRPr="001A664D">
        <w:rPr>
          <w:rFonts w:asciiTheme="minorHAnsi" w:eastAsia="Times New Roman" w:hAnsiTheme="minorHAnsi" w:cs="Times New Roman"/>
        </w:rPr>
        <w:t>Despite media proclam</w:t>
      </w:r>
      <w:r>
        <w:rPr>
          <w:rFonts w:asciiTheme="minorHAnsi" w:eastAsia="Times New Roman" w:hAnsiTheme="minorHAnsi" w:cs="Times New Roman"/>
        </w:rPr>
        <w:t>ations of</w:t>
      </w:r>
      <w:r w:rsidRPr="001A664D">
        <w:rPr>
          <w:rFonts w:asciiTheme="minorHAnsi" w:eastAsia="Times New Roman" w:hAnsiTheme="minorHAnsi" w:cs="Times New Roman"/>
        </w:rPr>
        <w:t xml:space="preserve"> the dawning of a new era, James Lewis is firm that Stuxnet was part of a larger, ongoing contest, not a dramatic break from the past. “Notions of blowback, collateral damage, or opening a Pandora’s Box do not make sense in the context of how </w:t>
      </w:r>
      <w:r w:rsidR="00140647" w:rsidRPr="00DA2F8D">
        <w:rPr>
          <w:rFonts w:asciiTheme="minorHAnsi" w:eastAsia="Times New Roman" w:hAnsiTheme="minorHAnsi" w:cs="Times New Roman"/>
        </w:rPr>
        <w:t>cyber-attack</w:t>
      </w:r>
      <w:r w:rsidRPr="001A664D">
        <w:rPr>
          <w:rFonts w:asciiTheme="minorHAnsi" w:eastAsia="Times New Roman" w:hAnsiTheme="minorHAnsi" w:cs="Times New Roman"/>
        </w:rPr>
        <w:t xml:space="preserve"> techniques have been used and have evolved over the last three decades,” Lewis argues. “Stuxnet and Flame were not apocalyptic, not particularly new, and not the dawn of some new era of warfare.”</w:t>
      </w:r>
      <w:r w:rsidRPr="001A664D">
        <w:rPr>
          <w:rStyle w:val="EndnoteReference"/>
          <w:rFonts w:asciiTheme="minorHAnsi" w:eastAsia="Times New Roman" w:hAnsiTheme="minorHAnsi" w:cs="Times New Roman"/>
        </w:rPr>
        <w:endnoteReference w:id="61"/>
      </w:r>
    </w:p>
    <w:p w14:paraId="272D22D0" w14:textId="77777777" w:rsidR="00D944BC" w:rsidRPr="001A664D" w:rsidRDefault="00D944BC" w:rsidP="00135CDC">
      <w:pPr>
        <w:pStyle w:val="Body1"/>
        <w:ind w:firstLine="720"/>
        <w:rPr>
          <w:rFonts w:asciiTheme="minorHAnsi" w:eastAsia="Times New Roman" w:hAnsiTheme="minorHAnsi" w:cs="Times New Roman"/>
        </w:rPr>
      </w:pPr>
    </w:p>
    <w:p w14:paraId="099D5DE8" w14:textId="77777777" w:rsidR="00D944BC" w:rsidRPr="001A664D" w:rsidRDefault="00D944BC" w:rsidP="00135CDC">
      <w:pPr>
        <w:pStyle w:val="Body1"/>
        <w:rPr>
          <w:rFonts w:asciiTheme="minorHAnsi" w:eastAsia="Times New Roman" w:hAnsiTheme="minorHAnsi" w:cs="Times New Roman"/>
        </w:rPr>
      </w:pPr>
      <w:r w:rsidRPr="001A664D">
        <w:rPr>
          <w:rFonts w:asciiTheme="minorHAnsi" w:eastAsia="Times New Roman" w:hAnsiTheme="minorHAnsi" w:cs="Times New Roman"/>
        </w:rPr>
        <w:t xml:space="preserve">Dorothy Denning argues that while Stuxnet was clearly an advance over previous </w:t>
      </w:r>
      <w:r>
        <w:rPr>
          <w:rFonts w:asciiTheme="minorHAnsi" w:eastAsia="Times New Roman" w:hAnsiTheme="minorHAnsi" w:cs="Times New Roman"/>
        </w:rPr>
        <w:t>cyberattacks</w:t>
      </w:r>
      <w:r w:rsidRPr="001A664D">
        <w:rPr>
          <w:rFonts w:asciiTheme="minorHAnsi" w:eastAsia="Times New Roman" w:hAnsiTheme="minorHAnsi" w:cs="Times New Roman"/>
        </w:rPr>
        <w:t>, to be</w:t>
      </w:r>
      <w:r>
        <w:rPr>
          <w:rFonts w:asciiTheme="minorHAnsi" w:eastAsia="Times New Roman" w:hAnsiTheme="minorHAnsi" w:cs="Times New Roman"/>
        </w:rPr>
        <w:t xml:space="preserve"> a</w:t>
      </w:r>
      <w:r w:rsidRPr="001A664D">
        <w:rPr>
          <w:rFonts w:asciiTheme="minorHAnsi" w:eastAsia="Times New Roman" w:hAnsiTheme="minorHAnsi" w:cs="Times New Roman"/>
        </w:rPr>
        <w:t xml:space="preserve"> “game changer</w:t>
      </w:r>
      <w:r>
        <w:rPr>
          <w:rFonts w:asciiTheme="minorHAnsi" w:eastAsia="Times New Roman" w:hAnsiTheme="minorHAnsi" w:cs="Times New Roman"/>
        </w:rPr>
        <w:t>,</w:t>
      </w:r>
      <w:r w:rsidRPr="001A664D">
        <w:rPr>
          <w:rFonts w:asciiTheme="minorHAnsi" w:eastAsia="Times New Roman" w:hAnsiTheme="minorHAnsi" w:cs="Times New Roman"/>
        </w:rPr>
        <w:t xml:space="preserve">” it would have to make a “noticeable mark on the future.” It could do so in Denning’s estimation by inspiring the authors of Stuxnet to accelerate the development and deployment of </w:t>
      </w:r>
      <w:r w:rsidR="00140647" w:rsidRPr="00DA2F8D">
        <w:rPr>
          <w:rFonts w:asciiTheme="minorHAnsi" w:eastAsia="Times New Roman" w:hAnsiTheme="minorHAnsi" w:cs="Times New Roman"/>
        </w:rPr>
        <w:t>cyberweapons</w:t>
      </w:r>
      <w:r w:rsidRPr="001A664D">
        <w:rPr>
          <w:rFonts w:asciiTheme="minorHAnsi" w:eastAsia="Times New Roman" w:hAnsiTheme="minorHAnsi" w:cs="Times New Roman"/>
        </w:rPr>
        <w:t xml:space="preserve"> targeting industrial control systems</w:t>
      </w:r>
      <w:r>
        <w:rPr>
          <w:rFonts w:asciiTheme="minorHAnsi" w:eastAsia="Times New Roman" w:hAnsiTheme="minorHAnsi" w:cs="Times New Roman"/>
        </w:rPr>
        <w:t xml:space="preserve"> (ICS)</w:t>
      </w:r>
      <w:r w:rsidRPr="001A664D">
        <w:rPr>
          <w:rFonts w:asciiTheme="minorHAnsi" w:eastAsia="Times New Roman" w:hAnsiTheme="minorHAnsi" w:cs="Times New Roman"/>
        </w:rPr>
        <w:t>, and by motivating other countries to develop similar capabilities. Denning sees both of those outcomes as likely, and so considers Stuxnet a qualitative change.</w:t>
      </w:r>
      <w:r>
        <w:rPr>
          <w:rStyle w:val="EndnoteReference"/>
          <w:rFonts w:asciiTheme="minorHAnsi" w:eastAsia="Times New Roman" w:hAnsiTheme="minorHAnsi" w:cs="Times New Roman"/>
        </w:rPr>
        <w:endnoteReference w:id="62"/>
      </w:r>
    </w:p>
    <w:p w14:paraId="752846AC" w14:textId="77777777" w:rsidR="00D944BC" w:rsidRPr="001A664D" w:rsidRDefault="00D944BC" w:rsidP="00135CDC">
      <w:pPr>
        <w:pStyle w:val="Body1"/>
        <w:ind w:firstLine="720"/>
        <w:rPr>
          <w:rFonts w:asciiTheme="minorHAnsi" w:eastAsia="Times New Roman" w:hAnsiTheme="minorHAnsi" w:cs="Times New Roman"/>
          <w:b/>
        </w:rPr>
      </w:pPr>
    </w:p>
    <w:p w14:paraId="252C39EF" w14:textId="77777777" w:rsidR="00D944BC" w:rsidRPr="001A664D" w:rsidRDefault="00D944BC" w:rsidP="00135CDC">
      <w:pPr>
        <w:pStyle w:val="Body1"/>
        <w:rPr>
          <w:rFonts w:asciiTheme="minorHAnsi" w:eastAsia="Times New Roman" w:hAnsiTheme="minorHAnsi" w:cs="Times New Roman"/>
        </w:rPr>
      </w:pPr>
      <w:r w:rsidRPr="001A664D">
        <w:rPr>
          <w:rFonts w:asciiTheme="minorHAnsi" w:eastAsia="Times New Roman" w:hAnsiTheme="minorHAnsi" w:cs="Times New Roman"/>
        </w:rPr>
        <w:t xml:space="preserve">As with thinking about </w:t>
      </w:r>
      <w:r>
        <w:rPr>
          <w:rFonts w:asciiTheme="minorHAnsi" w:eastAsia="Times New Roman" w:hAnsiTheme="minorHAnsi" w:cs="Times New Roman"/>
        </w:rPr>
        <w:t xml:space="preserve">the </w:t>
      </w:r>
      <w:r w:rsidRPr="001A664D">
        <w:rPr>
          <w:rFonts w:asciiTheme="minorHAnsi" w:eastAsia="Times New Roman" w:hAnsiTheme="minorHAnsi" w:cs="Times New Roman"/>
        </w:rPr>
        <w:t xml:space="preserve">impact on US foreign relations, it is difficult to pull out the consequences on the international system of Stuxnet and an attack on </w:t>
      </w:r>
      <w:r w:rsidRPr="00EC0A9A">
        <w:rPr>
          <w:rFonts w:asciiTheme="minorHAnsi" w:eastAsia="Times New Roman" w:hAnsiTheme="minorHAnsi" w:cs="Times New Roman"/>
        </w:rPr>
        <w:t>ICS s</w:t>
      </w:r>
      <w:r w:rsidRPr="001A664D">
        <w:rPr>
          <w:rFonts w:asciiTheme="minorHAnsi" w:eastAsia="Times New Roman" w:hAnsiTheme="minorHAnsi" w:cs="Times New Roman"/>
        </w:rPr>
        <w:t xml:space="preserve">pecifically from the more general effects of all types of state-backed </w:t>
      </w:r>
      <w:r>
        <w:rPr>
          <w:rFonts w:asciiTheme="minorHAnsi" w:eastAsia="Times New Roman" w:hAnsiTheme="minorHAnsi" w:cs="Times New Roman"/>
        </w:rPr>
        <w:t>cyberattacks</w:t>
      </w:r>
      <w:r w:rsidRPr="001A664D">
        <w:rPr>
          <w:rFonts w:asciiTheme="minorHAnsi" w:eastAsia="Times New Roman" w:hAnsiTheme="minorHAnsi" w:cs="Times New Roman"/>
        </w:rPr>
        <w:t xml:space="preserve">. While the balance may change over time, in the </w:t>
      </w:r>
      <w:r w:rsidR="00140647" w:rsidRPr="00DA2F8D">
        <w:rPr>
          <w:rFonts w:asciiTheme="minorHAnsi" w:eastAsia="Times New Roman" w:hAnsiTheme="minorHAnsi" w:cs="Times New Roman"/>
        </w:rPr>
        <w:t>short- to medium-term</w:t>
      </w:r>
      <w:r w:rsidRPr="003C01FD">
        <w:rPr>
          <w:rFonts w:asciiTheme="minorHAnsi" w:eastAsia="Times New Roman" w:hAnsiTheme="minorHAnsi" w:cs="Times New Roman"/>
        </w:rPr>
        <w:t>,</w:t>
      </w:r>
      <w:r w:rsidRPr="001A664D">
        <w:rPr>
          <w:rFonts w:asciiTheme="minorHAnsi" w:eastAsia="Times New Roman" w:hAnsiTheme="minorHAnsi" w:cs="Times New Roman"/>
        </w:rPr>
        <w:t xml:space="preserve"> the effects </w:t>
      </w:r>
      <w:r>
        <w:rPr>
          <w:rFonts w:asciiTheme="minorHAnsi" w:eastAsia="Times New Roman" w:hAnsiTheme="minorHAnsi" w:cs="Times New Roman"/>
        </w:rPr>
        <w:t>of Stuxnet</w:t>
      </w:r>
      <w:r w:rsidRPr="001A664D">
        <w:rPr>
          <w:rFonts w:asciiTheme="minorHAnsi" w:eastAsia="Times New Roman" w:hAnsiTheme="minorHAnsi" w:cs="Times New Roman"/>
        </w:rPr>
        <w:t xml:space="preserve"> on international relations ha</w:t>
      </w:r>
      <w:r>
        <w:rPr>
          <w:rFonts w:asciiTheme="minorHAnsi" w:eastAsia="Times New Roman" w:hAnsiTheme="minorHAnsi" w:cs="Times New Roman"/>
        </w:rPr>
        <w:t>ve</w:t>
      </w:r>
      <w:r w:rsidRPr="001A664D">
        <w:rPr>
          <w:rFonts w:asciiTheme="minorHAnsi" w:eastAsia="Times New Roman" w:hAnsiTheme="minorHAnsi" w:cs="Times New Roman"/>
        </w:rPr>
        <w:t xml:space="preserve"> been narrower than the impact on offensive </w:t>
      </w:r>
      <w:r w:rsidR="00140647" w:rsidRPr="00DA2F8D">
        <w:rPr>
          <w:rFonts w:asciiTheme="minorHAnsi" w:eastAsia="Times New Roman" w:hAnsiTheme="minorHAnsi" w:cs="Times New Roman"/>
        </w:rPr>
        <w:t>cyber operations</w:t>
      </w:r>
      <w:r w:rsidRPr="001A664D">
        <w:rPr>
          <w:rFonts w:asciiTheme="minorHAnsi" w:eastAsia="Times New Roman" w:hAnsiTheme="minorHAnsi" w:cs="Times New Roman"/>
        </w:rPr>
        <w:t xml:space="preserve">. </w:t>
      </w:r>
    </w:p>
    <w:p w14:paraId="2CB74CA2" w14:textId="77777777" w:rsidR="00D944BC" w:rsidRPr="001A664D" w:rsidRDefault="00D944BC" w:rsidP="00135CDC">
      <w:pPr>
        <w:pStyle w:val="Body1"/>
        <w:ind w:firstLine="720"/>
        <w:rPr>
          <w:rFonts w:asciiTheme="minorHAnsi" w:eastAsia="Times New Roman" w:hAnsiTheme="minorHAnsi" w:cs="Times New Roman"/>
          <w:b/>
        </w:rPr>
      </w:pPr>
    </w:p>
    <w:p w14:paraId="0F03AF48" w14:textId="77777777" w:rsidR="00D944BC" w:rsidRPr="001A664D" w:rsidRDefault="00D944BC" w:rsidP="00135CDC">
      <w:pPr>
        <w:pStyle w:val="Body1"/>
        <w:rPr>
          <w:rFonts w:asciiTheme="minorHAnsi" w:eastAsia="Times New Roman" w:hAnsiTheme="minorHAnsi" w:cs="Times New Roman"/>
          <w:b/>
        </w:rPr>
      </w:pPr>
      <w:r w:rsidRPr="001A664D">
        <w:rPr>
          <w:rFonts w:asciiTheme="minorHAnsi" w:eastAsia="Times New Roman" w:hAnsiTheme="minorHAnsi" w:cs="Times New Roman"/>
          <w:b/>
        </w:rPr>
        <w:t>Long-Term Consequences for the International System</w:t>
      </w:r>
    </w:p>
    <w:p w14:paraId="1B681B20" w14:textId="77777777" w:rsidR="00D944BC" w:rsidRPr="001A664D" w:rsidRDefault="00D944BC" w:rsidP="00135CDC">
      <w:pPr>
        <w:pStyle w:val="Body1"/>
        <w:ind w:firstLine="720"/>
        <w:rPr>
          <w:rFonts w:asciiTheme="minorHAnsi" w:eastAsia="Times New Roman" w:hAnsiTheme="minorHAnsi" w:cs="Times New Roman"/>
          <w:b/>
        </w:rPr>
      </w:pPr>
    </w:p>
    <w:p w14:paraId="03E5566C" w14:textId="77777777" w:rsidR="00D944BC" w:rsidRPr="001A664D" w:rsidRDefault="00D944BC" w:rsidP="00135CDC">
      <w:pPr>
        <w:pStyle w:val="Body1"/>
        <w:rPr>
          <w:rFonts w:asciiTheme="minorHAnsi" w:eastAsia="Times New Roman" w:hAnsiTheme="minorHAnsi" w:cs="Times New Roman"/>
        </w:rPr>
      </w:pPr>
      <w:r w:rsidRPr="001A664D">
        <w:rPr>
          <w:rFonts w:asciiTheme="minorHAnsi" w:eastAsia="Times New Roman" w:hAnsiTheme="minorHAnsi" w:cs="Times New Roman"/>
        </w:rPr>
        <w:t xml:space="preserve">The </w:t>
      </w:r>
      <w:r w:rsidR="00140647" w:rsidRPr="00DA2F8D">
        <w:rPr>
          <w:rFonts w:asciiTheme="minorHAnsi" w:eastAsia="Times New Roman" w:hAnsiTheme="minorHAnsi" w:cs="Times New Roman"/>
        </w:rPr>
        <w:t>cyber revolution</w:t>
      </w:r>
      <w:r>
        <w:rPr>
          <w:rFonts w:asciiTheme="minorHAnsi" w:eastAsia="Times New Roman" w:hAnsiTheme="minorHAnsi" w:cs="Times New Roman"/>
        </w:rPr>
        <w:t xml:space="preserve"> has</w:t>
      </w:r>
      <w:r w:rsidRPr="001A664D">
        <w:rPr>
          <w:rFonts w:asciiTheme="minorHAnsi" w:eastAsia="Times New Roman" w:hAnsiTheme="minorHAnsi" w:cs="Times New Roman"/>
        </w:rPr>
        <w:t xml:space="preserve"> stresse</w:t>
      </w:r>
      <w:r>
        <w:rPr>
          <w:rFonts w:asciiTheme="minorHAnsi" w:eastAsia="Times New Roman" w:hAnsiTheme="minorHAnsi" w:cs="Times New Roman"/>
        </w:rPr>
        <w:t>d</w:t>
      </w:r>
      <w:r w:rsidRPr="001A664D">
        <w:rPr>
          <w:rFonts w:asciiTheme="minorHAnsi" w:eastAsia="Times New Roman" w:hAnsiTheme="minorHAnsi" w:cs="Times New Roman"/>
        </w:rPr>
        <w:t xml:space="preserve"> and reshape</w:t>
      </w:r>
      <w:r>
        <w:rPr>
          <w:rFonts w:asciiTheme="minorHAnsi" w:eastAsia="Times New Roman" w:hAnsiTheme="minorHAnsi" w:cs="Times New Roman"/>
        </w:rPr>
        <w:t>d</w:t>
      </w:r>
      <w:r w:rsidRPr="001A664D">
        <w:rPr>
          <w:rFonts w:asciiTheme="minorHAnsi" w:eastAsia="Times New Roman" w:hAnsiTheme="minorHAnsi" w:cs="Times New Roman"/>
        </w:rPr>
        <w:t xml:space="preserve"> many of the fundamental building blocks and processes of foreign relations. </w:t>
      </w:r>
      <w:r w:rsidR="00140647" w:rsidRPr="00DA2F8D">
        <w:rPr>
          <w:rFonts w:asciiTheme="minorHAnsi" w:eastAsia="Times New Roman" w:hAnsiTheme="minorHAnsi" w:cs="Times New Roman"/>
        </w:rPr>
        <w:t>Cyberattacks</w:t>
      </w:r>
      <w:r w:rsidRPr="002C01EB">
        <w:rPr>
          <w:rFonts w:asciiTheme="minorHAnsi" w:eastAsia="Times New Roman" w:hAnsiTheme="minorHAnsi" w:cs="Times New Roman"/>
        </w:rPr>
        <w:t xml:space="preserve"> blur the distinction between war and </w:t>
      </w:r>
      <w:r w:rsidR="00140647" w:rsidRPr="00DA2F8D">
        <w:rPr>
          <w:rFonts w:asciiTheme="minorHAnsi" w:eastAsia="Times New Roman" w:hAnsiTheme="minorHAnsi" w:cs="Times New Roman"/>
        </w:rPr>
        <w:t>peacetime;</w:t>
      </w:r>
      <w:r w:rsidRPr="002C01EB">
        <w:rPr>
          <w:rFonts w:asciiTheme="minorHAnsi" w:eastAsia="Times New Roman" w:hAnsiTheme="minorHAnsi" w:cs="Times New Roman"/>
        </w:rPr>
        <w:t xml:space="preserve"> erode the </w:t>
      </w:r>
      <w:r w:rsidR="00140647" w:rsidRPr="00DA2F8D">
        <w:rPr>
          <w:rFonts w:asciiTheme="minorHAnsi" w:eastAsia="Times New Roman" w:hAnsiTheme="minorHAnsi" w:cs="Times New Roman"/>
        </w:rPr>
        <w:t>norm</w:t>
      </w:r>
      <w:r w:rsidRPr="002C01EB">
        <w:rPr>
          <w:rFonts w:asciiTheme="minorHAnsi" w:eastAsia="Times New Roman" w:hAnsiTheme="minorHAnsi" w:cs="Times New Roman"/>
        </w:rPr>
        <w:t xml:space="preserve"> of sovereignty</w:t>
      </w:r>
      <w:r w:rsidR="00140647" w:rsidRPr="00DA2F8D">
        <w:rPr>
          <w:rFonts w:asciiTheme="minorHAnsi" w:eastAsia="Times New Roman" w:hAnsiTheme="minorHAnsi" w:cs="Times New Roman"/>
        </w:rPr>
        <w:t>;</w:t>
      </w:r>
      <w:r w:rsidRPr="002C01EB">
        <w:rPr>
          <w:rFonts w:asciiTheme="minorHAnsi" w:eastAsia="Times New Roman" w:hAnsiTheme="minorHAnsi" w:cs="Times New Roman"/>
        </w:rPr>
        <w:t xml:space="preserve"> advantage offense over defense</w:t>
      </w:r>
      <w:r w:rsidR="00140647" w:rsidRPr="00DA2F8D">
        <w:rPr>
          <w:rFonts w:asciiTheme="minorHAnsi" w:eastAsia="Times New Roman" w:hAnsiTheme="minorHAnsi" w:cs="Times New Roman"/>
        </w:rPr>
        <w:t>;</w:t>
      </w:r>
      <w:r w:rsidRPr="002C01EB">
        <w:rPr>
          <w:rFonts w:asciiTheme="minorHAnsi" w:eastAsia="Times New Roman" w:hAnsiTheme="minorHAnsi" w:cs="Times New Roman"/>
        </w:rPr>
        <w:t xml:space="preserve"> and create strategic ambiguity about intentions, capabilities, and actors.</w:t>
      </w:r>
      <w:r w:rsidRPr="001A664D">
        <w:rPr>
          <w:rFonts w:asciiTheme="minorHAnsi" w:eastAsia="Times New Roman" w:hAnsiTheme="minorHAnsi" w:cs="Times New Roman"/>
        </w:rPr>
        <w:t xml:space="preserve"> </w:t>
      </w:r>
      <w:r w:rsidR="008B66EF" w:rsidRPr="008B66EF">
        <w:rPr>
          <w:rFonts w:asciiTheme="minorHAnsi" w:eastAsia="Times New Roman" w:hAnsiTheme="minorHAnsi" w:cs="Times New Roman"/>
          <w:highlight w:val="yellow"/>
          <w:rPrChange w:id="83" w:author="E" w:date="2015-08-24T18:48:00Z">
            <w:rPr>
              <w:rFonts w:asciiTheme="minorHAnsi" w:eastAsia="Times New Roman" w:hAnsiTheme="minorHAnsi" w:cs="Times New Roman"/>
              <w:color w:val="auto"/>
              <w:sz w:val="22"/>
              <w:szCs w:val="22"/>
              <w:bdr w:val="none" w:sz="0" w:space="0" w:color="auto"/>
            </w:rPr>
          </w:rPrChange>
        </w:rPr>
        <w:t xml:space="preserve">Moreover, as Adam Elkus argues, the nuclear stalemate meant that great powers exercised some restraint in their dealings with each </w:t>
      </w:r>
      <w:commentRangeStart w:id="84"/>
      <w:r w:rsidR="008B66EF" w:rsidRPr="008B66EF">
        <w:rPr>
          <w:rFonts w:asciiTheme="minorHAnsi" w:eastAsia="Times New Roman" w:hAnsiTheme="minorHAnsi" w:cs="Times New Roman"/>
          <w:highlight w:val="yellow"/>
          <w:rPrChange w:id="85" w:author="E" w:date="2015-08-24T18:48:00Z">
            <w:rPr>
              <w:rFonts w:asciiTheme="minorHAnsi" w:eastAsia="Times New Roman" w:hAnsiTheme="minorHAnsi" w:cs="Times New Roman"/>
              <w:color w:val="auto"/>
              <w:sz w:val="22"/>
              <w:szCs w:val="22"/>
              <w:bdr w:val="none" w:sz="0" w:space="0" w:color="auto"/>
            </w:rPr>
          </w:rPrChange>
        </w:rPr>
        <w:t>other</w:t>
      </w:r>
      <w:commentRangeEnd w:id="84"/>
      <w:r w:rsidR="00E27E6E">
        <w:rPr>
          <w:rStyle w:val="CommentReference"/>
          <w:rFonts w:asciiTheme="minorHAnsi" w:eastAsiaTheme="minorHAnsi" w:hAnsiTheme="minorHAnsi" w:cstheme="minorBidi"/>
          <w:vanish/>
          <w:color w:val="auto"/>
          <w:bdr w:val="none" w:sz="0" w:space="0" w:color="auto"/>
        </w:rPr>
        <w:commentReference w:id="84"/>
      </w:r>
      <w:r>
        <w:rPr>
          <w:rFonts w:asciiTheme="minorHAnsi" w:eastAsia="Times New Roman" w:hAnsiTheme="minorHAnsi" w:cs="Times New Roman"/>
        </w:rPr>
        <w:t xml:space="preserve">. </w:t>
      </w:r>
      <w:r>
        <w:rPr>
          <w:rFonts w:asciiTheme="minorHAnsi" w:eastAsia="Times New Roman" w:hAnsiTheme="minorHAnsi" w:cs="Times New Roman"/>
        </w:rPr>
        <w:lastRenderedPageBreak/>
        <w:t>Cyberspace, in contrast, “</w:t>
      </w:r>
      <w:r w:rsidRPr="005037CD">
        <w:rPr>
          <w:rFonts w:asciiTheme="minorHAnsi" w:eastAsia="Times New Roman" w:hAnsiTheme="minorHAnsi" w:cs="Times New Roman"/>
        </w:rPr>
        <w:t>has opened up a new sphere of activity enabling gr</w:t>
      </w:r>
      <w:r>
        <w:rPr>
          <w:rFonts w:asciiTheme="minorHAnsi" w:eastAsia="Times New Roman" w:hAnsiTheme="minorHAnsi" w:cs="Times New Roman"/>
        </w:rPr>
        <w:t>eat powers to push the envelope.”</w:t>
      </w:r>
      <w:r>
        <w:rPr>
          <w:rStyle w:val="EndnoteReference"/>
          <w:rFonts w:asciiTheme="minorHAnsi" w:eastAsia="Times New Roman" w:hAnsiTheme="minorHAnsi" w:cs="Times New Roman"/>
        </w:rPr>
        <w:endnoteReference w:id="63"/>
      </w:r>
      <w:r>
        <w:rPr>
          <w:rFonts w:asciiTheme="minorHAnsi" w:eastAsia="Times New Roman" w:hAnsiTheme="minorHAnsi" w:cs="Times New Roman"/>
        </w:rPr>
        <w:t xml:space="preserve"> They can now engage in a range of actions that fall below the threshold of an armed attack. </w:t>
      </w:r>
      <w:r w:rsidRPr="001A664D">
        <w:rPr>
          <w:rFonts w:asciiTheme="minorHAnsi" w:eastAsia="Times New Roman" w:hAnsiTheme="minorHAnsi" w:cs="Times New Roman"/>
        </w:rPr>
        <w:t xml:space="preserve">Stuxnet is part of this larger trend but does not stand apart in its impact. </w:t>
      </w:r>
    </w:p>
    <w:p w14:paraId="10311EC4" w14:textId="77777777" w:rsidR="00D944BC" w:rsidRPr="001A664D" w:rsidRDefault="00D944BC" w:rsidP="00135CDC">
      <w:pPr>
        <w:pStyle w:val="Body1"/>
        <w:rPr>
          <w:rFonts w:asciiTheme="minorHAnsi" w:eastAsia="Times New Roman" w:hAnsiTheme="minorHAnsi" w:cs="Times New Roman"/>
        </w:rPr>
      </w:pPr>
    </w:p>
    <w:p w14:paraId="4775FB27" w14:textId="77777777" w:rsidR="00D944BC" w:rsidRPr="001A664D" w:rsidRDefault="00D944BC" w:rsidP="00135CDC">
      <w:pPr>
        <w:pStyle w:val="Body1"/>
        <w:rPr>
          <w:rFonts w:asciiTheme="minorHAnsi" w:eastAsia="Times New Roman" w:hAnsiTheme="minorHAnsi" w:cs="Times New Roman"/>
        </w:rPr>
      </w:pPr>
      <w:r w:rsidRPr="001A664D">
        <w:rPr>
          <w:rFonts w:asciiTheme="minorHAnsi" w:eastAsia="Times New Roman" w:hAnsiTheme="minorHAnsi" w:cs="Times New Roman"/>
        </w:rPr>
        <w:t xml:space="preserve">Stuxnet also has the potential to lower </w:t>
      </w:r>
      <w:r w:rsidR="00140647" w:rsidRPr="0092604D">
        <w:rPr>
          <w:rFonts w:asciiTheme="minorHAnsi" w:eastAsia="Times New Roman" w:hAnsiTheme="minorHAnsi" w:cs="Times New Roman"/>
        </w:rPr>
        <w:t>decisionmakers’</w:t>
      </w:r>
      <w:r w:rsidRPr="001A664D">
        <w:rPr>
          <w:rFonts w:asciiTheme="minorHAnsi" w:eastAsia="Times New Roman" w:hAnsiTheme="minorHAnsi" w:cs="Times New Roman"/>
        </w:rPr>
        <w:t xml:space="preserve"> inhibitions </w:t>
      </w:r>
      <w:r w:rsidR="00140647" w:rsidRPr="0092604D">
        <w:rPr>
          <w:rFonts w:asciiTheme="minorHAnsi" w:eastAsia="Times New Roman" w:hAnsiTheme="minorHAnsi" w:cs="Times New Roman"/>
        </w:rPr>
        <w:t>to</w:t>
      </w:r>
      <w:r w:rsidRPr="001A664D">
        <w:rPr>
          <w:rFonts w:asciiTheme="minorHAnsi" w:eastAsia="Times New Roman" w:hAnsiTheme="minorHAnsi" w:cs="Times New Roman"/>
        </w:rPr>
        <w:t xml:space="preserve"> the use of force. If policymakers see </w:t>
      </w:r>
      <w:r>
        <w:rPr>
          <w:rFonts w:asciiTheme="minorHAnsi" w:eastAsia="Times New Roman" w:hAnsiTheme="minorHAnsi" w:cs="Times New Roman"/>
        </w:rPr>
        <w:t>cyberattacks</w:t>
      </w:r>
      <w:r w:rsidRPr="001A664D">
        <w:rPr>
          <w:rFonts w:asciiTheme="minorHAnsi" w:eastAsia="Times New Roman" w:hAnsiTheme="minorHAnsi" w:cs="Times New Roman"/>
        </w:rPr>
        <w:t xml:space="preserve"> as </w:t>
      </w:r>
      <w:r w:rsidR="00140647" w:rsidRPr="0092604D">
        <w:rPr>
          <w:rFonts w:asciiTheme="minorHAnsi" w:eastAsia="Times New Roman" w:hAnsiTheme="minorHAnsi" w:cs="Times New Roman"/>
        </w:rPr>
        <w:t>low</w:t>
      </w:r>
      <w:r>
        <w:rPr>
          <w:rFonts w:asciiTheme="minorHAnsi" w:eastAsia="Times New Roman" w:hAnsiTheme="minorHAnsi" w:cs="Times New Roman"/>
        </w:rPr>
        <w:t>-</w:t>
      </w:r>
      <w:r w:rsidRPr="001A664D">
        <w:rPr>
          <w:rFonts w:asciiTheme="minorHAnsi" w:eastAsia="Times New Roman" w:hAnsiTheme="minorHAnsi" w:cs="Times New Roman"/>
        </w:rPr>
        <w:t xml:space="preserve">risk, </w:t>
      </w:r>
      <w:r w:rsidR="00140647" w:rsidRPr="0092604D">
        <w:rPr>
          <w:rFonts w:asciiTheme="minorHAnsi" w:eastAsia="Times New Roman" w:hAnsiTheme="minorHAnsi" w:cs="Times New Roman"/>
        </w:rPr>
        <w:t>high</w:t>
      </w:r>
      <w:r>
        <w:rPr>
          <w:rFonts w:asciiTheme="minorHAnsi" w:eastAsia="Times New Roman" w:hAnsiTheme="minorHAnsi" w:cs="Times New Roman"/>
        </w:rPr>
        <w:t>-</w:t>
      </w:r>
      <w:r w:rsidRPr="001A664D">
        <w:rPr>
          <w:rFonts w:asciiTheme="minorHAnsi" w:eastAsia="Times New Roman" w:hAnsiTheme="minorHAnsi" w:cs="Times New Roman"/>
        </w:rPr>
        <w:t xml:space="preserve">impact tools, like drones, they are more likely to feel comfortable in ordering their use. This is especially true if precise </w:t>
      </w:r>
      <w:r w:rsidR="00140647" w:rsidRPr="0092604D">
        <w:rPr>
          <w:rFonts w:asciiTheme="minorHAnsi" w:eastAsia="Times New Roman" w:hAnsiTheme="minorHAnsi" w:cs="Times New Roman"/>
        </w:rPr>
        <w:t>cyberattacks</w:t>
      </w:r>
      <w:r w:rsidRPr="001A664D">
        <w:rPr>
          <w:rFonts w:asciiTheme="minorHAnsi" w:eastAsia="Times New Roman" w:hAnsiTheme="minorHAnsi" w:cs="Times New Roman"/>
        </w:rPr>
        <w:t xml:space="preserve"> are </w:t>
      </w:r>
      <w:r>
        <w:rPr>
          <w:rFonts w:asciiTheme="minorHAnsi" w:eastAsia="Times New Roman" w:hAnsiTheme="minorHAnsi" w:cs="Times New Roman"/>
        </w:rPr>
        <w:t>viewed</w:t>
      </w:r>
      <w:r w:rsidRPr="001A664D">
        <w:rPr>
          <w:rFonts w:asciiTheme="minorHAnsi" w:eastAsia="Times New Roman" w:hAnsiTheme="minorHAnsi" w:cs="Times New Roman"/>
        </w:rPr>
        <w:t xml:space="preserve"> as more ethical weapons because they can </w:t>
      </w:r>
      <w:r>
        <w:rPr>
          <w:rFonts w:asciiTheme="minorHAnsi" w:eastAsia="Times New Roman" w:hAnsiTheme="minorHAnsi" w:cs="Times New Roman"/>
        </w:rPr>
        <w:t xml:space="preserve">degrade </w:t>
      </w:r>
      <w:r w:rsidRPr="001A664D">
        <w:rPr>
          <w:rFonts w:asciiTheme="minorHAnsi" w:eastAsia="Times New Roman" w:hAnsiTheme="minorHAnsi" w:cs="Times New Roman"/>
        </w:rPr>
        <w:t xml:space="preserve">a target without creating physical damage or civilian fatalities. </w:t>
      </w:r>
    </w:p>
    <w:p w14:paraId="1430D89E" w14:textId="77777777" w:rsidR="00D944BC" w:rsidRPr="001A664D" w:rsidRDefault="00D944BC" w:rsidP="00135CDC">
      <w:pPr>
        <w:pStyle w:val="Body1"/>
        <w:rPr>
          <w:rFonts w:asciiTheme="minorHAnsi" w:eastAsia="Times New Roman" w:hAnsiTheme="minorHAnsi" w:cs="Times New Roman"/>
        </w:rPr>
      </w:pPr>
    </w:p>
    <w:p w14:paraId="30F2E9E2" w14:textId="77777777" w:rsidR="00D944BC" w:rsidRPr="001A664D" w:rsidRDefault="00D944BC" w:rsidP="00135CDC">
      <w:pPr>
        <w:pStyle w:val="Body1"/>
        <w:rPr>
          <w:rFonts w:asciiTheme="minorHAnsi" w:eastAsia="Times New Roman" w:hAnsiTheme="minorHAnsi" w:cs="Times New Roman"/>
        </w:rPr>
      </w:pPr>
      <w:r w:rsidRPr="001A664D">
        <w:rPr>
          <w:rFonts w:asciiTheme="minorHAnsi" w:eastAsia="Times New Roman" w:hAnsiTheme="minorHAnsi" w:cs="Times New Roman"/>
        </w:rPr>
        <w:t xml:space="preserve">Stuxnet also points to the rise of </w:t>
      </w:r>
      <w:r w:rsidR="00140647" w:rsidRPr="0092604D">
        <w:rPr>
          <w:rFonts w:asciiTheme="minorHAnsi" w:eastAsia="Times New Roman" w:hAnsiTheme="minorHAnsi" w:cs="Times New Roman"/>
        </w:rPr>
        <w:t>nonstate</w:t>
      </w:r>
      <w:r w:rsidRPr="001A664D">
        <w:rPr>
          <w:rFonts w:asciiTheme="minorHAnsi" w:eastAsia="Times New Roman" w:hAnsiTheme="minorHAnsi" w:cs="Times New Roman"/>
        </w:rPr>
        <w:t xml:space="preserve"> actors, and </w:t>
      </w:r>
      <w:r w:rsidR="00140647" w:rsidRPr="0092604D">
        <w:rPr>
          <w:rFonts w:asciiTheme="minorHAnsi" w:eastAsia="Times New Roman" w:hAnsiTheme="minorHAnsi" w:cs="Times New Roman"/>
        </w:rPr>
        <w:t>cybersecurity</w:t>
      </w:r>
      <w:r w:rsidRPr="001A664D">
        <w:rPr>
          <w:rFonts w:asciiTheme="minorHAnsi" w:eastAsia="Times New Roman" w:hAnsiTheme="minorHAnsi" w:cs="Times New Roman"/>
        </w:rPr>
        <w:t xml:space="preserve"> companies in particular, as important </w:t>
      </w:r>
      <w:r>
        <w:rPr>
          <w:rFonts w:asciiTheme="minorHAnsi" w:eastAsia="Times New Roman" w:hAnsiTheme="minorHAnsi" w:cs="Times New Roman"/>
        </w:rPr>
        <w:t>players</w:t>
      </w:r>
      <w:r w:rsidRPr="001A664D">
        <w:rPr>
          <w:rFonts w:asciiTheme="minorHAnsi" w:eastAsia="Times New Roman" w:hAnsiTheme="minorHAnsi" w:cs="Times New Roman"/>
        </w:rPr>
        <w:t xml:space="preserve"> in foreign policy. Bruce Schneier, the noted cryptologist and cybersecurity expert, wrote in October 2010, “</w:t>
      </w:r>
      <w:r w:rsidR="00140647" w:rsidRPr="0092604D">
        <w:rPr>
          <w:rFonts w:asciiTheme="minorHAnsi" w:eastAsia="Times New Roman" w:hAnsiTheme="minorHAnsi" w:cs="Times New Roman"/>
        </w:rPr>
        <w:t>My</w:t>
      </w:r>
      <w:r w:rsidRPr="001A664D">
        <w:rPr>
          <w:rFonts w:asciiTheme="minorHAnsi" w:eastAsia="Times New Roman" w:hAnsiTheme="minorHAnsi" w:cs="Times New Roman"/>
        </w:rPr>
        <w:t xml:space="preserve"> guess is that Stuxnet's authors, and its target, will forever remain a mystery.”</w:t>
      </w:r>
      <w:r w:rsidRPr="001A664D">
        <w:rPr>
          <w:rStyle w:val="EndnoteReference"/>
          <w:rFonts w:asciiTheme="minorHAnsi" w:eastAsia="Times New Roman" w:hAnsiTheme="minorHAnsi" w:cs="Times New Roman"/>
        </w:rPr>
        <w:endnoteReference w:id="64"/>
      </w:r>
      <w:r w:rsidRPr="001A664D">
        <w:rPr>
          <w:rFonts w:asciiTheme="minorHAnsi" w:eastAsia="Times New Roman" w:hAnsiTheme="minorHAnsi" w:cs="Times New Roman"/>
        </w:rPr>
        <w:t xml:space="preserve"> Yet barely two years later, because of the work of dedicated teams of researchers at Symantec, Kaspersky, and Langner Group, the mission and workings of the malware had been almost completely unraveled. Private companies</w:t>
      </w:r>
      <w:r>
        <w:rPr>
          <w:rFonts w:asciiTheme="minorHAnsi" w:eastAsia="Times New Roman" w:hAnsiTheme="minorHAnsi" w:cs="Times New Roman"/>
        </w:rPr>
        <w:t>,</w:t>
      </w:r>
      <w:r w:rsidRPr="001A664D">
        <w:rPr>
          <w:rFonts w:asciiTheme="minorHAnsi" w:eastAsia="Times New Roman" w:hAnsiTheme="minorHAnsi" w:cs="Times New Roman"/>
        </w:rPr>
        <w:t xml:space="preserve"> including those involved in Stuxnet as well as Mandiant, FireEye, CrowdStrike, Cylance, and others</w:t>
      </w:r>
      <w:r>
        <w:rPr>
          <w:rFonts w:asciiTheme="minorHAnsi" w:eastAsia="Times New Roman" w:hAnsiTheme="minorHAnsi" w:cs="Times New Roman"/>
        </w:rPr>
        <w:t>,</w:t>
      </w:r>
      <w:r w:rsidRPr="001A664D">
        <w:rPr>
          <w:rFonts w:asciiTheme="minorHAnsi" w:eastAsia="Times New Roman" w:hAnsiTheme="minorHAnsi" w:cs="Times New Roman"/>
        </w:rPr>
        <w:t xml:space="preserve"> continue to play a large role in attribution. </w:t>
      </w:r>
      <w:r w:rsidR="00140647" w:rsidRPr="0092604D">
        <w:rPr>
          <w:rFonts w:asciiTheme="minorHAnsi" w:eastAsia="Times New Roman" w:hAnsiTheme="minorHAnsi" w:cs="Times New Roman"/>
        </w:rPr>
        <w:t>Cyber intelligence</w:t>
      </w:r>
      <w:r w:rsidRPr="001A664D">
        <w:rPr>
          <w:rFonts w:asciiTheme="minorHAnsi" w:eastAsia="Times New Roman" w:hAnsiTheme="minorHAnsi" w:cs="Times New Roman"/>
        </w:rPr>
        <w:t xml:space="preserve"> is,</w:t>
      </w:r>
      <w:r>
        <w:rPr>
          <w:rFonts w:asciiTheme="minorHAnsi" w:eastAsia="Times New Roman" w:hAnsiTheme="minorHAnsi" w:cs="Times New Roman"/>
        </w:rPr>
        <w:t xml:space="preserve"> in the words of one</w:t>
      </w:r>
      <w:r w:rsidRPr="001A664D">
        <w:rPr>
          <w:rFonts w:asciiTheme="minorHAnsi" w:eastAsia="Times New Roman" w:hAnsiTheme="minorHAnsi" w:cs="Times New Roman"/>
        </w:rPr>
        <w:t xml:space="preserve"> official, “not solely a government game any longer.”  </w:t>
      </w:r>
    </w:p>
    <w:p w14:paraId="72035DB0" w14:textId="77777777" w:rsidR="00D944BC" w:rsidRPr="001A664D" w:rsidRDefault="00D944BC" w:rsidP="00135CDC">
      <w:pPr>
        <w:pStyle w:val="Body1"/>
        <w:rPr>
          <w:rFonts w:asciiTheme="minorHAnsi" w:eastAsia="Times New Roman" w:hAnsiTheme="minorHAnsi" w:cs="Times New Roman"/>
        </w:rPr>
      </w:pPr>
    </w:p>
    <w:p w14:paraId="062E19EF" w14:textId="77777777" w:rsidR="00D944BC" w:rsidRPr="001A664D" w:rsidRDefault="00D944BC" w:rsidP="00135CDC">
      <w:pPr>
        <w:pStyle w:val="Body1"/>
        <w:spacing w:line="276" w:lineRule="auto"/>
        <w:rPr>
          <w:rFonts w:asciiTheme="minorHAnsi" w:eastAsia="Times New Roman" w:hAnsiTheme="minorHAnsi" w:cs="Times New Roman"/>
        </w:rPr>
      </w:pPr>
      <w:r w:rsidRPr="001A664D">
        <w:rPr>
          <w:rFonts w:asciiTheme="minorHAnsi" w:eastAsia="Times New Roman" w:hAnsiTheme="minorHAnsi" w:cs="Times New Roman"/>
        </w:rPr>
        <w:t xml:space="preserve">Commercial actors force intelligence agencies to become more forthcoming about information on attacks presented to the public, and may help create international standards of attribution. </w:t>
      </w:r>
      <w:r>
        <w:rPr>
          <w:rFonts w:asciiTheme="minorHAnsi" w:eastAsia="Times New Roman" w:hAnsiTheme="minorHAnsi" w:cs="Times New Roman"/>
        </w:rPr>
        <w:t xml:space="preserve">It is no longer enough for governments to rely on a “just trust us” approach, releasing a little information but withholding details they fear will compromise technical means. Yet private firms </w:t>
      </w:r>
      <w:r w:rsidRPr="001A664D">
        <w:rPr>
          <w:rFonts w:asciiTheme="minorHAnsi" w:eastAsia="Times New Roman" w:hAnsiTheme="minorHAnsi" w:cs="Times New Roman"/>
        </w:rPr>
        <w:t>a</w:t>
      </w:r>
      <w:r>
        <w:rPr>
          <w:rFonts w:asciiTheme="minorHAnsi" w:eastAsia="Times New Roman" w:hAnsiTheme="minorHAnsi" w:cs="Times New Roman"/>
        </w:rPr>
        <w:t>lso complicate signaling, as the</w:t>
      </w:r>
      <w:r w:rsidRPr="001A664D">
        <w:rPr>
          <w:rFonts w:asciiTheme="minorHAnsi" w:eastAsia="Times New Roman" w:hAnsiTheme="minorHAnsi" w:cs="Times New Roman"/>
        </w:rPr>
        <w:t>r</w:t>
      </w:r>
      <w:r>
        <w:rPr>
          <w:rFonts w:asciiTheme="minorHAnsi" w:eastAsia="Times New Roman" w:hAnsiTheme="minorHAnsi" w:cs="Times New Roman"/>
        </w:rPr>
        <w:t>e</w:t>
      </w:r>
      <w:r w:rsidRPr="001A664D">
        <w:rPr>
          <w:rFonts w:asciiTheme="minorHAnsi" w:eastAsia="Times New Roman" w:hAnsiTheme="minorHAnsi" w:cs="Times New Roman"/>
        </w:rPr>
        <w:t xml:space="preserve"> tends to be an assumption that domestic companies are purely independent actors while companies headquartered in </w:t>
      </w:r>
      <w:r w:rsidR="00140647" w:rsidRPr="0092604D">
        <w:rPr>
          <w:rFonts w:asciiTheme="minorHAnsi" w:eastAsia="Times New Roman" w:hAnsiTheme="minorHAnsi" w:cs="Times New Roman"/>
        </w:rPr>
        <w:t>adversarial countries</w:t>
      </w:r>
      <w:r w:rsidRPr="001A664D">
        <w:rPr>
          <w:rFonts w:asciiTheme="minorHAnsi" w:eastAsia="Times New Roman" w:hAnsiTheme="minorHAnsi" w:cs="Times New Roman"/>
        </w:rPr>
        <w:t xml:space="preserve"> work collaboratively with the</w:t>
      </w:r>
      <w:r>
        <w:rPr>
          <w:rFonts w:asciiTheme="minorHAnsi" w:eastAsia="Times New Roman" w:hAnsiTheme="minorHAnsi" w:cs="Times New Roman"/>
        </w:rPr>
        <w:t>ir</w:t>
      </w:r>
      <w:r w:rsidRPr="001A664D">
        <w:rPr>
          <w:rFonts w:asciiTheme="minorHAnsi" w:eastAsia="Times New Roman" w:hAnsiTheme="minorHAnsi" w:cs="Times New Roman"/>
        </w:rPr>
        <w:t xml:space="preserve"> government</w:t>
      </w:r>
      <w:r>
        <w:rPr>
          <w:rFonts w:asciiTheme="minorHAnsi" w:eastAsia="Times New Roman" w:hAnsiTheme="minorHAnsi" w:cs="Times New Roman"/>
        </w:rPr>
        <w:t>s</w:t>
      </w:r>
      <w:r w:rsidRPr="001A664D">
        <w:rPr>
          <w:rFonts w:asciiTheme="minorHAnsi" w:eastAsia="Times New Roman" w:hAnsiTheme="minorHAnsi" w:cs="Times New Roman"/>
        </w:rPr>
        <w:t xml:space="preserve">.  </w:t>
      </w:r>
    </w:p>
    <w:p w14:paraId="31A59601" w14:textId="77777777" w:rsidR="00D944BC" w:rsidRPr="00D626A6" w:rsidRDefault="00D944BC" w:rsidP="00135CDC">
      <w:pPr>
        <w:pStyle w:val="Body1"/>
        <w:spacing w:line="276" w:lineRule="auto"/>
        <w:ind w:firstLine="720"/>
        <w:rPr>
          <w:rFonts w:ascii="Times New Roman" w:eastAsia="Times New Roman" w:hAnsi="Times New Roman" w:cs="Times New Roman"/>
          <w:b/>
        </w:rPr>
      </w:pPr>
    </w:p>
    <w:p w14:paraId="38787656" w14:textId="77777777" w:rsidR="00D944BC" w:rsidRDefault="00D944BC" w:rsidP="00135CDC">
      <w:pPr>
        <w:pStyle w:val="Body1"/>
        <w:spacing w:line="276" w:lineRule="auto"/>
        <w:rPr>
          <w:rFonts w:ascii="Times New Roman" w:eastAsia="Times New Roman" w:hAnsi="Times New Roman" w:cs="Times New Roman"/>
          <w:b/>
        </w:rPr>
      </w:pPr>
      <w:r w:rsidRPr="00D626A6">
        <w:rPr>
          <w:rFonts w:ascii="Times New Roman" w:eastAsia="Times New Roman" w:hAnsi="Times New Roman" w:cs="Times New Roman"/>
          <w:b/>
        </w:rPr>
        <w:t>Long-Term Consequences for Offensive Cyber</w:t>
      </w:r>
      <w:r>
        <w:rPr>
          <w:rFonts w:ascii="Times New Roman" w:eastAsia="Times New Roman" w:hAnsi="Times New Roman" w:cs="Times New Roman"/>
          <w:b/>
        </w:rPr>
        <w:t>w</w:t>
      </w:r>
      <w:r w:rsidRPr="00D626A6">
        <w:rPr>
          <w:rFonts w:ascii="Times New Roman" w:eastAsia="Times New Roman" w:hAnsi="Times New Roman" w:cs="Times New Roman"/>
          <w:b/>
        </w:rPr>
        <w:t>ar</w:t>
      </w:r>
    </w:p>
    <w:p w14:paraId="00609025" w14:textId="77777777" w:rsidR="00D944BC" w:rsidRDefault="00D944BC" w:rsidP="00135CDC">
      <w:pPr>
        <w:pStyle w:val="Body1"/>
        <w:spacing w:line="276" w:lineRule="auto"/>
        <w:ind w:firstLine="720"/>
        <w:rPr>
          <w:rFonts w:ascii="Times New Roman" w:eastAsia="Times New Roman" w:hAnsi="Times New Roman" w:cs="Times New Roman"/>
          <w:b/>
        </w:rPr>
      </w:pPr>
    </w:p>
    <w:p w14:paraId="1386992F" w14:textId="77777777" w:rsidR="00D944BC" w:rsidRPr="001A664D" w:rsidRDefault="00D944BC" w:rsidP="00135CDC">
      <w:pPr>
        <w:pStyle w:val="Body1"/>
        <w:spacing w:line="276" w:lineRule="auto"/>
        <w:rPr>
          <w:rFonts w:asciiTheme="minorHAnsi" w:eastAsia="Times New Roman" w:hAnsiTheme="minorHAnsi" w:cs="Times New Roman"/>
        </w:rPr>
      </w:pPr>
      <w:r w:rsidRPr="001A664D">
        <w:rPr>
          <w:rFonts w:asciiTheme="minorHAnsi" w:eastAsia="Times New Roman" w:hAnsiTheme="minorHAnsi" w:cs="Times New Roman"/>
        </w:rPr>
        <w:t xml:space="preserve">Perhaps the most widespread but difficult to quantify impact of Stuxnet on offensive </w:t>
      </w:r>
      <w:r w:rsidR="00140647" w:rsidRPr="0092604D">
        <w:rPr>
          <w:rFonts w:asciiTheme="minorHAnsi" w:eastAsia="Times New Roman" w:hAnsiTheme="minorHAnsi" w:cs="Times New Roman"/>
        </w:rPr>
        <w:t>cyberattacks</w:t>
      </w:r>
      <w:r w:rsidRPr="001A664D">
        <w:rPr>
          <w:rFonts w:asciiTheme="minorHAnsi" w:eastAsia="Times New Roman" w:hAnsiTheme="minorHAnsi" w:cs="Times New Roman"/>
        </w:rPr>
        <w:t xml:space="preserve"> is the expansion of </w:t>
      </w:r>
      <w:r>
        <w:rPr>
          <w:rFonts w:asciiTheme="minorHAnsi" w:eastAsia="Times New Roman" w:hAnsiTheme="minorHAnsi" w:cs="Times New Roman"/>
        </w:rPr>
        <w:t xml:space="preserve">the </w:t>
      </w:r>
      <w:r w:rsidRPr="001A664D">
        <w:rPr>
          <w:rFonts w:asciiTheme="minorHAnsi" w:eastAsia="Times New Roman" w:hAnsiTheme="minorHAnsi" w:cs="Times New Roman"/>
        </w:rPr>
        <w:t xml:space="preserve">“art </w:t>
      </w:r>
      <w:r>
        <w:rPr>
          <w:rFonts w:asciiTheme="minorHAnsi" w:eastAsia="Times New Roman" w:hAnsiTheme="minorHAnsi" w:cs="Times New Roman"/>
        </w:rPr>
        <w:t xml:space="preserve">of </w:t>
      </w:r>
      <w:r w:rsidRPr="001A664D">
        <w:rPr>
          <w:rFonts w:asciiTheme="minorHAnsi" w:eastAsia="Times New Roman" w:hAnsiTheme="minorHAnsi" w:cs="Times New Roman"/>
        </w:rPr>
        <w:t xml:space="preserve">the possible.” </w:t>
      </w:r>
      <w:r>
        <w:rPr>
          <w:rFonts w:asciiTheme="minorHAnsi" w:eastAsia="Times New Roman" w:hAnsiTheme="minorHAnsi" w:cs="Times New Roman"/>
        </w:rPr>
        <w:t>W</w:t>
      </w:r>
      <w:r w:rsidRPr="001A664D">
        <w:rPr>
          <w:rFonts w:asciiTheme="minorHAnsi" w:eastAsia="Times New Roman" w:hAnsiTheme="minorHAnsi" w:cs="Times New Roman"/>
        </w:rPr>
        <w:t xml:space="preserve">hile many would have speculated that a successful attack on ICS was possible before Stuxnet, the digital assault on Natanz involved the creative and ambitious use of </w:t>
      </w:r>
      <w:r w:rsidR="00140647" w:rsidRPr="0092604D">
        <w:rPr>
          <w:rFonts w:asciiTheme="minorHAnsi" w:eastAsia="Times New Roman" w:hAnsiTheme="minorHAnsi" w:cs="Times New Roman"/>
        </w:rPr>
        <w:t>zero</w:t>
      </w:r>
      <w:r>
        <w:rPr>
          <w:rFonts w:asciiTheme="minorHAnsi" w:eastAsia="Times New Roman" w:hAnsiTheme="minorHAnsi" w:cs="Times New Roman"/>
        </w:rPr>
        <w:t>-</w:t>
      </w:r>
      <w:r w:rsidRPr="001A664D">
        <w:rPr>
          <w:rFonts w:asciiTheme="minorHAnsi" w:eastAsia="Times New Roman" w:hAnsiTheme="minorHAnsi" w:cs="Times New Roman"/>
        </w:rPr>
        <w:t>days and new techniques in eye-opening and imagination-expanding ways.</w:t>
      </w:r>
      <w:r>
        <w:rPr>
          <w:rFonts w:asciiTheme="minorHAnsi" w:eastAsia="Times New Roman" w:hAnsiTheme="minorHAnsi" w:cs="Times New Roman"/>
        </w:rPr>
        <w:t xml:space="preserve"> With creativity and enough resources, anything looks possible.</w:t>
      </w:r>
    </w:p>
    <w:p w14:paraId="2DAF6D54" w14:textId="77777777" w:rsidR="00D944BC" w:rsidRPr="001A664D" w:rsidRDefault="00D944BC" w:rsidP="00135CDC">
      <w:pPr>
        <w:pStyle w:val="Body1"/>
        <w:spacing w:line="276" w:lineRule="auto"/>
        <w:rPr>
          <w:rFonts w:asciiTheme="minorHAnsi" w:eastAsia="Times New Roman" w:hAnsiTheme="minorHAnsi" w:cs="Times New Roman"/>
        </w:rPr>
      </w:pPr>
    </w:p>
    <w:p w14:paraId="3E01FBC6" w14:textId="77777777" w:rsidR="00D944BC" w:rsidRPr="001A664D" w:rsidRDefault="00D944BC" w:rsidP="00135CDC">
      <w:pPr>
        <w:pStyle w:val="Body1"/>
        <w:spacing w:line="276" w:lineRule="auto"/>
        <w:rPr>
          <w:rFonts w:asciiTheme="minorHAnsi" w:eastAsia="Times New Roman" w:hAnsiTheme="minorHAnsi" w:cs="Times New Roman"/>
        </w:rPr>
      </w:pPr>
      <w:r>
        <w:rPr>
          <w:rFonts w:asciiTheme="minorHAnsi" w:eastAsia="Times New Roman" w:hAnsiTheme="minorHAnsi" w:cs="Times New Roman"/>
        </w:rPr>
        <w:t xml:space="preserve">Proliferation—of techniques, malware, and ideas—remains a high concern. </w:t>
      </w:r>
      <w:r w:rsidRPr="001A664D">
        <w:rPr>
          <w:rFonts w:asciiTheme="minorHAnsi" w:eastAsia="Times New Roman" w:hAnsiTheme="minorHAnsi" w:cs="Times New Roman"/>
        </w:rPr>
        <w:t xml:space="preserve">In 2014, reports from Symantec, CrowdStrike, and Kaspersky revealed a </w:t>
      </w:r>
      <w:r w:rsidR="00140647" w:rsidRPr="0092604D">
        <w:rPr>
          <w:rFonts w:asciiTheme="minorHAnsi" w:eastAsia="Times New Roman" w:hAnsiTheme="minorHAnsi" w:cs="Times New Roman"/>
        </w:rPr>
        <w:t>cyber espionage</w:t>
      </w:r>
      <w:r w:rsidRPr="001A664D">
        <w:rPr>
          <w:rFonts w:asciiTheme="minorHAnsi" w:eastAsia="Times New Roman" w:hAnsiTheme="minorHAnsi" w:cs="Times New Roman"/>
        </w:rPr>
        <w:t xml:space="preserve"> campaign named Energetic Bear or Dragonfly that had been in operation since 2011. Among the targets were energy grid operators, electricity generation firms, petroleum pipeline operators, and energy </w:t>
      </w:r>
      <w:r>
        <w:rPr>
          <w:rFonts w:asciiTheme="minorHAnsi" w:eastAsia="Times New Roman" w:hAnsiTheme="minorHAnsi" w:cs="Times New Roman"/>
        </w:rPr>
        <w:t>sector</w:t>
      </w:r>
      <w:r w:rsidRPr="001A664D">
        <w:rPr>
          <w:rFonts w:asciiTheme="minorHAnsi" w:eastAsia="Times New Roman" w:hAnsiTheme="minorHAnsi" w:cs="Times New Roman"/>
        </w:rPr>
        <w:t xml:space="preserve"> industrial control system equipment manufacturers. The attackers could have caused </w:t>
      </w:r>
      <w:r w:rsidRPr="001A664D">
        <w:rPr>
          <w:rFonts w:asciiTheme="minorHAnsi" w:eastAsia="Times New Roman" w:hAnsiTheme="minorHAnsi" w:cs="Times New Roman"/>
        </w:rPr>
        <w:lastRenderedPageBreak/>
        <w:t>“damage or disruption to energy supplies.”</w:t>
      </w:r>
      <w:r w:rsidRPr="001A664D">
        <w:rPr>
          <w:rStyle w:val="EndnoteReference"/>
          <w:rFonts w:asciiTheme="minorHAnsi" w:eastAsia="Times New Roman" w:hAnsiTheme="minorHAnsi" w:cs="Times New Roman"/>
        </w:rPr>
        <w:endnoteReference w:id="65"/>
      </w:r>
      <w:r>
        <w:rPr>
          <w:rFonts w:asciiTheme="minorHAnsi" w:eastAsia="Times New Roman" w:hAnsiTheme="minorHAnsi" w:cs="Times New Roman"/>
        </w:rPr>
        <w:t xml:space="preserve"> </w:t>
      </w:r>
      <w:r w:rsidRPr="001A664D">
        <w:rPr>
          <w:rFonts w:asciiTheme="minorHAnsi" w:eastAsia="Times New Roman" w:hAnsiTheme="minorHAnsi" w:cs="Times New Roman"/>
        </w:rPr>
        <w:t>The National Security Agency has warned that China, Russia, and several other countries already possess the ability to shut down a US power grid, and in November 2014</w:t>
      </w:r>
      <w:r>
        <w:rPr>
          <w:rFonts w:asciiTheme="minorHAnsi" w:eastAsia="Times New Roman" w:hAnsiTheme="minorHAnsi" w:cs="Times New Roman"/>
        </w:rPr>
        <w:t>,</w:t>
      </w:r>
      <w:r w:rsidRPr="001A664D">
        <w:rPr>
          <w:rFonts w:asciiTheme="minorHAnsi" w:eastAsia="Times New Roman" w:hAnsiTheme="minorHAnsi" w:cs="Times New Roman"/>
        </w:rPr>
        <w:t xml:space="preserve"> NSA Director </w:t>
      </w:r>
      <w:r w:rsidR="009E0358">
        <w:rPr>
          <w:rFonts w:asciiTheme="minorHAnsi" w:eastAsia="Times New Roman" w:hAnsiTheme="minorHAnsi" w:cs="Times New Roman"/>
        </w:rPr>
        <w:t xml:space="preserve">and head of US Cyber Command </w:t>
      </w:r>
      <w:r w:rsidRPr="001A664D">
        <w:rPr>
          <w:rFonts w:asciiTheme="minorHAnsi" w:eastAsia="Times New Roman" w:hAnsiTheme="minorHAnsi" w:cs="Times New Roman"/>
        </w:rPr>
        <w:t>Admiral Michael Rogers told Congress he expects US critical infrastructure to be attacked in the near- to medium-term. “It is only a matter of the when, not the if,” Rogers said, “that we are going to see something traumatic.”</w:t>
      </w:r>
      <w:r>
        <w:rPr>
          <w:rStyle w:val="EndnoteReference"/>
          <w:rFonts w:asciiTheme="minorHAnsi" w:eastAsia="Times New Roman" w:hAnsiTheme="minorHAnsi" w:cs="Times New Roman"/>
        </w:rPr>
        <w:endnoteReference w:id="66"/>
      </w:r>
      <w:r w:rsidRPr="001A664D">
        <w:rPr>
          <w:rFonts w:asciiTheme="minorHAnsi" w:eastAsia="Times New Roman" w:hAnsiTheme="minorHAnsi" w:cs="Times New Roman"/>
        </w:rPr>
        <w:t xml:space="preserve"> </w:t>
      </w:r>
    </w:p>
    <w:p w14:paraId="6D24B930" w14:textId="77777777" w:rsidR="00D944BC" w:rsidRPr="001A664D" w:rsidRDefault="00D944BC" w:rsidP="00135CDC">
      <w:pPr>
        <w:pStyle w:val="Body1"/>
        <w:spacing w:line="276" w:lineRule="auto"/>
        <w:rPr>
          <w:rFonts w:asciiTheme="minorHAnsi" w:eastAsia="Times New Roman" w:hAnsiTheme="minorHAnsi" w:cs="Times New Roman"/>
        </w:rPr>
      </w:pPr>
    </w:p>
    <w:p w14:paraId="34E1539C" w14:textId="77777777" w:rsidR="00D944BC" w:rsidRDefault="00D944BC" w:rsidP="00135CDC">
      <w:pPr>
        <w:pStyle w:val="Body1"/>
        <w:spacing w:line="276" w:lineRule="auto"/>
        <w:rPr>
          <w:rFonts w:asciiTheme="minorHAnsi" w:eastAsia="Times New Roman" w:hAnsiTheme="minorHAnsi" w:cs="Times New Roman"/>
        </w:rPr>
      </w:pPr>
      <w:r w:rsidRPr="001A664D">
        <w:rPr>
          <w:rFonts w:asciiTheme="minorHAnsi" w:eastAsia="Times New Roman" w:hAnsiTheme="minorHAnsi" w:cs="Times New Roman"/>
        </w:rPr>
        <w:t>The sense of vulnerability that Stuxnet exposed</w:t>
      </w:r>
      <w:r w:rsidR="009E0358">
        <w:rPr>
          <w:rFonts w:asciiTheme="minorHAnsi" w:eastAsia="Times New Roman" w:hAnsiTheme="minorHAnsi" w:cs="Times New Roman"/>
        </w:rPr>
        <w:t>—</w:t>
      </w:r>
      <w:r w:rsidRPr="001A664D">
        <w:rPr>
          <w:rFonts w:asciiTheme="minorHAnsi" w:eastAsia="Times New Roman" w:hAnsiTheme="minorHAnsi" w:cs="Times New Roman"/>
        </w:rPr>
        <w:t xml:space="preserve">along with </w:t>
      </w:r>
      <w:r w:rsidR="009E0358">
        <w:rPr>
          <w:rFonts w:asciiTheme="minorHAnsi" w:eastAsia="Times New Roman" w:hAnsiTheme="minorHAnsi" w:cs="Times New Roman"/>
        </w:rPr>
        <w:t xml:space="preserve">the </w:t>
      </w:r>
      <w:r>
        <w:rPr>
          <w:rFonts w:asciiTheme="minorHAnsi" w:eastAsia="Times New Roman" w:hAnsiTheme="minorHAnsi" w:cs="Times New Roman"/>
        </w:rPr>
        <w:t xml:space="preserve">Iranian </w:t>
      </w:r>
      <w:r w:rsidR="00140647" w:rsidRPr="0092604D">
        <w:rPr>
          <w:rFonts w:asciiTheme="minorHAnsi" w:eastAsia="Times New Roman" w:hAnsiTheme="minorHAnsi" w:cs="Times New Roman"/>
        </w:rPr>
        <w:t>cyberattacks</w:t>
      </w:r>
      <w:r w:rsidRPr="001A664D">
        <w:rPr>
          <w:rFonts w:asciiTheme="minorHAnsi" w:eastAsia="Times New Roman" w:hAnsiTheme="minorHAnsi" w:cs="Times New Roman"/>
        </w:rPr>
        <w:t xml:space="preserve"> on Saudi Ar</w:t>
      </w:r>
      <w:r>
        <w:rPr>
          <w:rFonts w:asciiTheme="minorHAnsi" w:eastAsia="Times New Roman" w:hAnsiTheme="minorHAnsi" w:cs="Times New Roman"/>
        </w:rPr>
        <w:t>a</w:t>
      </w:r>
      <w:r w:rsidRPr="001A664D">
        <w:rPr>
          <w:rFonts w:asciiTheme="minorHAnsi" w:eastAsia="Times New Roman" w:hAnsiTheme="minorHAnsi" w:cs="Times New Roman"/>
        </w:rPr>
        <w:t>mco and Sands Casino</w:t>
      </w:r>
      <w:r w:rsidRPr="009E0358">
        <w:rPr>
          <w:rFonts w:asciiTheme="minorHAnsi" w:eastAsia="Times New Roman" w:hAnsiTheme="minorHAnsi" w:cs="Times New Roman"/>
        </w:rPr>
        <w:t xml:space="preserve"> </w:t>
      </w:r>
      <w:r w:rsidR="00140647" w:rsidRPr="0092604D">
        <w:rPr>
          <w:rFonts w:asciiTheme="minorHAnsi" w:eastAsia="Times New Roman" w:hAnsiTheme="minorHAnsi" w:cs="Times New Roman"/>
        </w:rPr>
        <w:t xml:space="preserve">and </w:t>
      </w:r>
      <w:r w:rsidR="009E0358" w:rsidRPr="0092604D">
        <w:rPr>
          <w:rFonts w:asciiTheme="minorHAnsi" w:eastAsia="Times New Roman" w:hAnsiTheme="minorHAnsi" w:cs="Times New Roman"/>
        </w:rPr>
        <w:t xml:space="preserve">the </w:t>
      </w:r>
      <w:r w:rsidR="00140647" w:rsidRPr="0092604D">
        <w:rPr>
          <w:rFonts w:asciiTheme="minorHAnsi" w:eastAsia="Times New Roman" w:hAnsiTheme="minorHAnsi" w:cs="Times New Roman"/>
        </w:rPr>
        <w:t>North Korea</w:t>
      </w:r>
      <w:r w:rsidRPr="0092604D">
        <w:rPr>
          <w:rFonts w:asciiTheme="minorHAnsi" w:eastAsia="Times New Roman" w:hAnsiTheme="minorHAnsi" w:cs="Times New Roman"/>
        </w:rPr>
        <w:t>n cyberattacks</w:t>
      </w:r>
      <w:r w:rsidR="00140647" w:rsidRPr="0092604D">
        <w:rPr>
          <w:rFonts w:asciiTheme="minorHAnsi" w:eastAsia="Times New Roman" w:hAnsiTheme="minorHAnsi" w:cs="Times New Roman"/>
        </w:rPr>
        <w:t xml:space="preserve"> on Sony Pictures that destroyed data</w:t>
      </w:r>
      <w:r w:rsidR="009E0358" w:rsidRPr="009E0358">
        <w:rPr>
          <w:rFonts w:asciiTheme="minorHAnsi" w:eastAsia="Times New Roman" w:hAnsiTheme="minorHAnsi" w:cs="Times New Roman"/>
        </w:rPr>
        <w:t>—</w:t>
      </w:r>
      <w:r w:rsidRPr="009E0358">
        <w:rPr>
          <w:rFonts w:asciiTheme="minorHAnsi" w:eastAsia="Times New Roman" w:hAnsiTheme="minorHAnsi" w:cs="Times New Roman"/>
        </w:rPr>
        <w:t>reinforced th</w:t>
      </w:r>
      <w:r>
        <w:rPr>
          <w:rFonts w:asciiTheme="minorHAnsi" w:eastAsia="Times New Roman" w:hAnsiTheme="minorHAnsi" w:cs="Times New Roman"/>
        </w:rPr>
        <w:t xml:space="preserve">e perception of </w:t>
      </w:r>
      <w:r w:rsidRPr="001A664D">
        <w:rPr>
          <w:rFonts w:asciiTheme="minorHAnsi" w:eastAsia="Times New Roman" w:hAnsiTheme="minorHAnsi" w:cs="Times New Roman"/>
        </w:rPr>
        <w:t xml:space="preserve">offense advantage in cyberspace, at least among US </w:t>
      </w:r>
      <w:r w:rsidR="00140647" w:rsidRPr="0092604D">
        <w:rPr>
          <w:rFonts w:asciiTheme="minorHAnsi" w:eastAsia="Times New Roman" w:hAnsiTheme="minorHAnsi" w:cs="Times New Roman"/>
        </w:rPr>
        <w:t>policymakers</w:t>
      </w:r>
      <w:r w:rsidRPr="001A664D">
        <w:rPr>
          <w:rFonts w:asciiTheme="minorHAnsi" w:eastAsia="Times New Roman" w:hAnsiTheme="minorHAnsi" w:cs="Times New Roman"/>
        </w:rPr>
        <w:t xml:space="preserve"> and operators. In March 2015, Admiral Rogers told the Senate Armed </w:t>
      </w:r>
      <w:r w:rsidR="00140647" w:rsidRPr="0092604D">
        <w:rPr>
          <w:rFonts w:asciiTheme="minorHAnsi" w:eastAsia="Times New Roman" w:hAnsiTheme="minorHAnsi" w:cs="Times New Roman"/>
        </w:rPr>
        <w:t>Service</w:t>
      </w:r>
      <w:r w:rsidRPr="00304295">
        <w:rPr>
          <w:rFonts w:asciiTheme="minorHAnsi" w:eastAsia="Times New Roman" w:hAnsiTheme="minorHAnsi" w:cs="Times New Roman"/>
        </w:rPr>
        <w:t>s</w:t>
      </w:r>
      <w:r w:rsidRPr="001A664D">
        <w:rPr>
          <w:rFonts w:asciiTheme="minorHAnsi" w:eastAsia="Times New Roman" w:hAnsiTheme="minorHAnsi" w:cs="Times New Roman"/>
        </w:rPr>
        <w:t xml:space="preserve"> Committee that defense in cyberspace “will be both </w:t>
      </w:r>
      <w:r w:rsidR="00140647" w:rsidRPr="0092604D">
        <w:rPr>
          <w:rFonts w:asciiTheme="minorHAnsi" w:eastAsia="Times New Roman" w:hAnsiTheme="minorHAnsi" w:cs="Times New Roman"/>
        </w:rPr>
        <w:t>late to need</w:t>
      </w:r>
      <w:r w:rsidRPr="001A664D">
        <w:rPr>
          <w:rFonts w:asciiTheme="minorHAnsi" w:eastAsia="Times New Roman" w:hAnsiTheme="minorHAnsi" w:cs="Times New Roman"/>
        </w:rPr>
        <w:t xml:space="preserve"> and incredibly resource intensive</w:t>
      </w:r>
      <w:r w:rsidR="008B66EF" w:rsidRPr="008B66EF">
        <w:rPr>
          <w:rFonts w:ascii="Calibri" w:eastAsia="Times New Roman" w:hAnsi="Calibri" w:cs="Times New Roman"/>
          <w:rPrChange w:id="86" w:author="E" w:date="2015-08-24T18:50:00Z">
            <w:rPr>
              <w:rFonts w:asciiTheme="minorHAnsi" w:eastAsia="Times New Roman" w:hAnsiTheme="minorHAnsi" w:cs="Times New Roman"/>
              <w:color w:val="auto"/>
              <w:sz w:val="22"/>
              <w:szCs w:val="22"/>
              <w:bdr w:val="none" w:sz="0" w:space="0" w:color="auto"/>
            </w:rPr>
          </w:rPrChange>
        </w:rPr>
        <w:t xml:space="preserve">.” As a result, Rogers argued, </w:t>
      </w:r>
      <w:r w:rsidR="008B66EF" w:rsidRPr="008B66EF">
        <w:rPr>
          <w:rFonts w:ascii="Calibri" w:hAnsi="Calibri"/>
          <w:color w:val="111111"/>
          <w:sz w:val="27"/>
          <w:szCs w:val="27"/>
          <w:rPrChange w:id="87" w:author="E" w:date="2015-08-24T18:50:00Z">
            <w:rPr>
              <w:rFonts w:ascii="Georgia" w:eastAsiaTheme="minorHAnsi" w:hAnsi="Georgia" w:cstheme="minorBidi"/>
              <w:color w:val="111111"/>
              <w:sz w:val="27"/>
              <w:szCs w:val="27"/>
              <w:bdr w:val="none" w:sz="0" w:space="0" w:color="auto"/>
            </w:rPr>
          </w:rPrChange>
        </w:rPr>
        <w:t>“</w:t>
      </w:r>
      <w:r w:rsidR="008B66EF" w:rsidRPr="008B66EF">
        <w:rPr>
          <w:rFonts w:ascii="Calibri" w:hAnsi="Calibri"/>
          <w:rPrChange w:id="88" w:author="E" w:date="2015-08-24T18:50:00Z">
            <w:rPr>
              <w:rFonts w:asciiTheme="minorHAnsi" w:eastAsiaTheme="minorHAnsi" w:hAnsiTheme="minorHAnsi" w:cstheme="minorBidi"/>
              <w:color w:val="auto"/>
              <w:sz w:val="22"/>
              <w:szCs w:val="22"/>
              <w:bdr w:val="none" w:sz="0" w:space="0" w:color="auto"/>
            </w:rPr>
          </w:rPrChange>
        </w:rPr>
        <w:t>we also need to think about how can we increase our capacity on the offensive side, here, to get to that point of deterrence as you've raised</w:t>
      </w:r>
      <w:ins w:id="89" w:author="E" w:date="2015-08-24T18:49:00Z">
        <w:r w:rsidR="008B66EF" w:rsidRPr="008B66EF">
          <w:rPr>
            <w:rFonts w:ascii="Calibri" w:hAnsi="Calibri"/>
            <w:rPrChange w:id="90" w:author="E" w:date="2015-08-24T18:50:00Z">
              <w:rPr>
                <w:rFonts w:asciiTheme="minorHAnsi" w:eastAsiaTheme="minorHAnsi" w:hAnsiTheme="minorHAnsi" w:cstheme="minorBidi"/>
                <w:color w:val="auto"/>
                <w:sz w:val="22"/>
                <w:szCs w:val="22"/>
                <w:bdr w:val="none" w:sz="0" w:space="0" w:color="auto"/>
              </w:rPr>
            </w:rPrChange>
          </w:rPr>
          <w:t>.</w:t>
        </w:r>
      </w:ins>
      <w:r w:rsidR="008B66EF" w:rsidRPr="008B66EF">
        <w:rPr>
          <w:rFonts w:ascii="Calibri" w:eastAsia="Times New Roman" w:hAnsi="Calibri" w:cs="Times New Roman"/>
          <w:rPrChange w:id="91" w:author="E" w:date="2015-08-24T18:50:00Z">
            <w:rPr>
              <w:rFonts w:asciiTheme="minorHAnsi" w:eastAsia="Times New Roman" w:hAnsiTheme="minorHAnsi" w:cs="Times New Roman"/>
              <w:color w:val="auto"/>
              <w:sz w:val="22"/>
              <w:szCs w:val="22"/>
              <w:bdr w:val="none" w:sz="0" w:space="0" w:color="auto"/>
            </w:rPr>
          </w:rPrChange>
        </w:rPr>
        <w:t>”</w:t>
      </w:r>
      <w:r w:rsidR="008B66EF" w:rsidRPr="008B66EF">
        <w:rPr>
          <w:rStyle w:val="EndnoteReference"/>
          <w:rFonts w:ascii="Calibri" w:eastAsia="Times New Roman" w:hAnsi="Calibri" w:cs="Times New Roman"/>
          <w:rPrChange w:id="92" w:author="E" w:date="2015-08-24T18:50:00Z">
            <w:rPr>
              <w:rStyle w:val="EndnoteReference"/>
              <w:rFonts w:asciiTheme="minorHAnsi" w:eastAsia="Times New Roman" w:hAnsiTheme="minorHAnsi" w:cs="Times New Roman"/>
              <w:color w:val="auto"/>
              <w:sz w:val="22"/>
              <w:szCs w:val="22"/>
              <w:bdr w:val="none" w:sz="0" w:space="0" w:color="auto"/>
            </w:rPr>
          </w:rPrChange>
        </w:rPr>
        <w:endnoteReference w:id="67"/>
      </w:r>
      <w:del w:id="94" w:author="E" w:date="2015-08-24T18:49:00Z">
        <w:r w:rsidDel="00E27E6E">
          <w:rPr>
            <w:rFonts w:asciiTheme="minorHAnsi" w:eastAsia="Times New Roman" w:hAnsiTheme="minorHAnsi" w:cs="Times New Roman"/>
          </w:rPr>
          <w:delText xml:space="preserve"> </w:delText>
        </w:r>
      </w:del>
    </w:p>
    <w:p w14:paraId="4351542C" w14:textId="77777777" w:rsidR="00D944BC" w:rsidRDefault="00D944BC" w:rsidP="00135CDC">
      <w:pPr>
        <w:pStyle w:val="Body1"/>
        <w:spacing w:line="276" w:lineRule="auto"/>
        <w:rPr>
          <w:rFonts w:asciiTheme="minorHAnsi" w:eastAsia="Times New Roman" w:hAnsiTheme="minorHAnsi" w:cs="Times New Roman"/>
        </w:rPr>
      </w:pPr>
    </w:p>
    <w:p w14:paraId="22170749" w14:textId="77777777" w:rsidR="00D944BC" w:rsidRPr="001A664D" w:rsidRDefault="00D944BC" w:rsidP="00135CDC">
      <w:pPr>
        <w:pStyle w:val="Body1"/>
        <w:spacing w:line="276" w:lineRule="auto"/>
        <w:rPr>
          <w:rFonts w:asciiTheme="minorHAnsi" w:eastAsia="Times New Roman" w:hAnsiTheme="minorHAnsi" w:cs="Times New Roman"/>
        </w:rPr>
      </w:pPr>
      <w:r>
        <w:rPr>
          <w:rFonts w:asciiTheme="minorHAnsi" w:eastAsia="Times New Roman" w:hAnsiTheme="minorHAnsi" w:cs="Times New Roman"/>
        </w:rPr>
        <w:t xml:space="preserve">After seeing the effects of Stuxnet, many other countries around the world appear to have come to the same conclusion, raising the specter of an offense-dominant cyber environment marked by instability rather than deterrence stability. Cyber experts and </w:t>
      </w:r>
      <w:r w:rsidR="00140647" w:rsidRPr="00534811">
        <w:rPr>
          <w:rFonts w:asciiTheme="minorHAnsi" w:eastAsia="Times New Roman" w:hAnsiTheme="minorHAnsi" w:cs="Times New Roman"/>
        </w:rPr>
        <w:t>policymakers</w:t>
      </w:r>
      <w:r>
        <w:rPr>
          <w:rFonts w:asciiTheme="minorHAnsi" w:eastAsia="Times New Roman" w:hAnsiTheme="minorHAnsi" w:cs="Times New Roman"/>
        </w:rPr>
        <w:t xml:space="preserve"> had long </w:t>
      </w:r>
      <w:r w:rsidR="00140647" w:rsidRPr="00534811">
        <w:rPr>
          <w:rFonts w:asciiTheme="minorHAnsi" w:eastAsia="Times New Roman" w:hAnsiTheme="minorHAnsi" w:cs="Times New Roman"/>
        </w:rPr>
        <w:t>expected the arrival of cyber weapon</w:t>
      </w:r>
      <w:r w:rsidR="00241B72" w:rsidRPr="00241B72">
        <w:rPr>
          <w:rFonts w:asciiTheme="minorHAnsi" w:eastAsia="Times New Roman" w:hAnsiTheme="minorHAnsi" w:cs="Times New Roman"/>
        </w:rPr>
        <w:t>s</w:t>
      </w:r>
      <w:r w:rsidRPr="00241B72">
        <w:rPr>
          <w:rFonts w:asciiTheme="minorHAnsi" w:eastAsia="Times New Roman" w:hAnsiTheme="minorHAnsi" w:cs="Times New Roman"/>
        </w:rPr>
        <w:t xml:space="preserve"> </w:t>
      </w:r>
      <w:r w:rsidR="00241B72">
        <w:rPr>
          <w:rFonts w:asciiTheme="minorHAnsi" w:eastAsia="Times New Roman" w:hAnsiTheme="minorHAnsi" w:cs="Times New Roman"/>
        </w:rPr>
        <w:t xml:space="preserve">capable of </w:t>
      </w:r>
      <w:r>
        <w:rPr>
          <w:rFonts w:asciiTheme="minorHAnsi" w:eastAsia="Times New Roman" w:hAnsiTheme="minorHAnsi" w:cs="Times New Roman"/>
        </w:rPr>
        <w:t>destruction in the physical world. Now that it is here, they must plan for and try to ameliorate the negative effects of a self-help world where offensive cyberweapons are the norm.</w:t>
      </w:r>
    </w:p>
    <w:p w14:paraId="687F3330" w14:textId="77777777" w:rsidR="00D944BC" w:rsidRDefault="00D944BC">
      <w:pPr>
        <w:sectPr w:rsidR="00D944BC">
          <w:footerReference w:type="default" r:id="rId10"/>
          <w:endnotePr>
            <w:numFmt w:val="decimal"/>
            <w:numRestart w:val="eachSect"/>
          </w:endnotePr>
          <w:pgSz w:w="12240" w:h="15840"/>
          <w:pgMar w:top="1440" w:right="1440" w:bottom="1440" w:left="1440" w:header="720" w:footer="720" w:gutter="0"/>
          <w:cols w:space="720"/>
          <w:docGrid w:linePitch="360"/>
        </w:sectPr>
      </w:pPr>
    </w:p>
    <w:p w14:paraId="72DBB710" w14:textId="77777777" w:rsidR="00D944BC" w:rsidRPr="007F6A2E" w:rsidRDefault="00D944BC" w:rsidP="007F6A2E">
      <w:pPr>
        <w:pStyle w:val="Heading1"/>
      </w:pPr>
      <w:bookmarkStart w:id="95" w:name="_Toc427076698"/>
      <w:r>
        <w:lastRenderedPageBreak/>
        <w:t>The Stuxnet Story</w:t>
      </w:r>
      <w:bookmarkEnd w:id="95"/>
    </w:p>
    <w:p w14:paraId="720ADFF7" w14:textId="77777777" w:rsidR="00D944BC" w:rsidRPr="00B43D3B" w:rsidRDefault="00D944BC" w:rsidP="007F6A2E">
      <w:pPr>
        <w:pStyle w:val="Heading2"/>
      </w:pPr>
      <w:bookmarkStart w:id="96" w:name="_Toc427076699"/>
      <w:r>
        <w:t xml:space="preserve">“What Was Stuxnet And </w:t>
      </w:r>
      <w:r w:rsidRPr="00B43D3B">
        <w:rPr>
          <w:rFonts w:eastAsia="Cambria"/>
        </w:rPr>
        <w:t xml:space="preserve">What </w:t>
      </w:r>
      <w:r>
        <w:rPr>
          <w:rFonts w:eastAsia="Cambria"/>
        </w:rPr>
        <w:t xml:space="preserve">Are Its </w:t>
      </w:r>
      <w:r w:rsidRPr="00B43D3B">
        <w:rPr>
          <w:rFonts w:eastAsia="Cambria"/>
        </w:rPr>
        <w:t>Hidden Lesson</w:t>
      </w:r>
      <w:r>
        <w:rPr>
          <w:rFonts w:eastAsia="Cambria"/>
        </w:rPr>
        <w:t>s On</w:t>
      </w:r>
      <w:r w:rsidRPr="00B43D3B">
        <w:rPr>
          <w:rFonts w:eastAsia="Cambria"/>
        </w:rPr>
        <w:t xml:space="preserve"> </w:t>
      </w:r>
      <w:r>
        <w:rPr>
          <w:rFonts w:eastAsia="Cambria"/>
        </w:rPr>
        <w:t>the Ethics O</w:t>
      </w:r>
      <w:r w:rsidRPr="00B43D3B">
        <w:rPr>
          <w:rFonts w:eastAsia="Cambria"/>
        </w:rPr>
        <w:t>f Cyberweapons</w:t>
      </w:r>
      <w:r>
        <w:rPr>
          <w:rFonts w:eastAsia="Cambria"/>
        </w:rPr>
        <w:t>?” b</w:t>
      </w:r>
      <w:r>
        <w:t>y P.W. Singer</w:t>
      </w:r>
      <w:r w:rsidR="008A642A">
        <w:rPr>
          <w:rStyle w:val="FootnoteReference"/>
        </w:rPr>
        <w:footnoteReference w:id="2"/>
      </w:r>
      <w:bookmarkEnd w:id="96"/>
      <w:r>
        <w:t xml:space="preserve"> </w:t>
      </w:r>
    </w:p>
    <w:p w14:paraId="263EEA03" w14:textId="77777777" w:rsidR="00D944BC" w:rsidRPr="00B43D3B" w:rsidRDefault="00D944BC" w:rsidP="0058768A">
      <w:pPr>
        <w:pStyle w:val="P"/>
        <w:rPr>
          <w:rFonts w:eastAsia="Cambria"/>
        </w:rPr>
      </w:pPr>
    </w:p>
    <w:p w14:paraId="56A4427D" w14:textId="77777777" w:rsidR="00D944BC" w:rsidRPr="00B43D3B" w:rsidRDefault="00D944BC" w:rsidP="002F5654">
      <w:pPr>
        <w:pStyle w:val="P"/>
        <w:spacing w:line="276" w:lineRule="auto"/>
        <w:ind w:firstLine="720"/>
        <w:rPr>
          <w:rFonts w:eastAsia="Cambria"/>
        </w:rPr>
      </w:pPr>
      <w:r w:rsidRPr="00B43D3B">
        <w:rPr>
          <w:rFonts w:eastAsia="Cambria"/>
        </w:rPr>
        <w:t xml:space="preserve">Ralph Langner is a jovial fellow with a quick wit whose sense of whimsy is perhaps best illustrated by the fact that he wears cowboy boots. Wearing cowboy boots </w:t>
      </w:r>
      <w:r w:rsidRPr="008F0907">
        <w:rPr>
          <w:rFonts w:eastAsia="Cambria"/>
        </w:rPr>
        <w:t>should</w:t>
      </w:r>
      <w:r w:rsidR="00140647" w:rsidRPr="008A6122">
        <w:rPr>
          <w:rFonts w:eastAsia="Cambria"/>
        </w:rPr>
        <w:t xml:space="preserve"> not</w:t>
      </w:r>
      <w:r w:rsidRPr="00B43D3B">
        <w:rPr>
          <w:rFonts w:eastAsia="Cambria"/>
        </w:rPr>
        <w:t xml:space="preserve"> be all that notable, until one realizes that Ralph is not from Texas, but Germany, and is not a cowboy, but a computer specialist. Langner is also incredibly inquisitive. It was this combination that led him to play a role in the discovery of one of the most notable weapons in histor</w:t>
      </w:r>
      <w:r>
        <w:rPr>
          <w:rFonts w:eastAsia="Cambria"/>
        </w:rPr>
        <w:t>y</w:t>
      </w:r>
      <w:r w:rsidRPr="00AC38D0">
        <w:rPr>
          <w:rFonts w:eastAsia="Cambria"/>
        </w:rPr>
        <w:t>—</w:t>
      </w:r>
      <w:r w:rsidR="00140647" w:rsidRPr="008A6122">
        <w:rPr>
          <w:rFonts w:eastAsia="Cambria"/>
        </w:rPr>
        <w:t>and not just cyber history, but history overall.</w:t>
      </w:r>
    </w:p>
    <w:p w14:paraId="7697A799" w14:textId="77777777" w:rsidR="00D944BC" w:rsidRPr="00B43D3B" w:rsidRDefault="00D944BC" w:rsidP="002F5654">
      <w:pPr>
        <w:pStyle w:val="PI"/>
        <w:spacing w:line="276" w:lineRule="auto"/>
        <w:rPr>
          <w:rFonts w:eastAsia="Cambria"/>
        </w:rPr>
      </w:pPr>
      <w:r w:rsidRPr="00B43D3B">
        <w:rPr>
          <w:rFonts w:eastAsia="Cambria"/>
        </w:rPr>
        <w:t xml:space="preserve">Since 1988, </w:t>
      </w:r>
      <w:r>
        <w:rPr>
          <w:rFonts w:eastAsia="Cambria"/>
        </w:rPr>
        <w:t>Langner</w:t>
      </w:r>
      <w:r w:rsidRPr="00B43D3B">
        <w:rPr>
          <w:rFonts w:eastAsia="Cambria"/>
        </w:rPr>
        <w:t xml:space="preserve"> and his team of security experts had been advising on the safety of large-scale installations. Their special focus was industrial control systems</w:t>
      </w:r>
      <w:r>
        <w:rPr>
          <w:rFonts w:eastAsia="Cambria"/>
        </w:rPr>
        <w:t>:</w:t>
      </w:r>
      <w:r w:rsidRPr="00B43D3B">
        <w:rPr>
          <w:rFonts w:eastAsia="Cambria"/>
        </w:rPr>
        <w:t xml:space="preserve"> computer systems like SCADA (short for “supervisory control and data acquisition”) that monitor and run industrial processes. SCADA is used in everything from the management and operation of power plants to the manufacture of candy wrappers.</w:t>
      </w:r>
    </w:p>
    <w:p w14:paraId="330591E4" w14:textId="77777777" w:rsidR="00D944BC" w:rsidRPr="0008592A" w:rsidRDefault="00D944BC" w:rsidP="002F5654">
      <w:pPr>
        <w:pStyle w:val="PI"/>
        <w:spacing w:line="276" w:lineRule="auto"/>
        <w:rPr>
          <w:rFonts w:eastAsia="Cambria"/>
        </w:rPr>
      </w:pPr>
      <w:r w:rsidRPr="00B43D3B">
        <w:rPr>
          <w:rFonts w:eastAsia="Cambria"/>
        </w:rPr>
        <w:t>In 2010, like many other industrial control</w:t>
      </w:r>
      <w:r>
        <w:rPr>
          <w:rFonts w:eastAsia="Cambria"/>
        </w:rPr>
        <w:t xml:space="preserve"> and cybersecurity</w:t>
      </w:r>
      <w:r w:rsidRPr="00B43D3B">
        <w:rPr>
          <w:rFonts w:eastAsia="Cambria"/>
        </w:rPr>
        <w:t xml:space="preserve"> experts</w:t>
      </w:r>
      <w:r>
        <w:rPr>
          <w:rFonts w:eastAsia="Cambria"/>
        </w:rPr>
        <w:t xml:space="preserve"> around the world</w:t>
      </w:r>
      <w:r w:rsidRPr="00B43D3B">
        <w:rPr>
          <w:rFonts w:eastAsia="Cambria"/>
        </w:rPr>
        <w:t xml:space="preserve">, Langner grew concerned about a cyber “worm” of unknown origin that was spreading across the world and embedding itself in these control systems. Thousands of computers in places like India and the United States had been infected. But the bulk of the infections (roughly 60 percent) were in Iran. This led many experts to infer that either Iran had particularly poor </w:t>
      </w:r>
      <w:r w:rsidR="00140647" w:rsidRPr="008A6122">
        <w:rPr>
          <w:rFonts w:eastAsia="Cambria"/>
        </w:rPr>
        <w:t>cyber defenses</w:t>
      </w:r>
      <w:r w:rsidRPr="00B43D3B">
        <w:rPr>
          <w:rFonts w:eastAsia="Cambria"/>
        </w:rPr>
        <w:t xml:space="preserve"> for its SCADA-related programs, which made </w:t>
      </w:r>
      <w:r>
        <w:rPr>
          <w:rFonts w:eastAsia="Cambria"/>
        </w:rPr>
        <w:t>them</w:t>
      </w:r>
      <w:r w:rsidRPr="00B43D3B">
        <w:rPr>
          <w:rFonts w:eastAsia="Cambria"/>
        </w:rPr>
        <w:t xml:space="preserve"> more vulnerable, or a virus had initially targeted some site in Iran and, as one report put it, “subsequently failed in its primary purpose and run amok, spreading uncontrollably to unintended targets all over the world, and thus demonstrating how indiscriminate and destructive cyber weapons were likely </w:t>
      </w:r>
      <w:commentRangeStart w:id="97"/>
      <w:r w:rsidRPr="00B43D3B">
        <w:rPr>
          <w:rFonts w:eastAsia="Cambria"/>
        </w:rPr>
        <w:t>to be.”</w:t>
      </w:r>
      <w:r w:rsidRPr="00B43D3B">
        <w:rPr>
          <w:rFonts w:eastAsia="Cambria"/>
          <w:vertAlign w:val="superscript"/>
        </w:rPr>
        <w:endnoteReference w:id="68"/>
      </w:r>
      <w:commentRangeEnd w:id="97"/>
      <w:r w:rsidR="008A2105">
        <w:rPr>
          <w:rStyle w:val="CommentReference"/>
          <w:rFonts w:asciiTheme="minorHAnsi" w:eastAsiaTheme="minorHAnsi" w:hAnsiTheme="minorHAnsi" w:cstheme="minorBidi"/>
          <w:vanish/>
        </w:rPr>
        <w:commentReference w:id="97"/>
      </w:r>
    </w:p>
    <w:p w14:paraId="77BAB4A9" w14:textId="77777777" w:rsidR="00D944BC" w:rsidRPr="00B43D3B" w:rsidRDefault="00D944BC" w:rsidP="002F5654">
      <w:pPr>
        <w:pStyle w:val="PI"/>
        <w:spacing w:line="276" w:lineRule="auto"/>
        <w:rPr>
          <w:rFonts w:eastAsia="Cambria"/>
        </w:rPr>
      </w:pPr>
      <w:r w:rsidRPr="00B43D3B">
        <w:rPr>
          <w:rFonts w:eastAsia="Cambria"/>
        </w:rPr>
        <w:t>Both turned out to be far from the case.</w:t>
      </w:r>
      <w:r>
        <w:rPr>
          <w:rFonts w:eastAsia="Cambria"/>
        </w:rPr>
        <w:t xml:space="preserve"> Various teams of </w:t>
      </w:r>
      <w:r w:rsidR="00140647" w:rsidRPr="008A6122">
        <w:rPr>
          <w:rFonts w:eastAsia="Cambria"/>
        </w:rPr>
        <w:t>cyber experts</w:t>
      </w:r>
      <w:r>
        <w:rPr>
          <w:rFonts w:eastAsia="Cambria"/>
        </w:rPr>
        <w:t xml:space="preserve"> from around the world began to </w:t>
      </w:r>
      <w:r w:rsidRPr="00B43D3B">
        <w:rPr>
          <w:rFonts w:eastAsia="Cambria"/>
        </w:rPr>
        <w:t>dissect the code of “Stuxnet,” as it became known</w:t>
      </w:r>
      <w:r>
        <w:rPr>
          <w:rFonts w:eastAsia="Cambria"/>
        </w:rPr>
        <w:t>, and debates grew over its origin and targets</w:t>
      </w:r>
      <w:r w:rsidRPr="00B43D3B">
        <w:rPr>
          <w:rFonts w:eastAsia="Cambria"/>
        </w:rPr>
        <w:t xml:space="preserve">. </w:t>
      </w:r>
      <w:r w:rsidR="00140647" w:rsidRPr="008A6122">
        <w:rPr>
          <w:rFonts w:eastAsia="Cambria"/>
        </w:rPr>
        <w:t>Curious</w:t>
      </w:r>
      <w:r w:rsidRPr="00B43D3B">
        <w:rPr>
          <w:rFonts w:eastAsia="Cambria"/>
        </w:rPr>
        <w:t xml:space="preserve">, </w:t>
      </w:r>
      <w:r>
        <w:rPr>
          <w:rFonts w:eastAsia="Cambria"/>
        </w:rPr>
        <w:t xml:space="preserve">the more </w:t>
      </w:r>
      <w:r w:rsidRPr="00B43D3B">
        <w:rPr>
          <w:rFonts w:eastAsia="Cambria"/>
        </w:rPr>
        <w:t>Langner and his team explored it, the more interested they became. It was a wonderfully complex piece of malware like none the world had ever seen. It had at least four new “</w:t>
      </w:r>
      <w:r w:rsidR="00140647" w:rsidRPr="008A6122">
        <w:rPr>
          <w:rFonts w:eastAsia="Cambria"/>
        </w:rPr>
        <w:t>zero</w:t>
      </w:r>
      <w:r>
        <w:rPr>
          <w:rFonts w:eastAsia="Cambria"/>
        </w:rPr>
        <w:t>-</w:t>
      </w:r>
      <w:r w:rsidRPr="00B43D3B">
        <w:rPr>
          <w:rFonts w:eastAsia="Cambria"/>
        </w:rPr>
        <w:t xml:space="preserve">days” (previously unknown vulnerabilities), utilized digital signatures with the private keys of two certificates stolen from separate well-known companies, and worked on all Windows operating systems down to the decade-old </w:t>
      </w:r>
      <w:r w:rsidR="00140647" w:rsidRPr="008A6122">
        <w:rPr>
          <w:rFonts w:eastAsia="Cambria"/>
        </w:rPr>
        <w:t>Windows 95</w:t>
      </w:r>
      <w:r w:rsidRPr="00B43D3B">
        <w:rPr>
          <w:rFonts w:eastAsia="Cambria"/>
        </w:rPr>
        <w:t xml:space="preserve"> edition. The number of new zero</w:t>
      </w:r>
      <w:r>
        <w:rPr>
          <w:rFonts w:eastAsia="Cambria"/>
        </w:rPr>
        <w:t>-</w:t>
      </w:r>
      <w:r w:rsidRPr="00B43D3B">
        <w:rPr>
          <w:rFonts w:eastAsia="Cambria"/>
        </w:rPr>
        <w:t>days particularly stood out. Hackers prize zero</w:t>
      </w:r>
      <w:r>
        <w:rPr>
          <w:rFonts w:eastAsia="Cambria"/>
        </w:rPr>
        <w:t>-</w:t>
      </w:r>
      <w:r w:rsidRPr="00B43D3B">
        <w:rPr>
          <w:rFonts w:eastAsia="Cambria"/>
        </w:rPr>
        <w:t xml:space="preserve">days and </w:t>
      </w:r>
      <w:r w:rsidR="00140647" w:rsidRPr="008A6122">
        <w:rPr>
          <w:rFonts w:eastAsia="Cambria"/>
        </w:rPr>
        <w:t>do</w:t>
      </w:r>
      <w:r w:rsidRPr="00FA3119">
        <w:rPr>
          <w:rFonts w:eastAsia="Cambria"/>
        </w:rPr>
        <w:t xml:space="preserve"> n</w:t>
      </w:r>
      <w:r>
        <w:rPr>
          <w:rFonts w:eastAsia="Cambria"/>
        </w:rPr>
        <w:t xml:space="preserve">ot </w:t>
      </w:r>
      <w:r w:rsidRPr="00B43D3B">
        <w:rPr>
          <w:rFonts w:eastAsia="Cambria"/>
        </w:rPr>
        <w:t>like to reveal them when they do</w:t>
      </w:r>
      <w:r>
        <w:rPr>
          <w:rFonts w:eastAsia="Cambria"/>
        </w:rPr>
        <w:t xml:space="preserve"> not</w:t>
      </w:r>
      <w:r w:rsidRPr="00B43D3B">
        <w:rPr>
          <w:rFonts w:eastAsia="Cambria"/>
        </w:rPr>
        <w:t xml:space="preserve"> have to. To use four at once was unprecedented and almost illogical</w:t>
      </w:r>
      <w:r>
        <w:rPr>
          <w:rFonts w:eastAsia="Cambria"/>
        </w:rPr>
        <w:t>,</w:t>
      </w:r>
      <w:r w:rsidRPr="00B43D3B">
        <w:rPr>
          <w:rFonts w:eastAsia="Cambria"/>
        </w:rPr>
        <w:t xml:space="preserve"> given that one new open door is enough. It was a pretty good sign that Stuxnet’s </w:t>
      </w:r>
      <w:r w:rsidRPr="00B43D3B">
        <w:rPr>
          <w:rFonts w:eastAsia="Cambria"/>
        </w:rPr>
        <w:lastRenderedPageBreak/>
        <w:t>makers had enormous resources and wanted to be absolutely certain they would penetrate their target.</w:t>
      </w:r>
    </w:p>
    <w:p w14:paraId="50B1B99F" w14:textId="77777777" w:rsidR="00D944BC" w:rsidRPr="00B43D3B" w:rsidRDefault="00D944BC" w:rsidP="002F5654">
      <w:pPr>
        <w:pStyle w:val="PI"/>
        <w:spacing w:line="276" w:lineRule="auto"/>
        <w:rPr>
          <w:rFonts w:eastAsia="Cambria"/>
        </w:rPr>
      </w:pPr>
      <w:r w:rsidRPr="00E8549C">
        <w:rPr>
          <w:rFonts w:eastAsia="Cambria"/>
        </w:rPr>
        <w:t xml:space="preserve">Stuxnet also slipped by the Windows defenses using the equivalent of a stolen passport. To gain access to the “kernel,” or operating system’s control system, Stuxnet had to install a component that could talk to the kernel. The authors chose to </w:t>
      </w:r>
      <w:r w:rsidRPr="00E63541">
        <w:rPr>
          <w:rFonts w:eastAsia="Cambria"/>
        </w:rPr>
        <w:t xml:space="preserve">target a </w:t>
      </w:r>
      <w:r w:rsidRPr="00E81AD0">
        <w:rPr>
          <w:rFonts w:eastAsia="Cambria"/>
        </w:rPr>
        <w:t>device driver, a common tool that allows hardware devices to interact with the ope</w:t>
      </w:r>
      <w:r w:rsidRPr="00E8549C">
        <w:rPr>
          <w:rFonts w:eastAsia="Cambria"/>
        </w:rPr>
        <w:t xml:space="preserve">rating system. Windows uses a scheme of digital signatures to allow trusted hardware manufacturers to write device drivers that are trusted by the operating system. Unsigned drivers raise an alert for the user, while signed drivers do not. The drivers in Stuxnet were signed by two real companies in Taiwan, indicating that the authors had access to the secret signing keys—most likely stolen. Again, this is a rare style of attack: stolen signing keys are incredibly powerful, would have been </w:t>
      </w:r>
      <w:r w:rsidR="00140647" w:rsidRPr="008A6122">
        <w:rPr>
          <w:rFonts w:eastAsia="Cambria"/>
        </w:rPr>
        <w:t>well</w:t>
      </w:r>
      <w:r w:rsidR="00E81AD0">
        <w:rPr>
          <w:rFonts w:eastAsia="Cambria"/>
        </w:rPr>
        <w:t>-</w:t>
      </w:r>
      <w:r w:rsidR="00140647" w:rsidRPr="008A6122">
        <w:rPr>
          <w:rFonts w:eastAsia="Cambria"/>
        </w:rPr>
        <w:t>protected</w:t>
      </w:r>
      <w:r w:rsidRPr="00E8549C">
        <w:rPr>
          <w:rFonts w:eastAsia="Cambria"/>
        </w:rPr>
        <w:t>, and would be very valuable in any illicit market.</w:t>
      </w:r>
    </w:p>
    <w:p w14:paraId="4D2AD6E9" w14:textId="77777777" w:rsidR="00D944BC" w:rsidRPr="0008592A" w:rsidRDefault="00D944BC" w:rsidP="002F5654">
      <w:pPr>
        <w:pStyle w:val="PI"/>
        <w:spacing w:line="276" w:lineRule="auto"/>
        <w:rPr>
          <w:rFonts w:eastAsia="Cambria"/>
        </w:rPr>
      </w:pPr>
      <w:r w:rsidRPr="00B43D3B">
        <w:rPr>
          <w:rFonts w:eastAsia="Cambria"/>
        </w:rPr>
        <w:t xml:space="preserve">Rather than being truly infectious, the malware’s DNA revealed something even more interesting: Stuxnet was hunting for something in particular. As Langner delved deeper, he discovered that Stuxnet was not going after computers or even Windows software in general, but a specific type of program used in Siemens’s WinCC/PCS 7 SCADA control software. Indeed, if this software </w:t>
      </w:r>
      <w:r w:rsidR="00140647" w:rsidRPr="008A6122">
        <w:rPr>
          <w:rFonts w:eastAsia="Cambria"/>
        </w:rPr>
        <w:t>was</w:t>
      </w:r>
      <w:r w:rsidRPr="00FA3119">
        <w:rPr>
          <w:rFonts w:eastAsia="Cambria"/>
        </w:rPr>
        <w:t xml:space="preserve"> not</w:t>
      </w:r>
      <w:r w:rsidRPr="00B43D3B">
        <w:rPr>
          <w:rFonts w:eastAsia="Cambria"/>
        </w:rPr>
        <w:t xml:space="preserve"> present, the worm had built-in controls to become inert. In addition, rather than trying to spread as widely as possible, as was the goal with past worms, Stuxnet allowed each infected computer to spread the worm to no more than three others. It even came with a final safeguard</w:t>
      </w:r>
      <w:r>
        <w:rPr>
          <w:rFonts w:eastAsia="Cambria"/>
        </w:rPr>
        <w:t>:</w:t>
      </w:r>
      <w:r w:rsidRPr="00B43D3B">
        <w:rPr>
          <w:rFonts w:eastAsia="Cambria"/>
        </w:rPr>
        <w:t xml:space="preserve"> a self-destruct mechanism</w:t>
      </w:r>
      <w:r>
        <w:rPr>
          <w:rFonts w:eastAsia="Cambria"/>
        </w:rPr>
        <w:t xml:space="preserve"> that</w:t>
      </w:r>
      <w:r w:rsidRPr="00B43D3B">
        <w:rPr>
          <w:rFonts w:eastAsia="Cambria"/>
        </w:rPr>
        <w:t xml:space="preserve"> caused it to basically erase itself in 2012. </w:t>
      </w:r>
      <w:r w:rsidR="00140647" w:rsidRPr="008A6122">
        <w:rPr>
          <w:rFonts w:eastAsia="Cambria"/>
        </w:rPr>
        <w:t>Whoever</w:t>
      </w:r>
      <w:r w:rsidRPr="00B43D3B">
        <w:rPr>
          <w:rFonts w:eastAsia="Cambria"/>
        </w:rPr>
        <w:t xml:space="preserve"> made Stuxnet not only had a specific target in mind, but </w:t>
      </w:r>
      <w:r>
        <w:rPr>
          <w:rFonts w:eastAsia="Cambria"/>
        </w:rPr>
        <w:t>did not</w:t>
      </w:r>
      <w:r w:rsidRPr="00B43D3B">
        <w:rPr>
          <w:rFonts w:eastAsia="Cambria"/>
        </w:rPr>
        <w:t xml:space="preserve"> want the code lingering in the wild forever.</w:t>
      </w:r>
      <w:r w:rsidRPr="00B43D3B">
        <w:rPr>
          <w:rFonts w:eastAsia="Cambria"/>
          <w:vertAlign w:val="superscript"/>
        </w:rPr>
        <w:endnoteReference w:id="69"/>
      </w:r>
      <w:r w:rsidRPr="0008592A">
        <w:rPr>
          <w:rFonts w:eastAsia="Cambria"/>
        </w:rPr>
        <w:t xml:space="preserve"> This was a very different worm, indeed.</w:t>
      </w:r>
    </w:p>
    <w:p w14:paraId="7F8393CA" w14:textId="77777777" w:rsidR="00D944BC" w:rsidRPr="00B43D3B" w:rsidRDefault="00D944BC" w:rsidP="002F5654">
      <w:pPr>
        <w:pStyle w:val="PI"/>
        <w:spacing w:line="276" w:lineRule="auto"/>
        <w:rPr>
          <w:rFonts w:eastAsia="Cambria"/>
        </w:rPr>
      </w:pPr>
      <w:r w:rsidRPr="00B43D3B">
        <w:rPr>
          <w:rFonts w:eastAsia="Cambria"/>
        </w:rPr>
        <w:t>But what was the target? This was the true mystery. Here Langner’s background working with industrial firms proved particularly useful. He figured out that Stuxnet was only going after a specific industrial controller, manufactured by Siemens, configured to run a s</w:t>
      </w:r>
      <w:r>
        <w:rPr>
          <w:rFonts w:eastAsia="Cambria"/>
        </w:rPr>
        <w:t>eries of nuclear centrifuges. But the target was</w:t>
      </w:r>
      <w:r w:rsidRPr="00B43D3B">
        <w:rPr>
          <w:rFonts w:eastAsia="Cambria"/>
        </w:rPr>
        <w:t xml:space="preserve"> not just any old nuclear centrifuge you might have lying around the house</w:t>
      </w:r>
      <w:r>
        <w:rPr>
          <w:rFonts w:eastAsia="Cambria"/>
        </w:rPr>
        <w:t>:</w:t>
      </w:r>
      <w:r w:rsidRPr="00B43D3B">
        <w:rPr>
          <w:rFonts w:eastAsia="Cambria"/>
        </w:rPr>
        <w:t xml:space="preserve"> </w:t>
      </w:r>
      <w:r w:rsidR="00140647" w:rsidRPr="008A6122">
        <w:rPr>
          <w:rFonts w:eastAsia="Cambria"/>
        </w:rPr>
        <w:t>only</w:t>
      </w:r>
      <w:r w:rsidRPr="00B43D3B">
        <w:rPr>
          <w:rFonts w:eastAsia="Cambria"/>
        </w:rPr>
        <w:t xml:space="preserve"> a “cascade” of centrifuges of a certain size and number (984) linked together. Not so coincidentally, this was the </w:t>
      </w:r>
      <w:r w:rsidRPr="00E8549C">
        <w:rPr>
          <w:rFonts w:eastAsia="Cambria"/>
        </w:rPr>
        <w:t xml:space="preserve">exact </w:t>
      </w:r>
      <w:r w:rsidR="00140647" w:rsidRPr="008A6122">
        <w:rPr>
          <w:rFonts w:eastAsia="Cambria"/>
        </w:rPr>
        <w:t>setup</w:t>
      </w:r>
      <w:r w:rsidRPr="00E8549C">
        <w:rPr>
          <w:rFonts w:eastAsia="Cambria"/>
        </w:rPr>
        <w:t xml:space="preserve"> at the</w:t>
      </w:r>
      <w:r w:rsidRPr="00B43D3B">
        <w:rPr>
          <w:rFonts w:eastAsia="Cambria"/>
        </w:rPr>
        <w:t xml:space="preserve"> Natanz nuclear facility, a suspected site in Iran’s illicit nuclear weapons program.</w:t>
      </w:r>
    </w:p>
    <w:p w14:paraId="75C9A2D7" w14:textId="77777777" w:rsidR="00D944BC" w:rsidRPr="00B43D3B" w:rsidRDefault="00D944BC" w:rsidP="002F5654">
      <w:pPr>
        <w:pStyle w:val="PI"/>
        <w:spacing w:line="276" w:lineRule="auto"/>
        <w:rPr>
          <w:rFonts w:eastAsia="Cambria"/>
        </w:rPr>
      </w:pPr>
      <w:r w:rsidRPr="00B43D3B">
        <w:rPr>
          <w:rFonts w:eastAsia="Cambria"/>
        </w:rPr>
        <w:t xml:space="preserve">Things got especially tricky once Stuxnet found its way into this target (it was later revealed that the delivery mechanism was infiltration through Iranian nuclear scientists’ own laptops and memory sticks). </w:t>
      </w:r>
      <w:r>
        <w:rPr>
          <w:rFonts w:eastAsia="Cambria"/>
        </w:rPr>
        <w:t xml:space="preserve">The </w:t>
      </w:r>
      <w:r w:rsidRPr="00B43D3B">
        <w:rPr>
          <w:rFonts w:eastAsia="Cambria"/>
        </w:rPr>
        <w:t>attack did</w:t>
      </w:r>
      <w:r>
        <w:rPr>
          <w:rFonts w:eastAsia="Cambria"/>
        </w:rPr>
        <w:t xml:space="preserve"> not</w:t>
      </w:r>
      <w:r w:rsidRPr="00B43D3B">
        <w:rPr>
          <w:rFonts w:eastAsia="Cambria"/>
        </w:rPr>
        <w:t xml:space="preserve"> shut down the centrifuges in any obvious manner. Instead, it ran a </w:t>
      </w:r>
      <w:r w:rsidRPr="00E8549C">
        <w:rPr>
          <w:rFonts w:eastAsia="Cambria"/>
        </w:rPr>
        <w:t xml:space="preserve">series of </w:t>
      </w:r>
      <w:r w:rsidR="00140647" w:rsidRPr="008A6122">
        <w:rPr>
          <w:rFonts w:eastAsia="Cambria"/>
        </w:rPr>
        <w:t>subroutines</w:t>
      </w:r>
      <w:r w:rsidRPr="00E8549C">
        <w:rPr>
          <w:rFonts w:eastAsia="Cambria"/>
        </w:rPr>
        <w:t>. One, known as a “man in the middle,” caused tiny adjustments in pressure inside the centrifuges. An</w:t>
      </w:r>
      <w:r w:rsidRPr="00E63541">
        <w:rPr>
          <w:rFonts w:eastAsia="Cambria"/>
        </w:rPr>
        <w:t>other</w:t>
      </w:r>
      <w:r w:rsidRPr="00B43D3B">
        <w:rPr>
          <w:rFonts w:eastAsia="Cambria"/>
        </w:rPr>
        <w:t xml:space="preserve"> manipulated the speed of the centrifuges’ spinning rotors, causing them to alternately slow down and then speed back up, throwing the rotors out of whack and ruining their work. On top of this, every so often the malware would push the centrifuge speeds past the designed maximum. So the centrifuges were</w:t>
      </w:r>
      <w:r>
        <w:rPr>
          <w:rFonts w:eastAsia="Cambria"/>
        </w:rPr>
        <w:t xml:space="preserve"> not</w:t>
      </w:r>
      <w:r w:rsidRPr="00B43D3B">
        <w:rPr>
          <w:rFonts w:eastAsia="Cambria"/>
        </w:rPr>
        <w:t xml:space="preserve"> just failing to produce refined uranium fuel</w:t>
      </w:r>
      <w:r>
        <w:rPr>
          <w:rFonts w:eastAsia="Cambria"/>
        </w:rPr>
        <w:t>;</w:t>
      </w:r>
      <w:r w:rsidRPr="00B43D3B">
        <w:rPr>
          <w:rFonts w:eastAsia="Cambria"/>
        </w:rPr>
        <w:t xml:space="preserve"> they were frequently breaking down and grinding to a halt from the damaging vibrations that the various random surges caused. At other times, the machines were literally spinning out of control and exploding.</w:t>
      </w:r>
    </w:p>
    <w:p w14:paraId="5379190D" w14:textId="77777777" w:rsidR="00D944BC" w:rsidRPr="00B43D3B" w:rsidRDefault="00D944BC" w:rsidP="002F5654">
      <w:pPr>
        <w:pStyle w:val="PI"/>
        <w:spacing w:line="276" w:lineRule="auto"/>
        <w:rPr>
          <w:rFonts w:eastAsia="Cambria"/>
        </w:rPr>
      </w:pPr>
      <w:r w:rsidRPr="00B43D3B">
        <w:rPr>
          <w:rFonts w:eastAsia="Cambria"/>
        </w:rPr>
        <w:lastRenderedPageBreak/>
        <w:t>The effect, Langner wrote, was “as good as using explosives” against the facility.</w:t>
      </w:r>
      <w:r w:rsidR="008F1479">
        <w:rPr>
          <w:rStyle w:val="EndnoteReference"/>
          <w:rFonts w:eastAsia="Cambria"/>
        </w:rPr>
        <w:endnoteReference w:id="70"/>
      </w:r>
      <w:r w:rsidRPr="00B43D3B">
        <w:rPr>
          <w:rFonts w:eastAsia="Cambria"/>
        </w:rPr>
        <w:t xml:space="preserve"> In fact, it was better. The victim had “no clue of being under a cyber attack.”</w:t>
      </w:r>
      <w:r w:rsidR="008F1479">
        <w:rPr>
          <w:rStyle w:val="EndnoteReference"/>
          <w:rFonts w:eastAsia="Cambria"/>
        </w:rPr>
        <w:endnoteReference w:id="71"/>
      </w:r>
      <w:r w:rsidRPr="00B43D3B">
        <w:rPr>
          <w:rFonts w:eastAsia="Cambria"/>
        </w:rPr>
        <w:t xml:space="preserve"> For over a year, Stuxnet had been inside Iranian networks, but the nuclear scientists initially thought their facility was just suffering from a series of random breakdowns. The scientists kept replacing the broken centrifuges with new ones, which would then </w:t>
      </w:r>
      <w:r>
        <w:rPr>
          <w:rFonts w:eastAsia="Cambria"/>
        </w:rPr>
        <w:t>become</w:t>
      </w:r>
      <w:r w:rsidRPr="00B43D3B">
        <w:rPr>
          <w:rFonts w:eastAsia="Cambria"/>
        </w:rPr>
        <w:t xml:space="preserve"> infected and break again.</w:t>
      </w:r>
      <w:r w:rsidRPr="00B43D3B">
        <w:rPr>
          <w:rFonts w:eastAsia="Cambria"/>
          <w:vertAlign w:val="superscript"/>
        </w:rPr>
        <w:endnoteReference w:id="72"/>
      </w:r>
      <w:r w:rsidRPr="0008592A">
        <w:rPr>
          <w:rFonts w:eastAsia="Cambria"/>
        </w:rPr>
        <w:t xml:space="preserve"> Soon, though, they wondered whether they were being sold faulty parts or were suffering from some kind of hardware sabotage. But the machines checked out perfectly every time, except for the fa</w:t>
      </w:r>
      <w:r w:rsidRPr="00B43D3B">
        <w:rPr>
          <w:rFonts w:eastAsia="Cambria"/>
        </w:rPr>
        <w:t>ct that nothing was working the way it should.</w:t>
      </w:r>
    </w:p>
    <w:p w14:paraId="67C2E6CE" w14:textId="77777777" w:rsidR="00D944BC" w:rsidRPr="0008592A" w:rsidRDefault="00D944BC" w:rsidP="002F5654">
      <w:pPr>
        <w:pStyle w:val="PI"/>
        <w:spacing w:line="276" w:lineRule="auto"/>
        <w:rPr>
          <w:rFonts w:eastAsia="Cambria"/>
        </w:rPr>
      </w:pPr>
      <w:r w:rsidRPr="00B43D3B">
        <w:rPr>
          <w:rFonts w:eastAsia="Cambria"/>
        </w:rPr>
        <w:t xml:space="preserve">This was perhaps the most insidious part of Stuxnet: it was an integrity </w:t>
      </w:r>
      <w:r w:rsidRPr="00142AD5">
        <w:rPr>
          <w:rFonts w:eastAsia="Cambria"/>
        </w:rPr>
        <w:t>attack</w:t>
      </w:r>
      <w:r w:rsidRPr="0019067E">
        <w:rPr>
          <w:rFonts w:eastAsia="Cambria"/>
          <w:i/>
        </w:rPr>
        <w:t xml:space="preserve"> </w:t>
      </w:r>
      <w:r w:rsidR="00140647" w:rsidRPr="008A6122">
        <w:rPr>
          <w:rFonts w:eastAsia="Cambria"/>
          <w:i/>
        </w:rPr>
        <w:t>par excellence</w:t>
      </w:r>
      <w:r w:rsidR="00140647" w:rsidRPr="008A6122">
        <w:rPr>
          <w:rFonts w:eastAsia="Cambria"/>
        </w:rPr>
        <w:t>.</w:t>
      </w:r>
      <w:r w:rsidRPr="00142AD5">
        <w:rPr>
          <w:rFonts w:eastAsia="Cambria"/>
        </w:rPr>
        <w:t xml:space="preserve"> Stuxnet didn’t just corrupt the process</w:t>
      </w:r>
      <w:r w:rsidRPr="0019067E">
        <w:rPr>
          <w:rFonts w:eastAsia="Cambria"/>
        </w:rPr>
        <w:t>;</w:t>
      </w:r>
      <w:r w:rsidRPr="004B3EB3">
        <w:rPr>
          <w:rFonts w:eastAsia="Cambria"/>
        </w:rPr>
        <w:t xml:space="preserve"> it hid its effects from the operators.</w:t>
      </w:r>
      <w:r>
        <w:rPr>
          <w:rFonts w:eastAsia="Cambria"/>
        </w:rPr>
        <w:t xml:space="preserve"> It</w:t>
      </w:r>
      <w:r w:rsidRPr="00B43D3B">
        <w:rPr>
          <w:rFonts w:eastAsia="Cambria"/>
        </w:rPr>
        <w:t xml:space="preserve"> exploited</w:t>
      </w:r>
      <w:r>
        <w:rPr>
          <w:rFonts w:eastAsia="Cambria"/>
        </w:rPr>
        <w:t xml:space="preserve"> not just technical vulnerabilities, but</w:t>
      </w:r>
      <w:r w:rsidRPr="00B43D3B">
        <w:rPr>
          <w:rFonts w:eastAsia="Cambria"/>
        </w:rPr>
        <w:t xml:space="preserve"> their</w:t>
      </w:r>
      <w:r>
        <w:rPr>
          <w:rFonts w:eastAsia="Cambria"/>
        </w:rPr>
        <w:t xml:space="preserve"> all-too-human</w:t>
      </w:r>
      <w:r w:rsidRPr="00B43D3B">
        <w:rPr>
          <w:rFonts w:eastAsia="Cambria"/>
        </w:rPr>
        <w:t xml:space="preserve"> trust that the computer systems would accurately and honestly describe what was taking place. </w:t>
      </w:r>
      <w:r>
        <w:rPr>
          <w:rFonts w:eastAsia="Cambria"/>
        </w:rPr>
        <w:t xml:space="preserve">For a long period of time, the </w:t>
      </w:r>
      <w:r w:rsidRPr="00B43D3B">
        <w:rPr>
          <w:rFonts w:eastAsia="Cambria"/>
        </w:rPr>
        <w:t>Iranian engineers did</w:t>
      </w:r>
      <w:r>
        <w:rPr>
          <w:rFonts w:eastAsia="Cambria"/>
        </w:rPr>
        <w:t xml:space="preserve"> no</w:t>
      </w:r>
      <w:r w:rsidRPr="00B43D3B">
        <w:rPr>
          <w:rFonts w:eastAsia="Cambria"/>
        </w:rPr>
        <w:t>t even suspect a cyberattac</w:t>
      </w:r>
      <w:r>
        <w:rPr>
          <w:rFonts w:eastAsia="Cambria"/>
        </w:rPr>
        <w:t>k—</w:t>
      </w:r>
      <w:r w:rsidRPr="00B43D3B">
        <w:rPr>
          <w:rFonts w:eastAsia="Cambria"/>
        </w:rPr>
        <w:t>their syste</w:t>
      </w:r>
      <w:r>
        <w:rPr>
          <w:rFonts w:eastAsia="Cambria"/>
        </w:rPr>
        <w:t xml:space="preserve">ms were air-gapped from </w:t>
      </w:r>
      <w:r w:rsidR="00140647" w:rsidRPr="008A6122">
        <w:rPr>
          <w:rFonts w:eastAsia="Cambria"/>
        </w:rPr>
        <w:t>the web</w:t>
      </w:r>
      <w:r>
        <w:rPr>
          <w:rFonts w:eastAsia="Cambria"/>
        </w:rPr>
        <w:t>. Moreover,</w:t>
      </w:r>
      <w:r w:rsidRPr="00B43D3B">
        <w:rPr>
          <w:rFonts w:eastAsia="Cambria"/>
        </w:rPr>
        <w:t xml:space="preserve"> up to this point</w:t>
      </w:r>
      <w:r>
        <w:rPr>
          <w:rFonts w:eastAsia="Cambria"/>
        </w:rPr>
        <w:t>,</w:t>
      </w:r>
      <w:r w:rsidRPr="00B43D3B">
        <w:rPr>
          <w:rFonts w:eastAsia="Cambria"/>
        </w:rPr>
        <w:t xml:space="preserve"> worms and viruses had always had an obvious effect on the computer, not the hardware. Eventually,</w:t>
      </w:r>
      <w:r>
        <w:rPr>
          <w:rFonts w:eastAsia="Cambria"/>
        </w:rPr>
        <w:t xml:space="preserve"> the attacks had another, human effect:</w:t>
      </w:r>
      <w:r w:rsidRPr="00B43D3B">
        <w:rPr>
          <w:rFonts w:eastAsia="Cambria"/>
        </w:rPr>
        <w:t xml:space="preserve"> the Iranian scientists suffered low morale, under the impression that they could</w:t>
      </w:r>
      <w:r>
        <w:rPr>
          <w:rFonts w:eastAsia="Cambria"/>
        </w:rPr>
        <w:t xml:space="preserve"> not</w:t>
      </w:r>
      <w:r w:rsidRPr="00B43D3B">
        <w:rPr>
          <w:rFonts w:eastAsia="Cambria"/>
        </w:rPr>
        <w:t xml:space="preserve"> do anything right</w:t>
      </w:r>
      <w:r>
        <w:rPr>
          <w:rFonts w:eastAsia="Cambria"/>
        </w:rPr>
        <w:t>.</w:t>
      </w:r>
      <w:r w:rsidRPr="00B43D3B">
        <w:rPr>
          <w:rFonts w:eastAsia="Cambria"/>
        </w:rPr>
        <w:t xml:space="preserve"> </w:t>
      </w:r>
      <w:r>
        <w:rPr>
          <w:rFonts w:eastAsia="Cambria"/>
        </w:rPr>
        <w:t>Seventy</w:t>
      </w:r>
      <w:r w:rsidRPr="00B43D3B">
        <w:rPr>
          <w:rFonts w:eastAsia="Cambria"/>
        </w:rPr>
        <w:t xml:space="preserve"> years earlier</w:t>
      </w:r>
      <w:r>
        <w:rPr>
          <w:rFonts w:eastAsia="Cambria"/>
        </w:rPr>
        <w:t>,</w:t>
      </w:r>
      <w:r w:rsidRPr="00B43D3B">
        <w:rPr>
          <w:rFonts w:eastAsia="Cambria"/>
        </w:rPr>
        <w:t xml:space="preserve"> a bunch of Americans had built an atomic bomb using slide rulers, and they could</w:t>
      </w:r>
      <w:r>
        <w:rPr>
          <w:rFonts w:eastAsia="Cambria"/>
        </w:rPr>
        <w:t xml:space="preserve"> not</w:t>
      </w:r>
      <w:r w:rsidRPr="00B43D3B">
        <w:rPr>
          <w:rFonts w:eastAsia="Cambria"/>
        </w:rPr>
        <w:t xml:space="preserve"> even get their modern-day centrifuges to work. Overall, Langner likened the Stuxnet effect to the cyber version of “Chinese water torture.”</w:t>
      </w:r>
      <w:r w:rsidRPr="00B43D3B">
        <w:rPr>
          <w:rFonts w:eastAsia="Cambria"/>
          <w:vertAlign w:val="superscript"/>
        </w:rPr>
        <w:endnoteReference w:id="73"/>
      </w:r>
    </w:p>
    <w:p w14:paraId="3B1D59EF" w14:textId="77777777" w:rsidR="00D944BC" w:rsidRDefault="00D944BC" w:rsidP="002F5654">
      <w:pPr>
        <w:pStyle w:val="PI"/>
        <w:spacing w:line="276" w:lineRule="auto"/>
        <w:rPr>
          <w:rFonts w:eastAsia="Cambria"/>
        </w:rPr>
      </w:pPr>
      <w:r w:rsidRPr="00B43D3B">
        <w:rPr>
          <w:rFonts w:eastAsia="Cambria"/>
        </w:rPr>
        <w:t xml:space="preserve">When Langer revealed his findings on his blog, the little-known German researcher quickly became an international celebrity. First, he had exposed a top-secret campaign of sabotage (later </w:t>
      </w:r>
      <w:r>
        <w:rPr>
          <w:rFonts w:eastAsia="Cambria"/>
        </w:rPr>
        <w:t>revealed in the American media</w:t>
      </w:r>
      <w:r w:rsidRPr="00B43D3B">
        <w:rPr>
          <w:rFonts w:eastAsia="Cambria"/>
        </w:rPr>
        <w:t xml:space="preserve"> to have been</w:t>
      </w:r>
      <w:r>
        <w:rPr>
          <w:rFonts w:eastAsia="Cambria"/>
        </w:rPr>
        <w:t xml:space="preserve"> the result of</w:t>
      </w:r>
      <w:r w:rsidRPr="00B43D3B">
        <w:rPr>
          <w:rFonts w:eastAsia="Cambria"/>
        </w:rPr>
        <w:t xml:space="preserve"> a collaborative effort between US and Israeli intelligence agencies, known as “Olympic Games”), and second, it was a find of global importance.</w:t>
      </w:r>
      <w:r w:rsidRPr="00B43D3B">
        <w:rPr>
          <w:rFonts w:eastAsia="Cambria"/>
          <w:vertAlign w:val="superscript"/>
        </w:rPr>
        <w:endnoteReference w:id="74"/>
      </w:r>
      <w:r w:rsidRPr="0008592A">
        <w:rPr>
          <w:rFonts w:eastAsia="Cambria"/>
        </w:rPr>
        <w:t xml:space="preserve"> A new kind of weapon long speculated about but never seen</w:t>
      </w:r>
      <w:r>
        <w:rPr>
          <w:rFonts w:eastAsia="Cambria"/>
        </w:rPr>
        <w:t>—</w:t>
      </w:r>
      <w:r w:rsidRPr="0008592A">
        <w:rPr>
          <w:rFonts w:eastAsia="Cambria"/>
        </w:rPr>
        <w:t>a specially</w:t>
      </w:r>
      <w:r>
        <w:rPr>
          <w:rFonts w:eastAsia="Cambria"/>
        </w:rPr>
        <w:t>-</w:t>
      </w:r>
      <w:r w:rsidRPr="0008592A">
        <w:rPr>
          <w:rFonts w:eastAsia="Cambria"/>
        </w:rPr>
        <w:t xml:space="preserve">designed </w:t>
      </w:r>
      <w:r w:rsidRPr="00CD4E3B">
        <w:rPr>
          <w:rFonts w:eastAsia="Cambria"/>
        </w:rPr>
        <w:t>cyber weapon</w:t>
      </w:r>
      <w:r>
        <w:rPr>
          <w:rFonts w:eastAsia="Cambria"/>
        </w:rPr>
        <w:t>—</w:t>
      </w:r>
      <w:r w:rsidRPr="00CD4E3B">
        <w:rPr>
          <w:rFonts w:eastAsia="Cambria"/>
        </w:rPr>
        <w:t>had finally been used.</w:t>
      </w:r>
    </w:p>
    <w:p w14:paraId="700FEB48" w14:textId="77777777" w:rsidR="00D944BC" w:rsidRPr="00CD4E3B" w:rsidRDefault="00D944BC" w:rsidP="002F5654">
      <w:pPr>
        <w:pStyle w:val="PI"/>
        <w:spacing w:line="276" w:lineRule="auto"/>
        <w:rPr>
          <w:rFonts w:eastAsia="Cambria"/>
        </w:rPr>
      </w:pPr>
      <w:r w:rsidRPr="00CD4E3B">
        <w:rPr>
          <w:rFonts w:eastAsia="Cambria"/>
        </w:rPr>
        <w:t>But when it came time to weigh the new weapon, the debate diverged. Judith Donath of Harvard University described Stuxnet as a demonstration of a new kind of weapon that could only get better</w:t>
      </w:r>
      <w:r>
        <w:rPr>
          <w:rFonts w:eastAsia="Cambria"/>
        </w:rPr>
        <w:t>:</w:t>
      </w:r>
      <w:r w:rsidRPr="00CD4E3B">
        <w:rPr>
          <w:rFonts w:eastAsia="Cambria"/>
        </w:rPr>
        <w:t xml:space="preserve"> “The musket of cyberwarfare. What will be its rifle? Its AK-47? Its atomic</w:t>
      </w:r>
      <w:r w:rsidRPr="00CD4E3B">
        <w:rPr>
          <w:rFonts w:eastAsia="Cambria"/>
          <w:vertAlign w:val="superscript"/>
        </w:rPr>
        <w:t xml:space="preserve"> </w:t>
      </w:r>
      <w:r w:rsidRPr="00CD4E3B">
        <w:rPr>
          <w:rFonts w:eastAsia="Cambria"/>
        </w:rPr>
        <w:t>bomb?</w:t>
      </w:r>
      <w:r>
        <w:rPr>
          <w:rFonts w:eastAsia="Cambria"/>
        </w:rPr>
        <w:t>”</w:t>
      </w:r>
      <w:r w:rsidRPr="00CD4E3B">
        <w:rPr>
          <w:rFonts w:eastAsia="Cambria"/>
          <w:vertAlign w:val="superscript"/>
        </w:rPr>
        <w:endnoteReference w:id="75"/>
      </w:r>
    </w:p>
    <w:p w14:paraId="2DC2119C" w14:textId="77777777" w:rsidR="00D944BC" w:rsidRDefault="00D944BC" w:rsidP="002F5654">
      <w:pPr>
        <w:pStyle w:val="P"/>
        <w:spacing w:line="276" w:lineRule="auto"/>
        <w:ind w:firstLine="720"/>
        <w:rPr>
          <w:rFonts w:eastAsia="Cambria"/>
          <w:vertAlign w:val="superscript"/>
        </w:rPr>
      </w:pPr>
      <w:r>
        <w:rPr>
          <w:rFonts w:eastAsia="Cambria"/>
        </w:rPr>
        <w:t>O</w:t>
      </w:r>
      <w:r w:rsidRPr="00CD4E3B">
        <w:rPr>
          <w:rFonts w:eastAsia="Cambria"/>
        </w:rPr>
        <w:t xml:space="preserve">thers worried that these better weapons would promote a new kind of escalation and global risk. “Stuxnet </w:t>
      </w:r>
      <w:r w:rsidRPr="00B43D3B">
        <w:rPr>
          <w:rFonts w:eastAsia="Cambria"/>
        </w:rPr>
        <w:t>was the absolute game changer,” wrote cyber thinker Mikko Hypponen. “We are entering an arms race where countries start stocking weapons, only it isn’t planes and nuclear reactors they’re stocking, but it’s cyberweapons.”</w:t>
      </w:r>
      <w:r w:rsidRPr="00B43D3B">
        <w:rPr>
          <w:rFonts w:eastAsia="Cambria"/>
          <w:vertAlign w:val="superscript"/>
        </w:rPr>
        <w:endnoteReference w:id="76"/>
      </w:r>
      <w:r w:rsidRPr="0008592A">
        <w:rPr>
          <w:rFonts w:eastAsia="Cambria"/>
          <w:vertAlign w:val="superscript"/>
        </w:rPr>
        <w:t xml:space="preserve"> </w:t>
      </w:r>
    </w:p>
    <w:p w14:paraId="092A493E" w14:textId="77777777" w:rsidR="00D944BC" w:rsidRPr="0008592A" w:rsidRDefault="00D944BC" w:rsidP="002F5654">
      <w:pPr>
        <w:pStyle w:val="P"/>
        <w:spacing w:line="276" w:lineRule="auto"/>
        <w:ind w:firstLine="720"/>
        <w:rPr>
          <w:rFonts w:eastAsia="Cambria"/>
        </w:rPr>
      </w:pPr>
      <w:r w:rsidRPr="0008592A">
        <w:rPr>
          <w:rFonts w:eastAsia="Cambria"/>
        </w:rPr>
        <w:t xml:space="preserve">And still others </w:t>
      </w:r>
      <w:r>
        <w:rPr>
          <w:rFonts w:eastAsia="Cambria"/>
        </w:rPr>
        <w:t xml:space="preserve">were concerned of the opposite: </w:t>
      </w:r>
      <w:r w:rsidRPr="0008592A">
        <w:rPr>
          <w:rFonts w:eastAsia="Cambria"/>
        </w:rPr>
        <w:t>not enough people took notice of thi</w:t>
      </w:r>
      <w:r w:rsidRPr="00B43D3B">
        <w:rPr>
          <w:rFonts w:eastAsia="Cambria"/>
        </w:rPr>
        <w:t xml:space="preserve">s “opening shot in a war we will all lose,” </w:t>
      </w:r>
      <w:r>
        <w:rPr>
          <w:rFonts w:eastAsia="Cambria"/>
        </w:rPr>
        <w:t>as</w:t>
      </w:r>
      <w:r w:rsidRPr="00B43D3B">
        <w:rPr>
          <w:rFonts w:eastAsia="Cambria"/>
        </w:rPr>
        <w:t xml:space="preserve"> Leslie Harris of the Center for Democracy and Technology</w:t>
      </w:r>
      <w:r>
        <w:rPr>
          <w:rFonts w:eastAsia="Cambria"/>
        </w:rPr>
        <w:t xml:space="preserve"> calls it</w:t>
      </w:r>
      <w:r w:rsidRPr="00B43D3B">
        <w:rPr>
          <w:rFonts w:eastAsia="Cambria"/>
        </w:rPr>
        <w:t>.</w:t>
      </w:r>
      <w:r w:rsidRPr="00B43D3B">
        <w:rPr>
          <w:rFonts w:eastAsia="Cambria"/>
          <w:vertAlign w:val="superscript"/>
        </w:rPr>
        <w:endnoteReference w:id="77"/>
      </w:r>
    </w:p>
    <w:p w14:paraId="36489283" w14:textId="77777777" w:rsidR="00D944BC" w:rsidRPr="00B43D3B" w:rsidRDefault="00D944BC" w:rsidP="002F5654">
      <w:pPr>
        <w:pStyle w:val="PI"/>
        <w:spacing w:line="276" w:lineRule="auto"/>
        <w:rPr>
          <w:rFonts w:eastAsia="Cambria"/>
        </w:rPr>
      </w:pPr>
      <w:r w:rsidRPr="00B43D3B">
        <w:rPr>
          <w:rFonts w:eastAsia="Cambria"/>
        </w:rPr>
        <w:t>Stuxnet was all of these things, perhaps, but it was also notable for another reason</w:t>
      </w:r>
      <w:r>
        <w:rPr>
          <w:rFonts w:eastAsia="Cambria"/>
        </w:rPr>
        <w:t>:</w:t>
      </w:r>
      <w:r w:rsidRPr="00B43D3B">
        <w:rPr>
          <w:rFonts w:eastAsia="Cambria"/>
        </w:rPr>
        <w:t xml:space="preserve"> </w:t>
      </w:r>
      <w:r>
        <w:rPr>
          <w:rFonts w:eastAsia="Cambria"/>
        </w:rPr>
        <w:t>t</w:t>
      </w:r>
      <w:r w:rsidRPr="00B43D3B">
        <w:rPr>
          <w:rFonts w:eastAsia="Cambria"/>
        </w:rPr>
        <w:t xml:space="preserve">his nasty little worm was a superb illustration of how ethics can be applied to </w:t>
      </w:r>
      <w:r w:rsidR="00140647" w:rsidRPr="008A6122">
        <w:rPr>
          <w:rFonts w:eastAsia="Cambria"/>
        </w:rPr>
        <w:t>cyberwar</w:t>
      </w:r>
      <w:r w:rsidRPr="00B43D3B">
        <w:rPr>
          <w:rFonts w:eastAsia="Cambria"/>
        </w:rPr>
        <w:t>.</w:t>
      </w:r>
    </w:p>
    <w:p w14:paraId="19296DE7" w14:textId="77777777" w:rsidR="00D944BC" w:rsidRPr="00B43D3B" w:rsidRDefault="00D944BC" w:rsidP="002F5654">
      <w:pPr>
        <w:pStyle w:val="PI"/>
        <w:spacing w:line="276" w:lineRule="auto"/>
        <w:rPr>
          <w:rFonts w:eastAsia="Cambria"/>
        </w:rPr>
      </w:pPr>
      <w:r w:rsidRPr="00B43D3B">
        <w:rPr>
          <w:rFonts w:eastAsia="Cambria"/>
        </w:rPr>
        <w:t xml:space="preserve">There is the </w:t>
      </w:r>
      <w:r>
        <w:rPr>
          <w:rFonts w:eastAsia="Cambria"/>
        </w:rPr>
        <w:t xml:space="preserve">popular </w:t>
      </w:r>
      <w:r w:rsidRPr="00B43D3B">
        <w:rPr>
          <w:rFonts w:eastAsia="Cambria"/>
        </w:rPr>
        <w:t xml:space="preserve">notion that </w:t>
      </w:r>
      <w:r>
        <w:rPr>
          <w:rFonts w:eastAsia="Cambria"/>
        </w:rPr>
        <w:t>“</w:t>
      </w:r>
      <w:r w:rsidRPr="00B43D3B">
        <w:rPr>
          <w:rFonts w:eastAsia="Cambria"/>
        </w:rPr>
        <w:t>all is fair in love and war,</w:t>
      </w:r>
      <w:r>
        <w:rPr>
          <w:rFonts w:eastAsia="Cambria"/>
        </w:rPr>
        <w:t>”</w:t>
      </w:r>
      <w:r w:rsidRPr="00B43D3B">
        <w:rPr>
          <w:rFonts w:eastAsia="Cambria"/>
        </w:rPr>
        <w:t xml:space="preserve"> but the reality is that there are actually a series of strict guidelines that are supposed to shape behavior in war—what 1600s </w:t>
      </w:r>
      <w:r w:rsidRPr="00B43D3B">
        <w:rPr>
          <w:rFonts w:eastAsia="Cambria"/>
        </w:rPr>
        <w:lastRenderedPageBreak/>
        <w:t xml:space="preserve">legal thinker Hugo Grotius called </w:t>
      </w:r>
      <w:r w:rsidRPr="00B43D3B">
        <w:rPr>
          <w:rFonts w:eastAsia="Cambria"/>
          <w:i/>
        </w:rPr>
        <w:t xml:space="preserve">jus in bello </w:t>
      </w:r>
      <w:r w:rsidRPr="00B43D3B">
        <w:rPr>
          <w:rFonts w:eastAsia="Cambria"/>
        </w:rPr>
        <w:t>(“Laws in War”). The two biggest laws are proportionality and discrimination. The law of proportionality states that the suffering and devastation cause</w:t>
      </w:r>
      <w:r>
        <w:rPr>
          <w:rFonts w:eastAsia="Cambria"/>
        </w:rPr>
        <w:t>d</w:t>
      </w:r>
      <w:r w:rsidRPr="00B43D3B">
        <w:rPr>
          <w:rFonts w:eastAsia="Cambria"/>
        </w:rPr>
        <w:t xml:space="preserve">, especially collateral damage to unintended targets, </w:t>
      </w:r>
      <w:r w:rsidR="00140647" w:rsidRPr="008A6122">
        <w:rPr>
          <w:rFonts w:eastAsia="Cambria"/>
        </w:rPr>
        <w:t>ca</w:t>
      </w:r>
      <w:r>
        <w:rPr>
          <w:rFonts w:eastAsia="Cambria"/>
        </w:rPr>
        <w:t>nnot</w:t>
      </w:r>
      <w:r w:rsidRPr="00B43D3B">
        <w:rPr>
          <w:rFonts w:eastAsia="Cambria"/>
        </w:rPr>
        <w:t xml:space="preserve"> outweigh whatever harm prompted the conflict. If the other side stole your cow, you ca</w:t>
      </w:r>
      <w:r>
        <w:rPr>
          <w:rFonts w:eastAsia="Cambria"/>
        </w:rPr>
        <w:t>nnot</w:t>
      </w:r>
      <w:r w:rsidRPr="00B43D3B">
        <w:rPr>
          <w:rFonts w:eastAsia="Cambria"/>
        </w:rPr>
        <w:t xml:space="preserve"> justifiably nuke their city. The law of discrimination maintains that the sides must distinguish legitimate targets from those that </w:t>
      </w:r>
      <w:r w:rsidR="00140647" w:rsidRPr="008A6122">
        <w:rPr>
          <w:rFonts w:eastAsia="Cambria"/>
        </w:rPr>
        <w:t>should</w:t>
      </w:r>
      <w:r w:rsidRPr="00A81ADB">
        <w:rPr>
          <w:rFonts w:eastAsia="Cambria"/>
        </w:rPr>
        <w:t xml:space="preserve"> n</w:t>
      </w:r>
      <w:r>
        <w:rPr>
          <w:rFonts w:eastAsia="Cambria"/>
        </w:rPr>
        <w:t>ot</w:t>
      </w:r>
      <w:r w:rsidRPr="00B43D3B">
        <w:rPr>
          <w:rFonts w:eastAsia="Cambria"/>
        </w:rPr>
        <w:t xml:space="preserve"> be targeted (be they civilians or wounded) and do their utmost only to cause harm to the intended, legitimate targets.</w:t>
      </w:r>
    </w:p>
    <w:p w14:paraId="656A073D" w14:textId="77777777" w:rsidR="00D944BC" w:rsidRPr="00B43D3B" w:rsidRDefault="00D944BC" w:rsidP="002F5654">
      <w:pPr>
        <w:pStyle w:val="PI"/>
        <w:spacing w:line="276" w:lineRule="auto"/>
        <w:rPr>
          <w:rFonts w:eastAsia="Cambria"/>
        </w:rPr>
      </w:pPr>
      <w:r w:rsidRPr="00B43D3B">
        <w:rPr>
          <w:rFonts w:eastAsia="Cambria"/>
        </w:rPr>
        <w:t>Stuxnet stood out as a new kind of weapon designed to cause physical damage via cyber means. Its makers wanted it to break things in the real world</w:t>
      </w:r>
      <w:r>
        <w:rPr>
          <w:rFonts w:eastAsia="Cambria"/>
        </w:rPr>
        <w:t xml:space="preserve"> </w:t>
      </w:r>
      <w:r w:rsidRPr="00B43D3B">
        <w:rPr>
          <w:rFonts w:eastAsia="Cambria"/>
        </w:rPr>
        <w:t xml:space="preserve">through action only on digital networks. </w:t>
      </w:r>
      <w:r>
        <w:rPr>
          <w:rFonts w:eastAsia="Cambria"/>
        </w:rPr>
        <w:t xml:space="preserve">This was novel enough. </w:t>
      </w:r>
      <w:r w:rsidRPr="00B43D3B">
        <w:rPr>
          <w:rFonts w:eastAsia="Cambria"/>
        </w:rPr>
        <w:t>But what really stands out compared to traditional weapons is how small its physical impact was, especially compared to the intense stakes. The target was a nuclear bomb-making program, one that had already been targeted by diplomatic efforts and economic sanctions. While it</w:t>
      </w:r>
      <w:r>
        <w:rPr>
          <w:rFonts w:eastAsia="Cambria"/>
        </w:rPr>
        <w:t xml:space="preserve"> i</w:t>
      </w:r>
      <w:r w:rsidRPr="00B43D3B">
        <w:rPr>
          <w:rFonts w:eastAsia="Cambria"/>
        </w:rPr>
        <w:t xml:space="preserve">s certainly </w:t>
      </w:r>
      <w:r>
        <w:rPr>
          <w:rFonts w:eastAsia="Cambria"/>
        </w:rPr>
        <w:t>debatable</w:t>
      </w:r>
      <w:r w:rsidRPr="00B43D3B">
        <w:rPr>
          <w:rFonts w:eastAsia="Cambria"/>
        </w:rPr>
        <w:t xml:space="preserve"> whether preemptive action against the Iranian program is justifiable, this is when the question of proportionality becomes relevant. Stuxnet broke nothing other than the nuclear centrifuges</w:t>
      </w:r>
      <w:r>
        <w:rPr>
          <w:rFonts w:eastAsia="Cambria"/>
        </w:rPr>
        <w:t>, which</w:t>
      </w:r>
      <w:r w:rsidRPr="00B43D3B">
        <w:rPr>
          <w:rFonts w:eastAsia="Cambria"/>
        </w:rPr>
        <w:t xml:space="preserve"> had been illegally obtained by Iran to conduct illicit research. Moreover, it neither hurt nor killed anyone. In comparison, when Israel attempted to obstruct Iraqi nuclear research in 1981, its forces dropped </w:t>
      </w:r>
      <w:r>
        <w:rPr>
          <w:rFonts w:eastAsia="Cambria"/>
        </w:rPr>
        <w:t>sixteen</w:t>
      </w:r>
      <w:r w:rsidRPr="00B43D3B">
        <w:rPr>
          <w:rFonts w:eastAsia="Cambria"/>
        </w:rPr>
        <w:t xml:space="preserve"> 2,000-pound bombs on a research site during “Operation Opera,” leveling it and killing </w:t>
      </w:r>
      <w:r>
        <w:rPr>
          <w:rFonts w:eastAsia="Cambria"/>
        </w:rPr>
        <w:t>eleven</w:t>
      </w:r>
      <w:r w:rsidRPr="00B43D3B">
        <w:rPr>
          <w:rFonts w:eastAsia="Cambria"/>
        </w:rPr>
        <w:t xml:space="preserve"> soldiers and civilians.</w:t>
      </w:r>
    </w:p>
    <w:p w14:paraId="2FA4A493" w14:textId="77777777" w:rsidR="00D944BC" w:rsidRPr="0008592A" w:rsidRDefault="00D944BC" w:rsidP="002F5654">
      <w:pPr>
        <w:pStyle w:val="PI"/>
        <w:spacing w:line="276" w:lineRule="auto"/>
        <w:rPr>
          <w:rFonts w:eastAsia="Cambria"/>
        </w:rPr>
      </w:pPr>
      <w:r w:rsidRPr="00B43D3B">
        <w:rPr>
          <w:rFonts w:eastAsia="Cambria"/>
        </w:rPr>
        <w:t>But discrimination also matters when judging the ethics of these attacks. At face value, Stuxnet would seem to have been incredibly indiscriminant. While limited in its promiscuity compared to prior malware, this was a worm that still got around. It infected not just targets in Iran but thousands of computers across the world that had nothing to do with Iran or nuclear research. Many lawyers see this facet of cyberweapons as proof of their inherent violation of “prevailing codes of international laws of conflict, as they go beyond just the original target and deliberately target civilian personnel and infrastructure.”</w:t>
      </w:r>
      <w:r w:rsidRPr="00B43D3B">
        <w:rPr>
          <w:rFonts w:eastAsia="Cambria"/>
          <w:vertAlign w:val="superscript"/>
        </w:rPr>
        <w:endnoteReference w:id="78"/>
      </w:r>
    </w:p>
    <w:p w14:paraId="5A4A6714" w14:textId="77777777" w:rsidR="00D944BC" w:rsidRPr="0008592A" w:rsidRDefault="00D944BC" w:rsidP="002F5654">
      <w:pPr>
        <w:pStyle w:val="PI"/>
        <w:spacing w:line="276" w:lineRule="auto"/>
        <w:rPr>
          <w:rFonts w:eastAsia="Cambria"/>
        </w:rPr>
      </w:pPr>
      <w:r>
        <w:rPr>
          <w:rFonts w:eastAsia="Cambria"/>
        </w:rPr>
        <w:t xml:space="preserve">Yet this may be an erroneous interpretation, outdated for the cyber age. </w:t>
      </w:r>
      <w:r w:rsidRPr="00B43D3B">
        <w:rPr>
          <w:rFonts w:eastAsia="Cambria"/>
        </w:rPr>
        <w:t>While Stuxnet lacked discretion under the old way of thinking, its very design prevented harm to anyone and anything beyond the intended target. This kind of discrimination was something never previously possible in a weapon. As George Lucas, a philosopher at the US Naval Academy, wrote in an assessment of Stuxnet’s ethics</w:t>
      </w:r>
      <w:r w:rsidR="00140647" w:rsidRPr="008A6122">
        <w:rPr>
          <w:rFonts w:eastAsia="Cambria"/>
        </w:rPr>
        <w:t xml:space="preserve">, </w:t>
      </w:r>
      <w:commentRangeStart w:id="109"/>
      <w:r w:rsidR="00140647" w:rsidRPr="008A6122">
        <w:rPr>
          <w:rFonts w:eastAsia="Cambria"/>
        </w:rPr>
        <w:t>“</w:t>
      </w:r>
      <w:r w:rsidR="008B66EF" w:rsidRPr="008B66EF">
        <w:rPr>
          <w:rFonts w:eastAsia="Cambria"/>
          <w:highlight w:val="yellow"/>
          <w:rPrChange w:id="110" w:author="E" w:date="2015-08-24T19:18:00Z">
            <w:rPr>
              <w:rFonts w:asciiTheme="minorHAnsi" w:eastAsia="Cambria" w:hAnsiTheme="minorHAnsi" w:cstheme="minorBidi"/>
              <w:sz w:val="22"/>
              <w:szCs w:val="22"/>
              <w:vertAlign w:val="superscript"/>
            </w:rPr>
          </w:rPrChange>
        </w:rPr>
        <w:t>Unless you happen to be running a large array of exactly 984 Siemens centrifuges simultaneously, you have nothing to fear from this worm</w:t>
      </w:r>
      <w:r w:rsidRPr="00B43D3B">
        <w:rPr>
          <w:rFonts w:eastAsia="Cambria"/>
        </w:rPr>
        <w:t>.”</w:t>
      </w:r>
      <w:r w:rsidRPr="00B43D3B">
        <w:rPr>
          <w:rFonts w:eastAsia="Cambria"/>
          <w:vertAlign w:val="superscript"/>
        </w:rPr>
        <w:endnoteReference w:id="79"/>
      </w:r>
      <w:commentRangeEnd w:id="109"/>
      <w:r w:rsidR="0057772C">
        <w:rPr>
          <w:rStyle w:val="CommentReference"/>
          <w:rFonts w:asciiTheme="minorHAnsi" w:eastAsiaTheme="minorHAnsi" w:hAnsiTheme="minorHAnsi" w:cstheme="minorBidi"/>
          <w:vanish/>
        </w:rPr>
        <w:commentReference w:id="109"/>
      </w:r>
    </w:p>
    <w:p w14:paraId="736155A3" w14:textId="77777777" w:rsidR="00D944BC" w:rsidRPr="00B43D3B" w:rsidRDefault="00D944BC" w:rsidP="002F5654">
      <w:pPr>
        <w:pStyle w:val="PI"/>
        <w:spacing w:line="276" w:lineRule="auto"/>
        <w:rPr>
          <w:rFonts w:eastAsia="Cambria"/>
        </w:rPr>
      </w:pPr>
      <w:r w:rsidRPr="00B43D3B">
        <w:rPr>
          <w:rFonts w:eastAsia="Cambria"/>
        </w:rPr>
        <w:t xml:space="preserve">In effect, judging the ethics of Stuxnet and cyberweapons more generally turns on which part of the story you care about most. Do you focus on the fact that this new kind of weapon permitted a </w:t>
      </w:r>
      <w:r w:rsidR="00140647" w:rsidRPr="008A6122">
        <w:rPr>
          <w:rFonts w:eastAsia="Cambria"/>
        </w:rPr>
        <w:t>preemptive</w:t>
      </w:r>
      <w:r w:rsidRPr="00B43D3B">
        <w:rPr>
          <w:rFonts w:eastAsia="Cambria"/>
        </w:rPr>
        <w:t xml:space="preserve"> attack and in so doing touched thousands of people and computers who had nothing to do with Iran or nuclear research? Or do you focus on the fact that the cyber strike caused far less damage than any previous comparable attack and that the weapon was so discriminating it essentially gave new meaning to the term? Are you a cyber weapon </w:t>
      </w:r>
      <w:r>
        <w:rPr>
          <w:rFonts w:eastAsia="Cambria"/>
        </w:rPr>
        <w:t>“</w:t>
      </w:r>
      <w:r w:rsidRPr="00B43D3B">
        <w:rPr>
          <w:rFonts w:eastAsia="Cambria"/>
        </w:rPr>
        <w:t>half</w:t>
      </w:r>
      <w:r>
        <w:rPr>
          <w:rFonts w:eastAsia="Cambria"/>
        </w:rPr>
        <w:t>-</w:t>
      </w:r>
      <w:r w:rsidRPr="00B43D3B">
        <w:rPr>
          <w:rFonts w:eastAsia="Cambria"/>
        </w:rPr>
        <w:t>full</w:t>
      </w:r>
      <w:r>
        <w:rPr>
          <w:rFonts w:eastAsia="Cambria"/>
        </w:rPr>
        <w:t>”</w:t>
      </w:r>
      <w:r w:rsidRPr="00B43D3B">
        <w:rPr>
          <w:rFonts w:eastAsia="Cambria"/>
        </w:rPr>
        <w:t xml:space="preserve"> or </w:t>
      </w:r>
      <w:r>
        <w:rPr>
          <w:rFonts w:eastAsia="Cambria"/>
        </w:rPr>
        <w:t>“</w:t>
      </w:r>
      <w:r w:rsidRPr="00B43D3B">
        <w:rPr>
          <w:rFonts w:eastAsia="Cambria"/>
        </w:rPr>
        <w:t>half</w:t>
      </w:r>
      <w:r>
        <w:rPr>
          <w:rFonts w:eastAsia="Cambria"/>
        </w:rPr>
        <w:t>-</w:t>
      </w:r>
      <w:r w:rsidRPr="00B43D3B">
        <w:rPr>
          <w:rFonts w:eastAsia="Cambria"/>
        </w:rPr>
        <w:t>empty</w:t>
      </w:r>
      <w:r>
        <w:rPr>
          <w:rFonts w:eastAsia="Cambria"/>
        </w:rPr>
        <w:t>”</w:t>
      </w:r>
      <w:r w:rsidRPr="00B43D3B">
        <w:rPr>
          <w:rFonts w:eastAsia="Cambria"/>
        </w:rPr>
        <w:t xml:space="preserve"> kind of </w:t>
      </w:r>
      <w:r>
        <w:rPr>
          <w:rFonts w:eastAsia="Cambria"/>
        </w:rPr>
        <w:t>person</w:t>
      </w:r>
      <w:r w:rsidRPr="00B43D3B">
        <w:rPr>
          <w:rFonts w:eastAsia="Cambria"/>
        </w:rPr>
        <w:t>?</w:t>
      </w:r>
    </w:p>
    <w:p w14:paraId="781F3337" w14:textId="77777777" w:rsidR="008A642A" w:rsidRDefault="00D944BC" w:rsidP="002F5654">
      <w:pPr>
        <w:pStyle w:val="PI"/>
        <w:spacing w:line="276" w:lineRule="auto"/>
        <w:rPr>
          <w:rFonts w:eastAsia="Cambria"/>
        </w:rPr>
        <w:sectPr w:rsidR="008A642A">
          <w:footerReference w:type="default" r:id="rId11"/>
          <w:endnotePr>
            <w:numFmt w:val="decimal"/>
            <w:numRestart w:val="eachSect"/>
          </w:endnotePr>
          <w:pgSz w:w="12240" w:h="15840"/>
          <w:pgMar w:top="1440" w:right="1440" w:bottom="1440" w:left="1440" w:header="720" w:footer="720" w:gutter="0"/>
          <w:cols w:space="720"/>
          <w:docGrid w:linePitch="360"/>
        </w:sectPr>
      </w:pPr>
      <w:r w:rsidRPr="00B43D3B">
        <w:rPr>
          <w:rFonts w:eastAsia="Cambria"/>
        </w:rPr>
        <w:lastRenderedPageBreak/>
        <w:t xml:space="preserve">History may render the ultimate judgment of Stuxnet, however. As Ralph Langner put it, the fascinating new weapon he discovered </w:t>
      </w:r>
      <w:r w:rsidRPr="00B43D3B">
        <w:rPr>
          <w:rFonts w:eastAsia="Cambria"/>
          <w:shd w:val="clear" w:color="auto" w:fill="FFFFFF"/>
        </w:rPr>
        <w:t>“could be considered a textbook example of a ‘just war’ approach. It didn’t kill anyone. That’s a good thing. But I am afraid this is only a short-term view. In the long run it has opened Pandora’s box.</w:t>
      </w:r>
      <w:r w:rsidRPr="00B43D3B">
        <w:rPr>
          <w:rFonts w:eastAsia="Cambria"/>
        </w:rPr>
        <w:t>”</w:t>
      </w:r>
      <w:r w:rsidRPr="00B43D3B">
        <w:rPr>
          <w:rFonts w:eastAsia="Cambria"/>
          <w:shd w:val="clear" w:color="auto" w:fill="FFFFFF"/>
          <w:vertAlign w:val="superscript"/>
        </w:rPr>
        <w:endnoteReference w:id="80"/>
      </w:r>
    </w:p>
    <w:p w14:paraId="5FFCBF7D" w14:textId="77777777" w:rsidR="00D944BC" w:rsidRDefault="00D944BC" w:rsidP="002F5654">
      <w:pPr>
        <w:pStyle w:val="PI"/>
        <w:spacing w:line="276" w:lineRule="auto"/>
        <w:rPr>
          <w:rFonts w:eastAsia="Cambria"/>
        </w:rPr>
      </w:pPr>
    </w:p>
    <w:p w14:paraId="7E4AF7A5" w14:textId="77777777" w:rsidR="00D944BC" w:rsidRPr="00D00E8A" w:rsidRDefault="00D944BC">
      <w:pPr>
        <w:rPr>
          <w:rFonts w:ascii="Times New Roman" w:eastAsia="Cambria" w:hAnsi="Times New Roman" w:cs="Times New Roman"/>
          <w:sz w:val="24"/>
          <w:szCs w:val="24"/>
        </w:rPr>
      </w:pPr>
      <w:r w:rsidRPr="00840449">
        <w:rPr>
          <w:rFonts w:ascii="Times New Roman" w:hAnsi="Times New Roman" w:cs="Times New Roman"/>
          <w:sz w:val="24"/>
        </w:rPr>
        <w:br w:type="page"/>
      </w:r>
    </w:p>
    <w:p w14:paraId="1D0B81F5" w14:textId="77777777" w:rsidR="00D944BC" w:rsidRPr="00FE1E2C" w:rsidRDefault="00D944BC" w:rsidP="007F6A2E">
      <w:pPr>
        <w:pStyle w:val="Heading1"/>
      </w:pPr>
      <w:bookmarkStart w:id="112" w:name="_Toc427076700"/>
      <w:r>
        <w:lastRenderedPageBreak/>
        <w:t>Stuxnet and Legal/Governance Frameworks</w:t>
      </w:r>
      <w:bookmarkEnd w:id="112"/>
    </w:p>
    <w:p w14:paraId="5D856826" w14:textId="77777777" w:rsidR="00D944BC" w:rsidRPr="00E9586C" w:rsidRDefault="00D944BC" w:rsidP="00E9586C">
      <w:pPr>
        <w:pStyle w:val="Heading2"/>
      </w:pPr>
      <w:bookmarkStart w:id="113" w:name="_Toc427076701"/>
      <w:r>
        <w:t>“</w:t>
      </w:r>
      <w:r w:rsidRPr="00E62A45">
        <w:t>Stuxnet: International Legal Considerations and Implications for International Law</w:t>
      </w:r>
      <w:r>
        <w:t>” by Catherine Lotrionte</w:t>
      </w:r>
      <w:bookmarkEnd w:id="113"/>
    </w:p>
    <w:p w14:paraId="61F952F8" w14:textId="77777777" w:rsidR="00D944BC" w:rsidRPr="0034772C" w:rsidRDefault="00D944BC" w:rsidP="00E9586C"/>
    <w:p w14:paraId="34F0D3C7"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Since the launch of Stuxnet</w:t>
      </w:r>
      <w:r>
        <w:rPr>
          <w:rFonts w:ascii="Times New Roman" w:hAnsi="Times New Roman" w:cs="Times New Roman"/>
          <w:sz w:val="24"/>
          <w:szCs w:val="24"/>
        </w:rPr>
        <w:t>,</w:t>
      </w:r>
      <w:r w:rsidRPr="00E9586C">
        <w:rPr>
          <w:rFonts w:ascii="Times New Roman" w:hAnsi="Times New Roman" w:cs="Times New Roman"/>
          <w:sz w:val="24"/>
          <w:szCs w:val="24"/>
        </w:rPr>
        <w:t xml:space="preserve"> there seems to </w:t>
      </w:r>
      <w:r>
        <w:rPr>
          <w:rFonts w:ascii="Times New Roman" w:hAnsi="Times New Roman" w:cs="Times New Roman"/>
          <w:sz w:val="24"/>
          <w:szCs w:val="24"/>
        </w:rPr>
        <w:t xml:space="preserve">have </w:t>
      </w:r>
      <w:r w:rsidRPr="00E9586C">
        <w:rPr>
          <w:rFonts w:ascii="Times New Roman" w:hAnsi="Times New Roman" w:cs="Times New Roman"/>
          <w:sz w:val="24"/>
          <w:szCs w:val="24"/>
        </w:rPr>
        <w:t>be</w:t>
      </w:r>
      <w:r>
        <w:rPr>
          <w:rFonts w:ascii="Times New Roman" w:hAnsi="Times New Roman" w:cs="Times New Roman"/>
          <w:sz w:val="24"/>
          <w:szCs w:val="24"/>
        </w:rPr>
        <w:t>en</w:t>
      </w:r>
      <w:r w:rsidRPr="00E9586C">
        <w:rPr>
          <w:rFonts w:ascii="Times New Roman" w:hAnsi="Times New Roman" w:cs="Times New Roman"/>
          <w:sz w:val="24"/>
          <w:szCs w:val="24"/>
        </w:rPr>
        <w:t xml:space="preserve"> an endless debate about the scope of a state’s right to use force in cyberspace, including in a </w:t>
      </w:r>
      <w:r w:rsidRPr="000A31C0">
        <w:rPr>
          <w:rFonts w:ascii="Times New Roman" w:hAnsi="Times New Roman" w:cs="Times New Roman"/>
          <w:sz w:val="24"/>
          <w:szCs w:val="24"/>
        </w:rPr>
        <w:t>preemptive</w:t>
      </w:r>
      <w:r w:rsidRPr="00E9586C">
        <w:rPr>
          <w:rFonts w:ascii="Times New Roman" w:hAnsi="Times New Roman" w:cs="Times New Roman"/>
          <w:sz w:val="24"/>
          <w:szCs w:val="24"/>
        </w:rPr>
        <w:t xml:space="preserve"> manner against imminent attacks by a state. The debate predates the events of Stuxnet, but Stuxnet sharpened its focus and gave it greater operational urgency. While cyber operations have been conducted in the past, most of those past efforts have focused mainly at disrupting Internet access (</w:t>
      </w:r>
      <w:r>
        <w:rPr>
          <w:rFonts w:ascii="Times New Roman" w:hAnsi="Times New Roman" w:cs="Times New Roman"/>
          <w:sz w:val="24"/>
          <w:szCs w:val="24"/>
        </w:rPr>
        <w:t>e.g., the</w:t>
      </w:r>
      <w:ins w:id="114" w:author="E" w:date="2015-08-24T19:29:00Z">
        <w:r w:rsidR="00C561C6">
          <w:rPr>
            <w:rFonts w:ascii="Times New Roman" w:hAnsi="Times New Roman" w:cs="Times New Roman"/>
            <w:sz w:val="24"/>
            <w:szCs w:val="24"/>
          </w:rPr>
          <w:t xml:space="preserve"> 2008</w:t>
        </w:r>
      </w:ins>
      <w:r>
        <w:rPr>
          <w:rFonts w:ascii="Times New Roman" w:hAnsi="Times New Roman" w:cs="Times New Roman"/>
          <w:sz w:val="24"/>
          <w:szCs w:val="24"/>
        </w:rPr>
        <w:t xml:space="preserve"> </w:t>
      </w:r>
      <w:r w:rsidR="00140647" w:rsidRPr="00142AD5">
        <w:rPr>
          <w:rFonts w:ascii="Times New Roman" w:hAnsi="Times New Roman" w:cs="Times New Roman"/>
          <w:sz w:val="24"/>
          <w:szCs w:val="24"/>
        </w:rPr>
        <w:t>Russia-Georgia conflict</w:t>
      </w:r>
      <w:del w:id="115" w:author="E" w:date="2015-08-24T19:29:00Z">
        <w:r w:rsidR="00BE3667" w:rsidDel="00C561C6">
          <w:rPr>
            <w:rFonts w:ascii="Times New Roman" w:hAnsi="Times New Roman" w:cs="Times New Roman"/>
            <w:sz w:val="24"/>
            <w:szCs w:val="24"/>
          </w:rPr>
          <w:delText xml:space="preserve"> in 2008</w:delText>
        </w:r>
      </w:del>
      <w:r w:rsidRPr="00E9586C">
        <w:rPr>
          <w:rFonts w:ascii="Times New Roman" w:hAnsi="Times New Roman" w:cs="Times New Roman"/>
          <w:sz w:val="24"/>
          <w:szCs w:val="24"/>
        </w:rPr>
        <w:t>) or stealing government or corporate s</w:t>
      </w:r>
      <w:r>
        <w:rPr>
          <w:rFonts w:ascii="Times New Roman" w:hAnsi="Times New Roman" w:cs="Times New Roman"/>
          <w:sz w:val="24"/>
          <w:szCs w:val="24"/>
        </w:rPr>
        <w:t>ecrets (e.g., allegations that China</w:t>
      </w:r>
      <w:r w:rsidRPr="00E9586C">
        <w:rPr>
          <w:rFonts w:ascii="Times New Roman" w:hAnsi="Times New Roman" w:cs="Times New Roman"/>
          <w:sz w:val="24"/>
          <w:szCs w:val="24"/>
        </w:rPr>
        <w:t xml:space="preserve"> has conducted economic and political espionage against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Stuxnet is unprecedented in that it was conducted by a state against a sector of another state’s critical infrastructure. It was the first time a cyber tool was used without an accompanying conventional strike to cause physical damage.  </w:t>
      </w:r>
    </w:p>
    <w:p w14:paraId="15F95169"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While an important strand of the debate has taken place in academic journals and public forums, another strand</w:t>
      </w:r>
      <w:r>
        <w:rPr>
          <w:rFonts w:ascii="Times New Roman" w:hAnsi="Times New Roman" w:cs="Times New Roman"/>
          <w:sz w:val="24"/>
          <w:szCs w:val="24"/>
        </w:rPr>
        <w:t xml:space="preserve"> has developed</w:t>
      </w:r>
      <w:r w:rsidRPr="00E9586C">
        <w:rPr>
          <w:rFonts w:ascii="Times New Roman" w:hAnsi="Times New Roman" w:cs="Times New Roman"/>
          <w:sz w:val="24"/>
          <w:szCs w:val="24"/>
        </w:rPr>
        <w:t xml:space="preserve"> largely away from the public gaze, within and between </w:t>
      </w:r>
      <w:r>
        <w:rPr>
          <w:rFonts w:ascii="Times New Roman" w:hAnsi="Times New Roman" w:cs="Times New Roman"/>
          <w:sz w:val="24"/>
          <w:szCs w:val="24"/>
        </w:rPr>
        <w:t>governments</w:t>
      </w:r>
      <w:r w:rsidRPr="00E9586C">
        <w:rPr>
          <w:rFonts w:ascii="Times New Roman" w:hAnsi="Times New Roman" w:cs="Times New Roman"/>
          <w:sz w:val="24"/>
          <w:szCs w:val="24"/>
        </w:rPr>
        <w:t xml:space="preserve">, about what the appropriate principles are, and ought to be, in respect </w:t>
      </w:r>
      <w:r>
        <w:rPr>
          <w:rFonts w:ascii="Times New Roman" w:hAnsi="Times New Roman" w:cs="Times New Roman"/>
          <w:sz w:val="24"/>
          <w:szCs w:val="24"/>
        </w:rPr>
        <w:t>to</w:t>
      </w:r>
      <w:r w:rsidRPr="00E9586C">
        <w:rPr>
          <w:rFonts w:ascii="Times New Roman" w:hAnsi="Times New Roman" w:cs="Times New Roman"/>
          <w:sz w:val="24"/>
          <w:szCs w:val="24"/>
        </w:rPr>
        <w:t xml:space="preserve"> such conduct. Insofar as these discussions have informed the practice of states and their appreciations of legality, they carry particular weight, being material both to the crystallization and development of customary international law and to the interpretation of treaties. Unfortunately, no state has acknowledged its part in the cyber operation against Iran or provided a legal justification for those actions. Therefore, any legal analysis of Stuxnet must rely on certain assumptions. While Iran was initially silent about Stuxnet, the Iranian Foreign Affairs Minister criticiz</w:t>
      </w:r>
      <w:r>
        <w:rPr>
          <w:rFonts w:ascii="Times New Roman" w:hAnsi="Times New Roman" w:cs="Times New Roman"/>
          <w:sz w:val="24"/>
          <w:szCs w:val="24"/>
        </w:rPr>
        <w:t>ed</w:t>
      </w:r>
      <w:r w:rsidRPr="00E9586C">
        <w:rPr>
          <w:rFonts w:ascii="Times New Roman" w:hAnsi="Times New Roman" w:cs="Times New Roman"/>
          <w:sz w:val="24"/>
          <w:szCs w:val="24"/>
        </w:rPr>
        <w:t xml:space="preserve"> the cyberattacks against Iran’s nuclear facility</w:t>
      </w:r>
      <w:r>
        <w:rPr>
          <w:rFonts w:ascii="Times New Roman" w:hAnsi="Times New Roman" w:cs="Times New Roman"/>
          <w:sz w:val="24"/>
          <w:szCs w:val="24"/>
        </w:rPr>
        <w:t xml:space="preserve"> </w:t>
      </w:r>
      <w:r w:rsidRPr="00E9586C">
        <w:rPr>
          <w:rFonts w:ascii="Times New Roman" w:hAnsi="Times New Roman" w:cs="Times New Roman"/>
          <w:sz w:val="24"/>
          <w:szCs w:val="24"/>
        </w:rPr>
        <w:t xml:space="preserve">in </w:t>
      </w:r>
      <w:r>
        <w:rPr>
          <w:rFonts w:ascii="Times New Roman" w:hAnsi="Times New Roman" w:cs="Times New Roman"/>
          <w:sz w:val="24"/>
          <w:szCs w:val="24"/>
        </w:rPr>
        <w:t xml:space="preserve">a September </w:t>
      </w:r>
      <w:r w:rsidRPr="00E9586C">
        <w:rPr>
          <w:rFonts w:ascii="Times New Roman" w:hAnsi="Times New Roman" w:cs="Times New Roman"/>
          <w:sz w:val="24"/>
          <w:szCs w:val="24"/>
        </w:rPr>
        <w:t>2012</w:t>
      </w:r>
      <w:r>
        <w:rPr>
          <w:rFonts w:ascii="Times New Roman" w:hAnsi="Times New Roman" w:cs="Times New Roman"/>
          <w:sz w:val="24"/>
          <w:szCs w:val="24"/>
        </w:rPr>
        <w:t xml:space="preserve"> address to</w:t>
      </w:r>
      <w:r w:rsidRPr="00E9586C">
        <w:rPr>
          <w:rFonts w:ascii="Times New Roman" w:hAnsi="Times New Roman" w:cs="Times New Roman"/>
          <w:sz w:val="24"/>
          <w:szCs w:val="24"/>
        </w:rPr>
        <w:t xml:space="preserve"> the UN Security Council</w:t>
      </w:r>
      <w:r>
        <w:rPr>
          <w:rFonts w:ascii="Times New Roman" w:hAnsi="Times New Roman" w:cs="Times New Roman"/>
          <w:sz w:val="24"/>
          <w:szCs w:val="24"/>
        </w:rPr>
        <w:t xml:space="preserve"> (UNSC)</w:t>
      </w:r>
      <w:r w:rsidRPr="00E9586C">
        <w:rPr>
          <w:rFonts w:ascii="Times New Roman" w:hAnsi="Times New Roman" w:cs="Times New Roman"/>
          <w:sz w:val="24"/>
          <w:szCs w:val="24"/>
        </w:rPr>
        <w:t>. He described the incident as a “manifestation of nuclear terrorism and consequently a grave violation of the principles of UN Charter and international law.”</w:t>
      </w:r>
      <w:r w:rsidR="00BE3667">
        <w:rPr>
          <w:rStyle w:val="EndnoteReference"/>
          <w:rFonts w:ascii="Times New Roman" w:hAnsi="Times New Roman" w:cs="Times New Roman"/>
          <w:sz w:val="24"/>
          <w:szCs w:val="24"/>
        </w:rPr>
        <w:endnoteReference w:id="81"/>
      </w:r>
    </w:p>
    <w:p w14:paraId="18B4F400"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This article will provide a legal analysis of the Stuxnet operation under international law based upon current interpretations of cyberattacks and cyberwarfare under international law. This article does this based on the following assumptions: (1) one or more states carried out the Stuxnet operation against Iran; (2) the goal of Stuxnet was at least partially achieved in that it caused damage to the Iranian nuclear facility at Natanz</w:t>
      </w:r>
      <w:r>
        <w:rPr>
          <w:rFonts w:ascii="Times New Roman" w:hAnsi="Times New Roman" w:cs="Times New Roman"/>
          <w:sz w:val="24"/>
          <w:szCs w:val="24"/>
        </w:rPr>
        <w:t xml:space="preserve">, setting back </w:t>
      </w:r>
      <w:r w:rsidRPr="00E9586C">
        <w:rPr>
          <w:rFonts w:ascii="Times New Roman" w:hAnsi="Times New Roman" w:cs="Times New Roman"/>
          <w:sz w:val="24"/>
          <w:szCs w:val="24"/>
        </w:rPr>
        <w:t>the state’s nuclear enrichment program by at least months, if not years; and (3) international law applies in the cyber domain. The article also discusses the implications for states’ conduct of cyberattacks in the future and what challenges have to be overcome in order to establish an adequate regime of international law to govern cyber conflict.</w:t>
      </w:r>
    </w:p>
    <w:p w14:paraId="71016915"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Aspects of these otherwise largely intra- and intergovernmental discussions on the legal aspects of uses of force have periodically become publicly visible through official statements and </w:t>
      </w:r>
      <w:r w:rsidRPr="00E9586C">
        <w:rPr>
          <w:rFonts w:ascii="Times New Roman" w:hAnsi="Times New Roman" w:cs="Times New Roman"/>
          <w:sz w:val="24"/>
          <w:szCs w:val="24"/>
        </w:rPr>
        <w:lastRenderedPageBreak/>
        <w:t xml:space="preserve">speeches, evidence </w:t>
      </w:r>
      <w:r>
        <w:rPr>
          <w:rFonts w:ascii="Times New Roman" w:hAnsi="Times New Roman" w:cs="Times New Roman"/>
          <w:sz w:val="24"/>
          <w:szCs w:val="24"/>
        </w:rPr>
        <w:t xml:space="preserve">provided </w:t>
      </w:r>
      <w:r w:rsidRPr="00E9586C">
        <w:rPr>
          <w:rFonts w:ascii="Times New Roman" w:hAnsi="Times New Roman" w:cs="Times New Roman"/>
          <w:sz w:val="24"/>
          <w:szCs w:val="24"/>
        </w:rPr>
        <w:t>to governmental committee</w:t>
      </w:r>
      <w:r>
        <w:rPr>
          <w:rFonts w:ascii="Times New Roman" w:hAnsi="Times New Roman" w:cs="Times New Roman"/>
          <w:sz w:val="24"/>
          <w:szCs w:val="24"/>
        </w:rPr>
        <w:t>s</w:t>
      </w:r>
      <w:r w:rsidRPr="00E9586C">
        <w:rPr>
          <w:rFonts w:ascii="Times New Roman" w:hAnsi="Times New Roman" w:cs="Times New Roman"/>
          <w:sz w:val="24"/>
          <w:szCs w:val="24"/>
        </w:rPr>
        <w:t>, reports of such committees</w:t>
      </w:r>
      <w:r>
        <w:rPr>
          <w:rFonts w:ascii="Times New Roman" w:hAnsi="Times New Roman" w:cs="Times New Roman"/>
          <w:sz w:val="24"/>
          <w:szCs w:val="24"/>
        </w:rPr>
        <w:t>,</w:t>
      </w:r>
      <w:r w:rsidRPr="00E9586C">
        <w:rPr>
          <w:rFonts w:ascii="Times New Roman" w:hAnsi="Times New Roman" w:cs="Times New Roman"/>
          <w:sz w:val="24"/>
          <w:szCs w:val="24"/>
        </w:rPr>
        <w:t xml:space="preserve"> and similar documents. Other aspects have to be deduced from the practice</w:t>
      </w:r>
      <w:r>
        <w:rPr>
          <w:rFonts w:ascii="Times New Roman" w:hAnsi="Times New Roman" w:cs="Times New Roman"/>
          <w:sz w:val="24"/>
          <w:szCs w:val="24"/>
        </w:rPr>
        <w:t>s</w:t>
      </w:r>
      <w:r w:rsidRPr="00E9586C">
        <w:rPr>
          <w:rFonts w:ascii="Times New Roman" w:hAnsi="Times New Roman" w:cs="Times New Roman"/>
          <w:sz w:val="24"/>
          <w:szCs w:val="24"/>
        </w:rPr>
        <w:t xml:space="preserve"> of state</w:t>
      </w:r>
      <w:r>
        <w:rPr>
          <w:rFonts w:ascii="Times New Roman" w:hAnsi="Times New Roman" w:cs="Times New Roman"/>
          <w:sz w:val="24"/>
          <w:szCs w:val="24"/>
        </w:rPr>
        <w:t>s—</w:t>
      </w:r>
      <w:r w:rsidRPr="00E9586C">
        <w:rPr>
          <w:rFonts w:ascii="Times New Roman" w:hAnsi="Times New Roman" w:cs="Times New Roman"/>
          <w:sz w:val="24"/>
          <w:szCs w:val="24"/>
        </w:rPr>
        <w:t xml:space="preserve">which, given the sensitivities, </w:t>
      </w:r>
      <w:r>
        <w:rPr>
          <w:rFonts w:ascii="Times New Roman" w:hAnsi="Times New Roman" w:cs="Times New Roman"/>
          <w:sz w:val="24"/>
          <w:szCs w:val="24"/>
        </w:rPr>
        <w:t>are</w:t>
      </w:r>
      <w:r w:rsidRPr="00E9586C">
        <w:rPr>
          <w:rFonts w:ascii="Times New Roman" w:hAnsi="Times New Roman" w:cs="Times New Roman"/>
          <w:sz w:val="24"/>
          <w:szCs w:val="24"/>
        </w:rPr>
        <w:t xml:space="preserve"> sometimes opaque. In recent years</w:t>
      </w:r>
      <w:r>
        <w:rPr>
          <w:rFonts w:ascii="Times New Roman" w:hAnsi="Times New Roman" w:cs="Times New Roman"/>
          <w:sz w:val="24"/>
          <w:szCs w:val="24"/>
        </w:rPr>
        <w:t xml:space="preserve"> </w:t>
      </w:r>
      <w:r w:rsidRPr="00E9586C">
        <w:rPr>
          <w:rFonts w:ascii="Times New Roman" w:hAnsi="Times New Roman" w:cs="Times New Roman"/>
          <w:sz w:val="24"/>
          <w:szCs w:val="24"/>
        </w:rPr>
        <w:t>the public remarks of senior Obama administration legal officials</w:t>
      </w:r>
      <w:r>
        <w:rPr>
          <w:rFonts w:ascii="Times New Roman" w:hAnsi="Times New Roman" w:cs="Times New Roman"/>
          <w:sz w:val="24"/>
          <w:szCs w:val="24"/>
        </w:rPr>
        <w:t xml:space="preserve"> have illuminated</w:t>
      </w:r>
      <w:r w:rsidRPr="00E9586C">
        <w:rPr>
          <w:rFonts w:ascii="Times New Roman" w:hAnsi="Times New Roman" w:cs="Times New Roman"/>
          <w:sz w:val="24"/>
          <w:szCs w:val="24"/>
        </w:rPr>
        <w:t xml:space="preserve"> elements of the debate </w:t>
      </w:r>
      <w:r>
        <w:rPr>
          <w:rFonts w:ascii="Times New Roman" w:hAnsi="Times New Roman" w:cs="Times New Roman"/>
          <w:sz w:val="24"/>
          <w:szCs w:val="24"/>
        </w:rPr>
        <w:t xml:space="preserve">in a US context </w:t>
      </w:r>
      <w:r w:rsidRPr="00E9586C">
        <w:rPr>
          <w:rFonts w:ascii="Times New Roman" w:hAnsi="Times New Roman" w:cs="Times New Roman"/>
          <w:sz w:val="24"/>
          <w:szCs w:val="24"/>
        </w:rPr>
        <w:t>related to the use of forc</w:t>
      </w:r>
      <w:r>
        <w:rPr>
          <w:rFonts w:ascii="Times New Roman" w:hAnsi="Times New Roman" w:cs="Times New Roman"/>
          <w:sz w:val="24"/>
          <w:szCs w:val="24"/>
        </w:rPr>
        <w:t xml:space="preserve">e in cyberspace </w:t>
      </w:r>
      <w:r w:rsidRPr="00E9586C">
        <w:rPr>
          <w:rFonts w:ascii="Times New Roman" w:hAnsi="Times New Roman" w:cs="Times New Roman"/>
          <w:sz w:val="24"/>
          <w:szCs w:val="24"/>
        </w:rPr>
        <w:t>in general and the principle of self-defense specifically</w:t>
      </w:r>
      <w:r>
        <w:rPr>
          <w:rFonts w:ascii="Times New Roman" w:hAnsi="Times New Roman" w:cs="Times New Roman"/>
          <w:sz w:val="24"/>
          <w:szCs w:val="24"/>
        </w:rPr>
        <w:t xml:space="preserve">, </w:t>
      </w:r>
      <w:r w:rsidRPr="00E9586C">
        <w:rPr>
          <w:rFonts w:ascii="Times New Roman" w:hAnsi="Times New Roman" w:cs="Times New Roman"/>
          <w:sz w:val="24"/>
          <w:szCs w:val="24"/>
        </w:rPr>
        <w:t xml:space="preserve">including </w:t>
      </w:r>
      <w:r>
        <w:rPr>
          <w:rFonts w:ascii="Times New Roman" w:hAnsi="Times New Roman" w:cs="Times New Roman"/>
          <w:sz w:val="24"/>
          <w:szCs w:val="24"/>
        </w:rPr>
        <w:t xml:space="preserve">comments by </w:t>
      </w:r>
      <w:r w:rsidRPr="00E9586C">
        <w:rPr>
          <w:rFonts w:ascii="Times New Roman" w:hAnsi="Times New Roman" w:cs="Times New Roman"/>
          <w:sz w:val="24"/>
          <w:szCs w:val="24"/>
        </w:rPr>
        <w:t>Harold Koh, the Department of State legal advisor. Based on previous US state practice in the area of use of force and recent public statements and published strategies by US administrations, this article will discuss the international legal considerations related to Stuxnet and the implications for international law.</w:t>
      </w:r>
    </w:p>
    <w:p w14:paraId="5E293699"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We must first be clear about the sources of international law. Law formulates the values of the community. International law reflects not the values of one nation, but the consensus of values that all nations profess. To discover the rules of international law, we must seek the values that states generally accept, and give weight to their practices only insofar as they provide evidence of that acceptance.</w:t>
      </w:r>
    </w:p>
    <w:p w14:paraId="6E20820B"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The statu</w:t>
      </w:r>
      <w:r>
        <w:rPr>
          <w:rFonts w:ascii="Times New Roman" w:hAnsi="Times New Roman" w:cs="Times New Roman"/>
          <w:sz w:val="24"/>
          <w:szCs w:val="24"/>
        </w:rPr>
        <w:t>t</w:t>
      </w:r>
      <w:r w:rsidRPr="00E9586C">
        <w:rPr>
          <w:rFonts w:ascii="Times New Roman" w:hAnsi="Times New Roman" w:cs="Times New Roman"/>
          <w:sz w:val="24"/>
          <w:szCs w:val="24"/>
        </w:rPr>
        <w:t xml:space="preserve">e of the International Court of Justice </w:t>
      </w:r>
      <w:r>
        <w:rPr>
          <w:rFonts w:ascii="Times New Roman" w:hAnsi="Times New Roman" w:cs="Times New Roman"/>
          <w:sz w:val="24"/>
          <w:szCs w:val="24"/>
        </w:rPr>
        <w:t xml:space="preserve">(ICJ) </w:t>
      </w:r>
      <w:r w:rsidRPr="00E9586C">
        <w:rPr>
          <w:rFonts w:ascii="Times New Roman" w:hAnsi="Times New Roman" w:cs="Times New Roman"/>
          <w:sz w:val="24"/>
          <w:szCs w:val="24"/>
        </w:rPr>
        <w:t>declares that the court, to decide cases in accordance with international law, shall apply:</w:t>
      </w:r>
    </w:p>
    <w:p w14:paraId="7029C080" w14:textId="77777777" w:rsidR="00D944BC" w:rsidRPr="00E9586C" w:rsidRDefault="00D944BC" w:rsidP="00E9586C">
      <w:pPr>
        <w:ind w:left="720"/>
        <w:rPr>
          <w:rFonts w:ascii="Times New Roman" w:hAnsi="Times New Roman" w:cs="Times New Roman"/>
          <w:sz w:val="24"/>
          <w:szCs w:val="24"/>
        </w:rPr>
      </w:pPr>
      <w:r w:rsidRPr="00E9586C">
        <w:rPr>
          <w:rFonts w:ascii="Times New Roman" w:hAnsi="Times New Roman" w:cs="Times New Roman"/>
          <w:sz w:val="24"/>
          <w:szCs w:val="24"/>
        </w:rPr>
        <w:t xml:space="preserve">(a) </w:t>
      </w:r>
      <w:del w:id="120" w:author="E" w:date="2015-08-24T19:31:00Z">
        <w:r w:rsidRPr="00A81ADB" w:rsidDel="00BB43CE">
          <w:rPr>
            <w:rFonts w:ascii="Times New Roman" w:hAnsi="Times New Roman" w:cs="Times New Roman"/>
            <w:sz w:val="24"/>
            <w:szCs w:val="24"/>
          </w:rPr>
          <w:delText>international</w:delText>
        </w:r>
      </w:del>
      <w:ins w:id="121" w:author="E" w:date="2015-08-24T19:31:00Z">
        <w:r w:rsidR="00BB43CE" w:rsidRPr="00A81ADB">
          <w:rPr>
            <w:rFonts w:ascii="Times New Roman" w:hAnsi="Times New Roman" w:cs="Times New Roman"/>
            <w:sz w:val="24"/>
            <w:szCs w:val="24"/>
          </w:rPr>
          <w:t>International</w:t>
        </w:r>
      </w:ins>
      <w:r w:rsidRPr="00E9586C">
        <w:rPr>
          <w:rFonts w:ascii="Times New Roman" w:hAnsi="Times New Roman" w:cs="Times New Roman"/>
          <w:sz w:val="24"/>
          <w:szCs w:val="24"/>
        </w:rPr>
        <w:t xml:space="preserve"> conventions, whether general or particular, establishing rules expressly recognized by the contesting states; </w:t>
      </w:r>
      <w:r>
        <w:rPr>
          <w:rFonts w:ascii="Times New Roman" w:hAnsi="Times New Roman" w:cs="Times New Roman"/>
          <w:sz w:val="24"/>
          <w:szCs w:val="24"/>
        </w:rPr>
        <w:br/>
      </w:r>
      <w:r w:rsidRPr="00E9586C">
        <w:rPr>
          <w:rFonts w:ascii="Times New Roman" w:hAnsi="Times New Roman" w:cs="Times New Roman"/>
          <w:sz w:val="24"/>
          <w:szCs w:val="24"/>
        </w:rPr>
        <w:t xml:space="preserve">(b) international custom, as evidence of a general practice accepted as law; </w:t>
      </w:r>
      <w:r>
        <w:rPr>
          <w:rFonts w:ascii="Times New Roman" w:hAnsi="Times New Roman" w:cs="Times New Roman"/>
          <w:sz w:val="24"/>
          <w:szCs w:val="24"/>
        </w:rPr>
        <w:br/>
      </w:r>
      <w:r w:rsidRPr="00E9586C">
        <w:rPr>
          <w:rFonts w:ascii="Times New Roman" w:hAnsi="Times New Roman" w:cs="Times New Roman"/>
          <w:sz w:val="24"/>
          <w:szCs w:val="24"/>
        </w:rPr>
        <w:t xml:space="preserve">(c) the general principles of law recognized by civilized nations; </w:t>
      </w:r>
      <w:r>
        <w:rPr>
          <w:rFonts w:ascii="Times New Roman" w:hAnsi="Times New Roman" w:cs="Times New Roman"/>
          <w:sz w:val="24"/>
          <w:szCs w:val="24"/>
        </w:rPr>
        <w:t xml:space="preserve">and </w:t>
      </w:r>
      <w:r>
        <w:rPr>
          <w:rFonts w:ascii="Times New Roman" w:hAnsi="Times New Roman" w:cs="Times New Roman"/>
          <w:sz w:val="24"/>
          <w:szCs w:val="24"/>
        </w:rPr>
        <w:br/>
      </w:r>
      <w:r w:rsidRPr="00E9586C">
        <w:rPr>
          <w:rFonts w:ascii="Times New Roman" w:hAnsi="Times New Roman" w:cs="Times New Roman"/>
          <w:sz w:val="24"/>
          <w:szCs w:val="24"/>
        </w:rPr>
        <w:t>(d) . . . judicial decisions and the teachings of the most highly qualified publicists of the various nations, as subsidiary means for the determination of rules of law.</w:t>
      </w:r>
      <w:r w:rsidR="00BE3667">
        <w:rPr>
          <w:rStyle w:val="EndnoteReference"/>
          <w:rFonts w:ascii="Times New Roman" w:hAnsi="Times New Roman" w:cs="Times New Roman"/>
          <w:sz w:val="24"/>
          <w:szCs w:val="24"/>
        </w:rPr>
        <w:endnoteReference w:id="82"/>
      </w:r>
    </w:p>
    <w:p w14:paraId="0CCAECE8" w14:textId="77777777" w:rsidR="00D944BC" w:rsidRPr="00E9586C" w:rsidRDefault="00D944BC" w:rsidP="00E9586C">
      <w:pPr>
        <w:rPr>
          <w:rFonts w:ascii="Times New Roman" w:hAnsi="Times New Roman" w:cs="Times New Roman"/>
          <w:sz w:val="24"/>
          <w:szCs w:val="24"/>
        </w:rPr>
      </w:pPr>
      <w:r w:rsidRPr="00E9586C">
        <w:rPr>
          <w:rFonts w:ascii="Times New Roman" w:hAnsi="Times New Roman" w:cs="Times New Roman"/>
          <w:sz w:val="24"/>
          <w:szCs w:val="24"/>
        </w:rPr>
        <w:t xml:space="preserve">The use of the words </w:t>
      </w:r>
      <w:r>
        <w:rPr>
          <w:rFonts w:ascii="Times New Roman" w:hAnsi="Times New Roman" w:cs="Times New Roman"/>
          <w:sz w:val="24"/>
          <w:szCs w:val="24"/>
        </w:rPr>
        <w:t>“</w:t>
      </w:r>
      <w:r w:rsidRPr="00E9586C">
        <w:rPr>
          <w:rFonts w:ascii="Times New Roman" w:hAnsi="Times New Roman" w:cs="Times New Roman"/>
          <w:sz w:val="24"/>
          <w:szCs w:val="24"/>
        </w:rPr>
        <w:t>recognized</w:t>
      </w:r>
      <w:r>
        <w:rPr>
          <w:rFonts w:ascii="Times New Roman" w:hAnsi="Times New Roman" w:cs="Times New Roman"/>
          <w:sz w:val="24"/>
          <w:szCs w:val="24"/>
        </w:rPr>
        <w:t>”</w:t>
      </w:r>
      <w:r w:rsidRPr="00E9586C">
        <w:rPr>
          <w:rFonts w:ascii="Times New Roman" w:hAnsi="Times New Roman" w:cs="Times New Roman"/>
          <w:sz w:val="24"/>
          <w:szCs w:val="24"/>
        </w:rPr>
        <w:t xml:space="preserve"> and </w:t>
      </w:r>
      <w:r>
        <w:rPr>
          <w:rFonts w:ascii="Times New Roman" w:hAnsi="Times New Roman" w:cs="Times New Roman"/>
          <w:sz w:val="24"/>
          <w:szCs w:val="24"/>
        </w:rPr>
        <w:t>“</w:t>
      </w:r>
      <w:r w:rsidRPr="00E9586C">
        <w:rPr>
          <w:rFonts w:ascii="Times New Roman" w:hAnsi="Times New Roman" w:cs="Times New Roman"/>
          <w:sz w:val="24"/>
          <w:szCs w:val="24"/>
        </w:rPr>
        <w:t>accepted</w:t>
      </w:r>
      <w:r>
        <w:rPr>
          <w:rFonts w:ascii="Times New Roman" w:hAnsi="Times New Roman" w:cs="Times New Roman"/>
          <w:sz w:val="24"/>
          <w:szCs w:val="24"/>
        </w:rPr>
        <w:t>”</w:t>
      </w:r>
      <w:r w:rsidRPr="00E9586C">
        <w:rPr>
          <w:rFonts w:ascii="Times New Roman" w:hAnsi="Times New Roman" w:cs="Times New Roman"/>
          <w:sz w:val="24"/>
          <w:szCs w:val="24"/>
        </w:rPr>
        <w:t xml:space="preserve"> in this formulation emphasizes the importance of the subjective factor in appraising the value of material evidence of the law in conventions, practices, principles, precedents, and commentaries.</w:t>
      </w:r>
    </w:p>
    <w:p w14:paraId="5FEF443D"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International Law’s Applicability to Cyber Operations</w:t>
      </w:r>
    </w:p>
    <w:p w14:paraId="7919CEB2" w14:textId="77777777" w:rsidR="00D944BC" w:rsidRDefault="00D944BC" w:rsidP="00E9586C">
      <w:pPr>
        <w:ind w:firstLine="720"/>
        <w:rPr>
          <w:rFonts w:ascii="Times New Roman" w:hAnsi="Times New Roman" w:cs="Times New Roman"/>
          <w:sz w:val="24"/>
          <w:szCs w:val="24"/>
        </w:rPr>
      </w:pPr>
      <w:r>
        <w:rPr>
          <w:rFonts w:ascii="Times New Roman" w:hAnsi="Times New Roman" w:cs="Times New Roman"/>
          <w:sz w:val="24"/>
          <w:szCs w:val="24"/>
        </w:rPr>
        <w:t>T</w:t>
      </w:r>
      <w:r w:rsidRPr="00E9586C">
        <w:rPr>
          <w:rFonts w:ascii="Times New Roman" w:hAnsi="Times New Roman" w:cs="Times New Roman"/>
          <w:sz w:val="24"/>
          <w:szCs w:val="24"/>
        </w:rPr>
        <w:t xml:space="preserve">he scope and manner of international law’s applicability to </w:t>
      </w:r>
      <w:r>
        <w:rPr>
          <w:rFonts w:ascii="Times New Roman" w:hAnsi="Times New Roman" w:cs="Times New Roman"/>
          <w:sz w:val="24"/>
          <w:szCs w:val="24"/>
        </w:rPr>
        <w:t xml:space="preserve">state behavior on the Internet </w:t>
      </w:r>
      <w:r w:rsidRPr="00E9586C">
        <w:rPr>
          <w:rFonts w:ascii="Times New Roman" w:hAnsi="Times New Roman" w:cs="Times New Roman"/>
          <w:sz w:val="24"/>
          <w:szCs w:val="24"/>
        </w:rPr>
        <w:t xml:space="preserve">has remained unsettled since the advent of the </w:t>
      </w:r>
      <w:r>
        <w:rPr>
          <w:rFonts w:ascii="Times New Roman" w:hAnsi="Times New Roman" w:cs="Times New Roman"/>
          <w:sz w:val="24"/>
          <w:szCs w:val="24"/>
        </w:rPr>
        <w:t xml:space="preserve">technology, posing a </w:t>
      </w:r>
      <w:r w:rsidRPr="00E9586C">
        <w:rPr>
          <w:rFonts w:ascii="Times New Roman" w:hAnsi="Times New Roman" w:cs="Times New Roman"/>
          <w:sz w:val="24"/>
          <w:szCs w:val="24"/>
        </w:rPr>
        <w:t>fundamental challenge for states grappling with</w:t>
      </w:r>
      <w:r>
        <w:rPr>
          <w:rFonts w:ascii="Times New Roman" w:hAnsi="Times New Roman" w:cs="Times New Roman"/>
          <w:sz w:val="24"/>
          <w:szCs w:val="24"/>
        </w:rPr>
        <w:t xml:space="preserve"> related issues</w:t>
      </w:r>
      <w:r w:rsidRPr="00E9586C">
        <w:rPr>
          <w:rFonts w:ascii="Times New Roman" w:hAnsi="Times New Roman" w:cs="Times New Roman"/>
          <w:sz w:val="24"/>
          <w:szCs w:val="24"/>
        </w:rPr>
        <w:t xml:space="preserve">. Indeed, </w:t>
      </w:r>
      <w:r>
        <w:rPr>
          <w:rFonts w:ascii="Times New Roman" w:hAnsi="Times New Roman" w:cs="Times New Roman"/>
          <w:sz w:val="24"/>
          <w:szCs w:val="24"/>
        </w:rPr>
        <w:t>when</w:t>
      </w:r>
      <w:r w:rsidRPr="00E9586C">
        <w:rPr>
          <w:rFonts w:ascii="Times New Roman" w:hAnsi="Times New Roman" w:cs="Times New Roman"/>
          <w:sz w:val="24"/>
          <w:szCs w:val="24"/>
        </w:rPr>
        <w:t xml:space="preserve"> current international legal norms emerged, the Internet was not in the thoughts of those draft</w:t>
      </w:r>
      <w:r>
        <w:rPr>
          <w:rFonts w:ascii="Times New Roman" w:hAnsi="Times New Roman" w:cs="Times New Roman"/>
          <w:sz w:val="24"/>
          <w:szCs w:val="24"/>
        </w:rPr>
        <w:t>ing</w:t>
      </w:r>
      <w:r w:rsidRPr="00E9586C">
        <w:rPr>
          <w:rFonts w:ascii="Times New Roman" w:hAnsi="Times New Roman" w:cs="Times New Roman"/>
          <w:sz w:val="24"/>
          <w:szCs w:val="24"/>
        </w:rPr>
        <w:t xml:space="preserve"> relevant treaties or the states engaging in the applicable practice that constituted customary law. Certainly, state practice has outpaced the terms of the treaties and customary norms that have formed the basis of the governing legal regime.</w:t>
      </w:r>
    </w:p>
    <w:p w14:paraId="6E1B6A23"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The first question </w:t>
      </w:r>
      <w:r>
        <w:rPr>
          <w:rFonts w:ascii="Times New Roman" w:hAnsi="Times New Roman" w:cs="Times New Roman"/>
          <w:sz w:val="24"/>
          <w:szCs w:val="24"/>
        </w:rPr>
        <w:t>is thus</w:t>
      </w:r>
      <w:r w:rsidRPr="00E9586C">
        <w:rPr>
          <w:rFonts w:ascii="Times New Roman" w:hAnsi="Times New Roman" w:cs="Times New Roman"/>
          <w:sz w:val="24"/>
          <w:szCs w:val="24"/>
        </w:rPr>
        <w:t xml:space="preserve"> whether existing international law applies to the Internet and, if so, which laws, how</w:t>
      </w:r>
      <w:r>
        <w:rPr>
          <w:rFonts w:ascii="Times New Roman" w:hAnsi="Times New Roman" w:cs="Times New Roman"/>
          <w:sz w:val="24"/>
          <w:szCs w:val="24"/>
        </w:rPr>
        <w:t>,</w:t>
      </w:r>
      <w:r w:rsidRPr="00E9586C">
        <w:rPr>
          <w:rFonts w:ascii="Times New Roman" w:hAnsi="Times New Roman" w:cs="Times New Roman"/>
          <w:sz w:val="24"/>
          <w:szCs w:val="24"/>
        </w:rPr>
        <w:t xml:space="preserve"> and under the auspices of which international legal organization. Certainly, states have been concerned about this </w:t>
      </w:r>
      <w:r>
        <w:rPr>
          <w:rFonts w:ascii="Times New Roman" w:hAnsi="Times New Roman" w:cs="Times New Roman"/>
          <w:sz w:val="24"/>
          <w:szCs w:val="24"/>
        </w:rPr>
        <w:t xml:space="preserve">legal </w:t>
      </w:r>
      <w:r w:rsidRPr="00E9586C">
        <w:rPr>
          <w:rFonts w:ascii="Times New Roman" w:hAnsi="Times New Roman" w:cs="Times New Roman"/>
          <w:sz w:val="24"/>
          <w:szCs w:val="24"/>
        </w:rPr>
        <w:t>ambiguity</w:t>
      </w:r>
      <w:r>
        <w:rPr>
          <w:rFonts w:ascii="Times New Roman" w:hAnsi="Times New Roman" w:cs="Times New Roman"/>
          <w:sz w:val="24"/>
          <w:szCs w:val="24"/>
        </w:rPr>
        <w:t>,</w:t>
      </w:r>
      <w:r w:rsidRPr="00E9586C">
        <w:rPr>
          <w:rFonts w:ascii="Times New Roman" w:hAnsi="Times New Roman" w:cs="Times New Roman"/>
          <w:sz w:val="24"/>
          <w:szCs w:val="24"/>
        </w:rPr>
        <w:t xml:space="preserve"> especially given the reports of the Stuxnet </w:t>
      </w:r>
      <w:r w:rsidRPr="00E9586C">
        <w:rPr>
          <w:rFonts w:ascii="Times New Roman" w:hAnsi="Times New Roman" w:cs="Times New Roman"/>
          <w:sz w:val="24"/>
          <w:szCs w:val="24"/>
        </w:rPr>
        <w:lastRenderedPageBreak/>
        <w:t>operation against the Iran</w:t>
      </w:r>
      <w:r>
        <w:rPr>
          <w:rFonts w:ascii="Times New Roman" w:hAnsi="Times New Roman" w:cs="Times New Roman"/>
          <w:sz w:val="24"/>
          <w:szCs w:val="24"/>
        </w:rPr>
        <w:t>ian</w:t>
      </w:r>
      <w:r w:rsidRPr="00E9586C">
        <w:rPr>
          <w:rFonts w:ascii="Times New Roman" w:hAnsi="Times New Roman" w:cs="Times New Roman"/>
          <w:sz w:val="24"/>
          <w:szCs w:val="24"/>
        </w:rPr>
        <w:t xml:space="preserve"> nuclear facility in Natanz, the cyberattacks against the oil company Saudi Aramco, allegations of Chinese cyber economic espionage against US companies, and </w:t>
      </w:r>
      <w:r>
        <w:rPr>
          <w:rFonts w:ascii="Times New Roman" w:hAnsi="Times New Roman" w:cs="Times New Roman"/>
          <w:sz w:val="24"/>
          <w:szCs w:val="24"/>
        </w:rPr>
        <w:t xml:space="preserve">the </w:t>
      </w:r>
      <w:r w:rsidRPr="00E9586C">
        <w:rPr>
          <w:rFonts w:ascii="Times New Roman" w:hAnsi="Times New Roman" w:cs="Times New Roman"/>
          <w:sz w:val="24"/>
          <w:szCs w:val="24"/>
        </w:rPr>
        <w:t>NSA’s PRISM program. In 2011, in recognition of the lack of clarity related to the controlling laws,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published </w:t>
      </w:r>
      <w:r w:rsidRPr="00142AD5">
        <w:rPr>
          <w:rFonts w:ascii="Times New Roman" w:hAnsi="Times New Roman" w:cs="Times New Roman"/>
          <w:sz w:val="24"/>
          <w:szCs w:val="24"/>
        </w:rPr>
        <w:t xml:space="preserve">its </w:t>
      </w:r>
      <w:r w:rsidR="00140647" w:rsidRPr="008A6122">
        <w:rPr>
          <w:rFonts w:ascii="Times New Roman" w:hAnsi="Times New Roman" w:cs="Times New Roman"/>
          <w:sz w:val="24"/>
          <w:szCs w:val="24"/>
        </w:rPr>
        <w:t>International Strategy for Cyberspace</w:t>
      </w:r>
      <w:r w:rsidRPr="00EB3A4C">
        <w:rPr>
          <w:rFonts w:ascii="Times New Roman" w:hAnsi="Times New Roman" w:cs="Times New Roman"/>
          <w:i/>
          <w:sz w:val="24"/>
          <w:szCs w:val="24"/>
        </w:rPr>
        <w:t>,</w:t>
      </w:r>
      <w:r w:rsidRPr="00E9586C">
        <w:rPr>
          <w:rFonts w:ascii="Times New Roman" w:hAnsi="Times New Roman" w:cs="Times New Roman"/>
          <w:sz w:val="24"/>
          <w:szCs w:val="24"/>
        </w:rPr>
        <w:t xml:space="preserve"> setting forth its position on the matter, stating, “Long-standing international norms guiding State behavior – in time of peace and conflict – also apply to cyberspace.”</w:t>
      </w:r>
      <w:r w:rsidRPr="00E9586C">
        <w:rPr>
          <w:rStyle w:val="EndnoteReference"/>
          <w:rFonts w:ascii="Times New Roman" w:hAnsi="Times New Roman" w:cs="Times New Roman"/>
          <w:sz w:val="24"/>
          <w:szCs w:val="24"/>
        </w:rPr>
        <w:endnoteReference w:id="83"/>
      </w:r>
      <w:r w:rsidRPr="00E9586C">
        <w:rPr>
          <w:rFonts w:ascii="Times New Roman" w:hAnsi="Times New Roman" w:cs="Times New Roman"/>
          <w:sz w:val="24"/>
          <w:szCs w:val="24"/>
        </w:rPr>
        <w:t xml:space="preserve"> In a speech at Cyber Command, then-legal advisor to State Department Harold Koh reiterated the US position that international law in general and the UN Charter principle and the laws of war in particular are applicable in cyberspace.</w:t>
      </w:r>
      <w:del w:id="139" w:author="E" w:date="2015-08-24T19:31:00Z">
        <w:r w:rsidRPr="00E9586C" w:rsidDel="00BB43CE">
          <w:rPr>
            <w:rFonts w:ascii="Times New Roman" w:hAnsi="Times New Roman" w:cs="Times New Roman"/>
            <w:sz w:val="24"/>
            <w:szCs w:val="24"/>
          </w:rPr>
          <w:delText xml:space="preserve">  </w:delText>
        </w:r>
      </w:del>
    </w:p>
    <w:p w14:paraId="2CC3BB13"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Most recently, UN members of the Group of Governmental Experts on Developments in the Field of International and Telecommunications in the Context of International Security (UNGGE), representing </w:t>
      </w:r>
      <w:r>
        <w:rPr>
          <w:rFonts w:ascii="Times New Roman" w:hAnsi="Times New Roman" w:cs="Times New Roman"/>
          <w:sz w:val="24"/>
          <w:szCs w:val="24"/>
        </w:rPr>
        <w:t>fifteen</w:t>
      </w:r>
      <w:r w:rsidRPr="00E9586C">
        <w:rPr>
          <w:rFonts w:ascii="Times New Roman" w:hAnsi="Times New Roman" w:cs="Times New Roman"/>
          <w:sz w:val="24"/>
          <w:szCs w:val="24"/>
        </w:rPr>
        <w:t xml:space="preserve"> states, including Russia,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and China, agreed that the UN Charter principles and, more generally, international law, apply in cyberspace. The International Court of Justice, in articulating customary international law, held that both Article 2(4) and 51 of the UN Charter regarding the prohibition on the use of force and self-defense respectively apply to “any use of force, regardless of the weapons employed.</w:t>
      </w:r>
      <w:commentRangeStart w:id="140"/>
      <w:r w:rsidRPr="00E9586C">
        <w:rPr>
          <w:rFonts w:ascii="Times New Roman" w:hAnsi="Times New Roman" w:cs="Times New Roman"/>
          <w:sz w:val="24"/>
          <w:szCs w:val="24"/>
        </w:rPr>
        <w:t>”</w:t>
      </w:r>
      <w:r w:rsidR="008B66EF" w:rsidRPr="008B66EF">
        <w:rPr>
          <w:rStyle w:val="EndnoteReference"/>
          <w:rFonts w:ascii="Times New Roman" w:hAnsi="Times New Roman" w:cs="Times New Roman"/>
          <w:sz w:val="24"/>
          <w:szCs w:val="24"/>
          <w:highlight w:val="yellow"/>
          <w:rPrChange w:id="141" w:author="E" w:date="2015-08-25T00:17:00Z">
            <w:rPr>
              <w:rStyle w:val="EndnoteReference"/>
              <w:rFonts w:ascii="Times New Roman" w:hAnsi="Times New Roman" w:cs="Times New Roman"/>
              <w:sz w:val="24"/>
              <w:szCs w:val="24"/>
            </w:rPr>
          </w:rPrChange>
        </w:rPr>
        <w:endnoteReference w:id="84"/>
      </w:r>
      <w:r w:rsidRPr="00E9586C">
        <w:rPr>
          <w:rFonts w:ascii="Times New Roman" w:hAnsi="Times New Roman" w:cs="Times New Roman"/>
          <w:sz w:val="24"/>
          <w:szCs w:val="24"/>
        </w:rPr>
        <w:t xml:space="preserve"> </w:t>
      </w:r>
      <w:commentRangeEnd w:id="140"/>
      <w:r w:rsidR="00D53513">
        <w:rPr>
          <w:rStyle w:val="CommentReference"/>
          <w:vanish/>
        </w:rPr>
        <w:commentReference w:id="140"/>
      </w:r>
      <w:r w:rsidRPr="00E9586C">
        <w:rPr>
          <w:rFonts w:ascii="Times New Roman" w:hAnsi="Times New Roman" w:cs="Times New Roman"/>
          <w:sz w:val="24"/>
          <w:szCs w:val="24"/>
        </w:rPr>
        <w:t xml:space="preserve">In sum, the fact that computers and software </w:t>
      </w:r>
      <w:r>
        <w:rPr>
          <w:rFonts w:ascii="Times New Roman" w:hAnsi="Times New Roman" w:cs="Times New Roman"/>
          <w:sz w:val="24"/>
          <w:szCs w:val="24"/>
        </w:rPr>
        <w:t>are</w:t>
      </w:r>
      <w:r w:rsidRPr="00E9586C">
        <w:rPr>
          <w:rFonts w:ascii="Times New Roman" w:hAnsi="Times New Roman" w:cs="Times New Roman"/>
          <w:sz w:val="24"/>
          <w:szCs w:val="24"/>
        </w:rPr>
        <w:t xml:space="preserve"> used in an operation has no bearing on whether the operation was a “use of force” or whether a state can use force in self-defense.</w:t>
      </w:r>
    </w:p>
    <w:p w14:paraId="6BEC9334"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For matters related to espionage and conflict in cyberspace, there is well-established international law governing the domain. This body of international law generally encompasses </w:t>
      </w:r>
      <w:r>
        <w:rPr>
          <w:rFonts w:ascii="Times New Roman" w:hAnsi="Times New Roman" w:cs="Times New Roman"/>
          <w:sz w:val="24"/>
          <w:szCs w:val="24"/>
        </w:rPr>
        <w:t xml:space="preserve">(1) </w:t>
      </w:r>
      <w:r w:rsidRPr="00E9586C">
        <w:rPr>
          <w:rFonts w:ascii="Times New Roman" w:hAnsi="Times New Roman" w:cs="Times New Roman"/>
          <w:sz w:val="24"/>
          <w:szCs w:val="24"/>
        </w:rPr>
        <w:t>the norm of nonintervention</w:t>
      </w:r>
      <w:r>
        <w:rPr>
          <w:rFonts w:ascii="Times New Roman" w:hAnsi="Times New Roman" w:cs="Times New Roman"/>
          <w:sz w:val="24"/>
          <w:szCs w:val="24"/>
        </w:rPr>
        <w:t>; (2)</w:t>
      </w:r>
      <w:r w:rsidRPr="00E9586C">
        <w:rPr>
          <w:rFonts w:ascii="Times New Roman" w:hAnsi="Times New Roman" w:cs="Times New Roman"/>
          <w:sz w:val="24"/>
          <w:szCs w:val="24"/>
        </w:rPr>
        <w:t xml:space="preserve"> </w:t>
      </w:r>
      <w:r w:rsidRPr="00E9586C">
        <w:rPr>
          <w:rFonts w:ascii="Times New Roman" w:hAnsi="Times New Roman" w:cs="Times New Roman"/>
          <w:i/>
          <w:sz w:val="24"/>
          <w:szCs w:val="24"/>
        </w:rPr>
        <w:t>jus ad bellum</w:t>
      </w:r>
      <w:r w:rsidRPr="00E9586C">
        <w:rPr>
          <w:rFonts w:ascii="Times New Roman" w:hAnsi="Times New Roman" w:cs="Times New Roman"/>
          <w:sz w:val="24"/>
          <w:szCs w:val="24"/>
        </w:rPr>
        <w:t>, the international law governin</w:t>
      </w:r>
      <w:r>
        <w:rPr>
          <w:rFonts w:ascii="Times New Roman" w:hAnsi="Times New Roman" w:cs="Times New Roman"/>
          <w:sz w:val="24"/>
          <w:szCs w:val="24"/>
        </w:rPr>
        <w:t>g the resort to force by states; (3)</w:t>
      </w:r>
      <w:r w:rsidRPr="00E9586C">
        <w:rPr>
          <w:rFonts w:ascii="Times New Roman" w:hAnsi="Times New Roman" w:cs="Times New Roman"/>
          <w:sz w:val="24"/>
          <w:szCs w:val="24"/>
        </w:rPr>
        <w:t xml:space="preserve"> and </w:t>
      </w:r>
      <w:r w:rsidRPr="00E9586C">
        <w:rPr>
          <w:rFonts w:ascii="Times New Roman" w:hAnsi="Times New Roman" w:cs="Times New Roman"/>
          <w:i/>
          <w:sz w:val="24"/>
          <w:szCs w:val="24"/>
        </w:rPr>
        <w:t>jus in bello</w:t>
      </w:r>
      <w:r w:rsidRPr="00E9586C">
        <w:rPr>
          <w:rFonts w:ascii="Times New Roman" w:hAnsi="Times New Roman" w:cs="Times New Roman"/>
          <w:sz w:val="24"/>
          <w:szCs w:val="24"/>
        </w:rPr>
        <w:t xml:space="preserve">, the international law regulating the conduct of armed conflict (the laws of war or international humanitarian law). These laws are codified in treaty and customary international law established over years of state practice. For </w:t>
      </w:r>
      <w:r>
        <w:rPr>
          <w:rFonts w:ascii="Times New Roman" w:hAnsi="Times New Roman" w:cs="Times New Roman"/>
          <w:sz w:val="24"/>
          <w:szCs w:val="24"/>
        </w:rPr>
        <w:t xml:space="preserve">the </w:t>
      </w:r>
      <w:r w:rsidRPr="00E9586C">
        <w:rPr>
          <w:rFonts w:ascii="Times New Roman" w:hAnsi="Times New Roman" w:cs="Times New Roman"/>
          <w:sz w:val="24"/>
          <w:szCs w:val="24"/>
        </w:rPr>
        <w:t>purposes of Stuxnet, because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is not in a state of “armed conflict” with Iran, those laws related to </w:t>
      </w:r>
      <w:r w:rsidRPr="00E9586C">
        <w:rPr>
          <w:rFonts w:ascii="Times New Roman" w:hAnsi="Times New Roman" w:cs="Times New Roman"/>
          <w:i/>
          <w:sz w:val="24"/>
          <w:szCs w:val="24"/>
        </w:rPr>
        <w:t>jus in bello</w:t>
      </w:r>
      <w:r w:rsidRPr="00E9586C">
        <w:rPr>
          <w:rFonts w:ascii="Times New Roman" w:hAnsi="Times New Roman" w:cs="Times New Roman"/>
          <w:sz w:val="24"/>
          <w:szCs w:val="24"/>
        </w:rPr>
        <w:t xml:space="preserve"> </w:t>
      </w:r>
      <w:r>
        <w:rPr>
          <w:rFonts w:ascii="Times New Roman" w:hAnsi="Times New Roman" w:cs="Times New Roman"/>
          <w:sz w:val="24"/>
          <w:szCs w:val="24"/>
        </w:rPr>
        <w:t>are</w:t>
      </w:r>
      <w:r w:rsidRPr="00E9586C">
        <w:rPr>
          <w:rFonts w:ascii="Times New Roman" w:hAnsi="Times New Roman" w:cs="Times New Roman"/>
          <w:sz w:val="24"/>
          <w:szCs w:val="24"/>
        </w:rPr>
        <w:t xml:space="preserve"> not relevant. They will be mentioned in this article only to give the reader a sense of what the international rules would be if the controversy between the US and Iran did escalate into “armed conflict.” These rules would apply to cyber operations during an armed conflict just as they apply to conventional armed conflicts. Furthermore, while Stuxnet is distinguishable from an espionage operation</w:t>
      </w:r>
      <w:r>
        <w:rPr>
          <w:rFonts w:ascii="Times New Roman" w:hAnsi="Times New Roman" w:cs="Times New Roman"/>
          <w:sz w:val="24"/>
          <w:szCs w:val="24"/>
        </w:rPr>
        <w:t>,</w:t>
      </w:r>
      <w:r w:rsidRPr="00E9586C">
        <w:rPr>
          <w:rFonts w:ascii="Times New Roman" w:hAnsi="Times New Roman" w:cs="Times New Roman"/>
          <w:sz w:val="24"/>
          <w:szCs w:val="24"/>
        </w:rPr>
        <w:t xml:space="preserve"> it is useful to begin by analyzing espionage under international law</w:t>
      </w:r>
      <w:r>
        <w:rPr>
          <w:rFonts w:ascii="Times New Roman" w:hAnsi="Times New Roman" w:cs="Times New Roman"/>
          <w:sz w:val="24"/>
          <w:szCs w:val="24"/>
        </w:rPr>
        <w:t>,</w:t>
      </w:r>
      <w:r w:rsidRPr="00E9586C">
        <w:rPr>
          <w:rFonts w:ascii="Times New Roman" w:hAnsi="Times New Roman" w:cs="Times New Roman"/>
          <w:sz w:val="24"/>
          <w:szCs w:val="24"/>
        </w:rPr>
        <w:t xml:space="preserve"> since most cyber operations conducted today are espionage operations and not uses of force. Indeed, since the issue of the legality of espionage through the Internet is of much debate lately</w:t>
      </w:r>
      <w:r>
        <w:rPr>
          <w:rFonts w:ascii="Times New Roman" w:hAnsi="Times New Roman" w:cs="Times New Roman"/>
          <w:sz w:val="24"/>
          <w:szCs w:val="24"/>
        </w:rPr>
        <w:t>,</w:t>
      </w:r>
      <w:r w:rsidRPr="00E9586C">
        <w:rPr>
          <w:rFonts w:ascii="Times New Roman" w:hAnsi="Times New Roman" w:cs="Times New Roman"/>
          <w:sz w:val="24"/>
          <w:szCs w:val="24"/>
        </w:rPr>
        <w:t xml:space="preserve"> </w:t>
      </w:r>
      <w:r>
        <w:rPr>
          <w:rFonts w:ascii="Times New Roman" w:hAnsi="Times New Roman" w:cs="Times New Roman"/>
          <w:sz w:val="24"/>
          <w:szCs w:val="24"/>
        </w:rPr>
        <w:t>the next section will</w:t>
      </w:r>
      <w:r w:rsidRPr="00E9586C">
        <w:rPr>
          <w:rFonts w:ascii="Times New Roman" w:hAnsi="Times New Roman" w:cs="Times New Roman"/>
          <w:sz w:val="24"/>
          <w:szCs w:val="24"/>
        </w:rPr>
        <w:t xml:space="preserve"> review international legal principles relevant to that debate.</w:t>
      </w:r>
    </w:p>
    <w:p w14:paraId="6DD820C8" w14:textId="77777777" w:rsidR="00D944BC" w:rsidRPr="00E9586C" w:rsidRDefault="00D944BC" w:rsidP="00E9586C">
      <w:pPr>
        <w:ind w:firstLine="720"/>
        <w:rPr>
          <w:rFonts w:ascii="Times New Roman" w:hAnsi="Times New Roman" w:cs="Times New Roman"/>
          <w:sz w:val="24"/>
          <w:szCs w:val="24"/>
        </w:rPr>
      </w:pPr>
      <w:r>
        <w:rPr>
          <w:rFonts w:ascii="Times New Roman" w:hAnsi="Times New Roman" w:cs="Times New Roman"/>
          <w:sz w:val="24"/>
          <w:szCs w:val="24"/>
        </w:rPr>
        <w:t>With respect to international organizations</w:t>
      </w:r>
      <w:r w:rsidRPr="00E9586C">
        <w:rPr>
          <w:rFonts w:ascii="Times New Roman" w:hAnsi="Times New Roman" w:cs="Times New Roman"/>
          <w:sz w:val="24"/>
          <w:szCs w:val="24"/>
        </w:rPr>
        <w:t>, there has been much discussion about the International Telecommunication</w:t>
      </w:r>
      <w:del w:id="147" w:author="E" w:date="2015-08-24T19:32:00Z">
        <w:r w:rsidR="00461470" w:rsidDel="00BB43CE">
          <w:rPr>
            <w:rFonts w:ascii="Times New Roman" w:hAnsi="Times New Roman" w:cs="Times New Roman"/>
            <w:sz w:val="24"/>
            <w:szCs w:val="24"/>
          </w:rPr>
          <w:delText>s</w:delText>
        </w:r>
      </w:del>
      <w:r w:rsidRPr="00E9586C">
        <w:rPr>
          <w:rFonts w:ascii="Times New Roman" w:hAnsi="Times New Roman" w:cs="Times New Roman"/>
          <w:sz w:val="24"/>
          <w:szCs w:val="24"/>
        </w:rPr>
        <w:t xml:space="preserve"> Union (ITU) and its attempts to control the Internet by expanding its original mandate to cover </w:t>
      </w:r>
      <w:r>
        <w:rPr>
          <w:rFonts w:ascii="Times New Roman" w:hAnsi="Times New Roman" w:cs="Times New Roman"/>
          <w:sz w:val="24"/>
          <w:szCs w:val="24"/>
        </w:rPr>
        <w:t>i</w:t>
      </w:r>
      <w:r w:rsidRPr="00E9586C">
        <w:rPr>
          <w:rFonts w:ascii="Times New Roman" w:hAnsi="Times New Roman" w:cs="Times New Roman"/>
          <w:sz w:val="24"/>
          <w:szCs w:val="24"/>
        </w:rPr>
        <w:t xml:space="preserve">nternational governance issues. Currently, states are in the midst of a debate about the most appropriate international venue </w:t>
      </w:r>
      <w:r>
        <w:rPr>
          <w:rFonts w:ascii="Times New Roman" w:hAnsi="Times New Roman" w:cs="Times New Roman"/>
          <w:sz w:val="24"/>
          <w:szCs w:val="24"/>
        </w:rPr>
        <w:t>to manage</w:t>
      </w:r>
      <w:r w:rsidRPr="00E9586C">
        <w:rPr>
          <w:rFonts w:ascii="Times New Roman" w:hAnsi="Times New Roman" w:cs="Times New Roman"/>
          <w:sz w:val="24"/>
          <w:szCs w:val="24"/>
        </w:rPr>
        <w:t xml:space="preserve"> the Internet, </w:t>
      </w:r>
      <w:r>
        <w:rPr>
          <w:rFonts w:ascii="Times New Roman" w:hAnsi="Times New Roman" w:cs="Times New Roman"/>
          <w:sz w:val="24"/>
          <w:szCs w:val="24"/>
        </w:rPr>
        <w:t xml:space="preserve">and </w:t>
      </w:r>
      <w:r w:rsidRPr="00E9586C">
        <w:rPr>
          <w:rFonts w:ascii="Times New Roman" w:hAnsi="Times New Roman" w:cs="Times New Roman"/>
          <w:sz w:val="24"/>
          <w:szCs w:val="24"/>
        </w:rPr>
        <w:t xml:space="preserve">in particular, </w:t>
      </w:r>
      <w:r>
        <w:rPr>
          <w:rFonts w:ascii="Times New Roman" w:hAnsi="Times New Roman" w:cs="Times New Roman"/>
          <w:sz w:val="24"/>
          <w:szCs w:val="24"/>
        </w:rPr>
        <w:t>to</w:t>
      </w:r>
      <w:r w:rsidRPr="00E9586C">
        <w:rPr>
          <w:rFonts w:ascii="Times New Roman" w:hAnsi="Times New Roman" w:cs="Times New Roman"/>
          <w:sz w:val="24"/>
          <w:szCs w:val="24"/>
        </w:rPr>
        <w:t xml:space="preserve"> establish and enforc</w:t>
      </w:r>
      <w:r>
        <w:rPr>
          <w:rFonts w:ascii="Times New Roman" w:hAnsi="Times New Roman" w:cs="Times New Roman"/>
          <w:sz w:val="24"/>
          <w:szCs w:val="24"/>
        </w:rPr>
        <w:t>e</w:t>
      </w:r>
      <w:r w:rsidRPr="00E9586C">
        <w:rPr>
          <w:rFonts w:ascii="Times New Roman" w:hAnsi="Times New Roman" w:cs="Times New Roman"/>
          <w:sz w:val="24"/>
          <w:szCs w:val="24"/>
        </w:rPr>
        <w:t xml:space="preserve"> the “rules of the road” for behavior on the Internet. </w:t>
      </w:r>
      <w:r>
        <w:rPr>
          <w:rFonts w:ascii="Times New Roman" w:hAnsi="Times New Roman" w:cs="Times New Roman"/>
          <w:sz w:val="24"/>
          <w:szCs w:val="24"/>
        </w:rPr>
        <w:t>S</w:t>
      </w:r>
      <w:r w:rsidRPr="00E9586C">
        <w:rPr>
          <w:rFonts w:ascii="Times New Roman" w:hAnsi="Times New Roman" w:cs="Times New Roman"/>
          <w:sz w:val="24"/>
          <w:szCs w:val="24"/>
        </w:rPr>
        <w:t>tates could pursue</w:t>
      </w:r>
      <w:r>
        <w:rPr>
          <w:rFonts w:ascii="Times New Roman" w:hAnsi="Times New Roman" w:cs="Times New Roman"/>
          <w:sz w:val="24"/>
          <w:szCs w:val="24"/>
        </w:rPr>
        <w:t xml:space="preserve"> multiple options for</w:t>
      </w:r>
      <w:r w:rsidRPr="00E9586C">
        <w:rPr>
          <w:rFonts w:ascii="Times New Roman" w:hAnsi="Times New Roman" w:cs="Times New Roman"/>
          <w:sz w:val="24"/>
          <w:szCs w:val="24"/>
        </w:rPr>
        <w:t xml:space="preserve"> establishing an institutional regime to </w:t>
      </w:r>
      <w:r>
        <w:rPr>
          <w:rFonts w:ascii="Times New Roman" w:hAnsi="Times New Roman" w:cs="Times New Roman"/>
          <w:sz w:val="24"/>
          <w:szCs w:val="24"/>
        </w:rPr>
        <w:t xml:space="preserve">build </w:t>
      </w:r>
      <w:r w:rsidRPr="00E9586C">
        <w:rPr>
          <w:rFonts w:ascii="Times New Roman" w:hAnsi="Times New Roman" w:cs="Times New Roman"/>
          <w:sz w:val="24"/>
          <w:szCs w:val="24"/>
        </w:rPr>
        <w:t xml:space="preserve">consensus on the </w:t>
      </w:r>
      <w:r w:rsidRPr="00E9586C">
        <w:rPr>
          <w:rFonts w:ascii="Times New Roman" w:hAnsi="Times New Roman" w:cs="Times New Roman"/>
          <w:sz w:val="24"/>
          <w:szCs w:val="24"/>
        </w:rPr>
        <w:lastRenderedPageBreak/>
        <w:t xml:space="preserve">“rules of the road” for behavior on the Internet. Such arrangements could entail efforts </w:t>
      </w:r>
      <w:r>
        <w:rPr>
          <w:rFonts w:ascii="Times New Roman" w:hAnsi="Times New Roman" w:cs="Times New Roman"/>
          <w:sz w:val="24"/>
          <w:szCs w:val="24"/>
        </w:rPr>
        <w:t xml:space="preserve">directly </w:t>
      </w:r>
      <w:r w:rsidRPr="00E9586C">
        <w:rPr>
          <w:rFonts w:ascii="Times New Roman" w:hAnsi="Times New Roman" w:cs="Times New Roman"/>
          <w:sz w:val="24"/>
          <w:szCs w:val="24"/>
        </w:rPr>
        <w:t>under UN auspices (the Security Council)</w:t>
      </w:r>
      <w:r>
        <w:rPr>
          <w:rFonts w:ascii="Times New Roman" w:hAnsi="Times New Roman" w:cs="Times New Roman"/>
          <w:sz w:val="24"/>
          <w:szCs w:val="24"/>
        </w:rPr>
        <w:t>;</w:t>
      </w:r>
      <w:r w:rsidRPr="00E9586C">
        <w:rPr>
          <w:rFonts w:ascii="Times New Roman" w:hAnsi="Times New Roman" w:cs="Times New Roman"/>
          <w:sz w:val="24"/>
          <w:szCs w:val="24"/>
        </w:rPr>
        <w:t xml:space="preserve"> the UN General Assembly (UNG</w:t>
      </w:r>
      <w:r>
        <w:rPr>
          <w:rFonts w:ascii="Times New Roman" w:hAnsi="Times New Roman" w:cs="Times New Roman"/>
          <w:sz w:val="24"/>
          <w:szCs w:val="24"/>
        </w:rPr>
        <w:t>A</w:t>
      </w:r>
      <w:r w:rsidRPr="00E9586C">
        <w:rPr>
          <w:rFonts w:ascii="Times New Roman" w:hAnsi="Times New Roman" w:cs="Times New Roman"/>
          <w:sz w:val="24"/>
          <w:szCs w:val="24"/>
        </w:rPr>
        <w:t>)</w:t>
      </w:r>
      <w:r>
        <w:rPr>
          <w:rFonts w:ascii="Times New Roman" w:hAnsi="Times New Roman" w:cs="Times New Roman"/>
          <w:sz w:val="24"/>
          <w:szCs w:val="24"/>
        </w:rPr>
        <w:t>;</w:t>
      </w:r>
      <w:r w:rsidRPr="00E9586C">
        <w:rPr>
          <w:rFonts w:ascii="Times New Roman" w:hAnsi="Times New Roman" w:cs="Times New Roman"/>
          <w:sz w:val="24"/>
          <w:szCs w:val="24"/>
        </w:rPr>
        <w:t xml:space="preserve"> or </w:t>
      </w:r>
      <w:r>
        <w:rPr>
          <w:rFonts w:ascii="Times New Roman" w:hAnsi="Times New Roman" w:cs="Times New Roman"/>
          <w:sz w:val="24"/>
          <w:szCs w:val="24"/>
        </w:rPr>
        <w:t>drafting</w:t>
      </w:r>
      <w:r w:rsidRPr="00E9586C">
        <w:rPr>
          <w:rFonts w:ascii="Times New Roman" w:hAnsi="Times New Roman" w:cs="Times New Roman"/>
          <w:sz w:val="24"/>
          <w:szCs w:val="24"/>
        </w:rPr>
        <w:t xml:space="preserve"> individual treaties in the context of existing institutions such as the ITU, the Organi</w:t>
      </w:r>
      <w:r>
        <w:rPr>
          <w:rFonts w:ascii="Times New Roman" w:hAnsi="Times New Roman" w:cs="Times New Roman"/>
          <w:sz w:val="24"/>
          <w:szCs w:val="24"/>
        </w:rPr>
        <w:t>s</w:t>
      </w:r>
      <w:r w:rsidRPr="00E9586C">
        <w:rPr>
          <w:rFonts w:ascii="Times New Roman" w:hAnsi="Times New Roman" w:cs="Times New Roman"/>
          <w:sz w:val="24"/>
          <w:szCs w:val="24"/>
        </w:rPr>
        <w:t xml:space="preserve">ation for Economic Co-operation and </w:t>
      </w:r>
      <w:r>
        <w:rPr>
          <w:rFonts w:ascii="Times New Roman" w:hAnsi="Times New Roman" w:cs="Times New Roman"/>
          <w:sz w:val="24"/>
          <w:szCs w:val="24"/>
        </w:rPr>
        <w:t>D</w:t>
      </w:r>
      <w:r w:rsidRPr="00E9586C">
        <w:rPr>
          <w:rFonts w:ascii="Times New Roman" w:hAnsi="Times New Roman" w:cs="Times New Roman"/>
          <w:sz w:val="24"/>
          <w:szCs w:val="24"/>
        </w:rPr>
        <w:t>evelopment (OECD), the International Civil Aviation Organization (ICAO)</w:t>
      </w:r>
      <w:r>
        <w:rPr>
          <w:rFonts w:ascii="Times New Roman" w:hAnsi="Times New Roman" w:cs="Times New Roman"/>
          <w:sz w:val="24"/>
          <w:szCs w:val="24"/>
        </w:rPr>
        <w:t>,</w:t>
      </w:r>
      <w:r w:rsidRPr="00E9586C">
        <w:rPr>
          <w:rFonts w:ascii="Times New Roman" w:hAnsi="Times New Roman" w:cs="Times New Roman"/>
          <w:sz w:val="24"/>
          <w:szCs w:val="24"/>
        </w:rPr>
        <w:t xml:space="preserve"> or the World </w:t>
      </w:r>
      <w:r>
        <w:rPr>
          <w:rFonts w:ascii="Times New Roman" w:hAnsi="Times New Roman" w:cs="Times New Roman"/>
          <w:sz w:val="24"/>
          <w:szCs w:val="24"/>
        </w:rPr>
        <w:t>Intellectual</w:t>
      </w:r>
      <w:r w:rsidRPr="00E9586C">
        <w:rPr>
          <w:rFonts w:ascii="Times New Roman" w:hAnsi="Times New Roman" w:cs="Times New Roman"/>
          <w:sz w:val="24"/>
          <w:szCs w:val="24"/>
        </w:rPr>
        <w:t xml:space="preserve"> Property Organization (WIPO). Although not the subject of this article, the designation of a specific international organization </w:t>
      </w:r>
      <w:r>
        <w:rPr>
          <w:rFonts w:ascii="Times New Roman" w:hAnsi="Times New Roman" w:cs="Times New Roman"/>
          <w:sz w:val="24"/>
          <w:szCs w:val="24"/>
        </w:rPr>
        <w:t>to</w:t>
      </w:r>
      <w:r w:rsidRPr="00E9586C">
        <w:rPr>
          <w:rFonts w:ascii="Times New Roman" w:hAnsi="Times New Roman" w:cs="Times New Roman"/>
          <w:sz w:val="24"/>
          <w:szCs w:val="24"/>
        </w:rPr>
        <w:t xml:space="preserve"> ultimately play a central role in this area of international law will have implications not </w:t>
      </w:r>
      <w:r>
        <w:rPr>
          <w:rFonts w:ascii="Times New Roman" w:hAnsi="Times New Roman" w:cs="Times New Roman"/>
          <w:sz w:val="24"/>
          <w:szCs w:val="24"/>
        </w:rPr>
        <w:t>only</w:t>
      </w:r>
      <w:r w:rsidRPr="00E9586C">
        <w:rPr>
          <w:rFonts w:ascii="Times New Roman" w:hAnsi="Times New Roman" w:cs="Times New Roman"/>
          <w:sz w:val="24"/>
          <w:szCs w:val="24"/>
        </w:rPr>
        <w:t xml:space="preserve"> for state sovereignty but for the development of international law related to national security issues such as espionage and conflict.  </w:t>
      </w:r>
    </w:p>
    <w:p w14:paraId="176E9245"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Espionage as Informat</w:t>
      </w:r>
      <w:r>
        <w:rPr>
          <w:rFonts w:ascii="Times New Roman" w:hAnsi="Times New Roman" w:cs="Times New Roman"/>
          <w:b/>
          <w:sz w:val="24"/>
          <w:szCs w:val="24"/>
        </w:rPr>
        <w:t>ion Collection</w:t>
      </w:r>
      <w:r w:rsidRPr="00E9586C">
        <w:rPr>
          <w:rFonts w:ascii="Times New Roman" w:hAnsi="Times New Roman" w:cs="Times New Roman"/>
          <w:b/>
          <w:sz w:val="24"/>
          <w:szCs w:val="24"/>
        </w:rPr>
        <w:t xml:space="preserve"> </w:t>
      </w:r>
    </w:p>
    <w:p w14:paraId="07EE0D0E"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Espionage, </w:t>
      </w:r>
      <w:r>
        <w:rPr>
          <w:rFonts w:ascii="Times New Roman" w:hAnsi="Times New Roman" w:cs="Times New Roman"/>
          <w:sz w:val="24"/>
          <w:szCs w:val="24"/>
        </w:rPr>
        <w:t xml:space="preserve">as </w:t>
      </w:r>
      <w:r w:rsidRPr="00E9586C">
        <w:rPr>
          <w:rFonts w:ascii="Times New Roman" w:hAnsi="Times New Roman" w:cs="Times New Roman"/>
          <w:sz w:val="24"/>
          <w:szCs w:val="24"/>
        </w:rPr>
        <w:t xml:space="preserve">the collection of intelligence, is a customary practice of states and is regarded as a vital necessity for national security. States collect intelligence to deter or minimize the likelihood of surprise attack; to facilitate </w:t>
      </w:r>
      <w:r>
        <w:rPr>
          <w:rFonts w:ascii="Times New Roman" w:hAnsi="Times New Roman" w:cs="Times New Roman"/>
          <w:sz w:val="24"/>
          <w:szCs w:val="24"/>
        </w:rPr>
        <w:t xml:space="preserve">defensive </w:t>
      </w:r>
      <w:r w:rsidRPr="00E9586C">
        <w:rPr>
          <w:rFonts w:ascii="Times New Roman" w:hAnsi="Times New Roman" w:cs="Times New Roman"/>
          <w:sz w:val="24"/>
          <w:szCs w:val="24"/>
        </w:rPr>
        <w:t>diplomatic, economic, and military action in the event of hostilities; and, in time</w:t>
      </w:r>
      <w:r>
        <w:rPr>
          <w:rFonts w:ascii="Times New Roman" w:hAnsi="Times New Roman" w:cs="Times New Roman"/>
          <w:sz w:val="24"/>
          <w:szCs w:val="24"/>
        </w:rPr>
        <w:t>s</w:t>
      </w:r>
      <w:r w:rsidRPr="00E9586C">
        <w:rPr>
          <w:rFonts w:ascii="Times New Roman" w:hAnsi="Times New Roman" w:cs="Times New Roman"/>
          <w:sz w:val="24"/>
          <w:szCs w:val="24"/>
        </w:rPr>
        <w:t xml:space="preserve"> of “neither peace nor war,” to deter or defend against actions by individuals, groups, or nation</w:t>
      </w:r>
      <w:r>
        <w:rPr>
          <w:rFonts w:ascii="Times New Roman" w:hAnsi="Times New Roman" w:cs="Times New Roman"/>
          <w:sz w:val="24"/>
          <w:szCs w:val="24"/>
        </w:rPr>
        <w:t>s</w:t>
      </w:r>
      <w:r w:rsidRPr="00E9586C">
        <w:rPr>
          <w:rFonts w:ascii="Times New Roman" w:hAnsi="Times New Roman" w:cs="Times New Roman"/>
          <w:sz w:val="24"/>
          <w:szCs w:val="24"/>
        </w:rPr>
        <w:t xml:space="preserve"> that constitute a threat to international peace and security. Intelligence collection, as information gathering, is a continuous process in peace and war, although emphasis regard</w:t>
      </w:r>
      <w:r>
        <w:rPr>
          <w:rFonts w:ascii="Times New Roman" w:hAnsi="Times New Roman" w:cs="Times New Roman"/>
          <w:sz w:val="24"/>
          <w:szCs w:val="24"/>
        </w:rPr>
        <w:t>ing sought-after</w:t>
      </w:r>
      <w:r w:rsidRPr="00E9586C">
        <w:rPr>
          <w:rFonts w:ascii="Times New Roman" w:hAnsi="Times New Roman" w:cs="Times New Roman"/>
          <w:sz w:val="24"/>
          <w:szCs w:val="24"/>
        </w:rPr>
        <w:t xml:space="preserve"> information will vary depending on need and </w:t>
      </w:r>
      <w:r>
        <w:rPr>
          <w:rFonts w:ascii="Times New Roman" w:hAnsi="Times New Roman" w:cs="Times New Roman"/>
          <w:sz w:val="24"/>
          <w:szCs w:val="24"/>
        </w:rPr>
        <w:t xml:space="preserve">available </w:t>
      </w:r>
      <w:r w:rsidRPr="00E9586C">
        <w:rPr>
          <w:rFonts w:ascii="Times New Roman" w:hAnsi="Times New Roman" w:cs="Times New Roman"/>
          <w:sz w:val="24"/>
          <w:szCs w:val="24"/>
        </w:rPr>
        <w:t xml:space="preserve">assets. Espionage is the international norm. It may be denied or not admitted for diplomatic reasons, but efforts generally </w:t>
      </w:r>
      <w:r>
        <w:rPr>
          <w:rFonts w:ascii="Times New Roman" w:hAnsi="Times New Roman" w:cs="Times New Roman"/>
          <w:sz w:val="24"/>
          <w:szCs w:val="24"/>
        </w:rPr>
        <w:t>remain</w:t>
      </w:r>
      <w:r w:rsidRPr="00E9586C">
        <w:rPr>
          <w:rFonts w:ascii="Times New Roman" w:hAnsi="Times New Roman" w:cs="Times New Roman"/>
          <w:sz w:val="24"/>
          <w:szCs w:val="24"/>
        </w:rPr>
        <w:t xml:space="preserve"> </w:t>
      </w:r>
      <w:r>
        <w:rPr>
          <w:rFonts w:ascii="Times New Roman" w:hAnsi="Times New Roman" w:cs="Times New Roman"/>
          <w:sz w:val="24"/>
          <w:szCs w:val="24"/>
        </w:rPr>
        <w:t>un</w:t>
      </w:r>
      <w:r w:rsidRPr="00E9586C">
        <w:rPr>
          <w:rFonts w:ascii="Times New Roman" w:hAnsi="Times New Roman" w:cs="Times New Roman"/>
          <w:sz w:val="24"/>
          <w:szCs w:val="24"/>
        </w:rPr>
        <w:t xml:space="preserve">acknowledged to prevent the denial of future intelligence.  </w:t>
      </w:r>
    </w:p>
    <w:p w14:paraId="5277771A"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Espionage, as intelligence collection, does not violate international law. However, some aspects of international law affect the means utilized in collection. For example, each state has th</w:t>
      </w:r>
      <w:r>
        <w:rPr>
          <w:rFonts w:ascii="Times New Roman" w:hAnsi="Times New Roman" w:cs="Times New Roman"/>
          <w:sz w:val="24"/>
          <w:szCs w:val="24"/>
        </w:rPr>
        <w:t>e legal authority to control acc</w:t>
      </w:r>
      <w:r w:rsidRPr="00E9586C">
        <w:rPr>
          <w:rFonts w:ascii="Times New Roman" w:hAnsi="Times New Roman" w:cs="Times New Roman"/>
          <w:sz w:val="24"/>
          <w:szCs w:val="24"/>
        </w:rPr>
        <w:t>ess to its territory and therefore criminalize espionage within its territory. The domestic prosecution of spies and domestic criminal laws enacted to do so constitute a form of denial of information rather than assertion of a violation of international law</w:t>
      </w:r>
      <w:r>
        <w:rPr>
          <w:rFonts w:ascii="Times New Roman" w:hAnsi="Times New Roman" w:cs="Times New Roman"/>
          <w:sz w:val="24"/>
          <w:szCs w:val="24"/>
        </w:rPr>
        <w:t xml:space="preserve"> per se</w:t>
      </w:r>
      <w:r w:rsidRPr="00E9586C">
        <w:rPr>
          <w:rFonts w:ascii="Times New Roman" w:hAnsi="Times New Roman" w:cs="Times New Roman"/>
          <w:sz w:val="24"/>
          <w:szCs w:val="24"/>
        </w:rPr>
        <w:t xml:space="preserve">. These laws in no manner inhibit that state’s efforts to collect intelligence about other states. No serious proposal ever has been made within the international community to prohibit intelligence collection as a </w:t>
      </w:r>
      <w:r>
        <w:rPr>
          <w:rFonts w:ascii="Times New Roman" w:hAnsi="Times New Roman" w:cs="Times New Roman"/>
          <w:sz w:val="24"/>
          <w:szCs w:val="24"/>
        </w:rPr>
        <w:t>matter</w:t>
      </w:r>
      <w:r w:rsidRPr="00E9586C">
        <w:rPr>
          <w:rFonts w:ascii="Times New Roman" w:hAnsi="Times New Roman" w:cs="Times New Roman"/>
          <w:sz w:val="24"/>
          <w:szCs w:val="24"/>
        </w:rPr>
        <w:t xml:space="preserve"> of international law because of the tacit acknowledgement by states that it is important to all, and practice</w:t>
      </w:r>
      <w:r>
        <w:rPr>
          <w:rFonts w:ascii="Times New Roman" w:hAnsi="Times New Roman" w:cs="Times New Roman"/>
          <w:sz w:val="24"/>
          <w:szCs w:val="24"/>
        </w:rPr>
        <w:t>d</w:t>
      </w:r>
      <w:r w:rsidRPr="00E9586C">
        <w:rPr>
          <w:rFonts w:ascii="Times New Roman" w:hAnsi="Times New Roman" w:cs="Times New Roman"/>
          <w:sz w:val="24"/>
          <w:szCs w:val="24"/>
        </w:rPr>
        <w:t xml:space="preserve"> by each.</w:t>
      </w:r>
    </w:p>
    <w:p w14:paraId="4C20EFF2"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Peacetime Espionage/Stuxnet: An Act of Intervention?</w:t>
      </w:r>
    </w:p>
    <w:p w14:paraId="26A1E60A"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Some may view Stuxnet as</w:t>
      </w:r>
      <w:r>
        <w:rPr>
          <w:rFonts w:ascii="Times New Roman" w:hAnsi="Times New Roman" w:cs="Times New Roman"/>
          <w:sz w:val="24"/>
          <w:szCs w:val="24"/>
        </w:rPr>
        <w:t xml:space="preserve"> a series of</w:t>
      </w:r>
      <w:r w:rsidRPr="00E9586C">
        <w:rPr>
          <w:rFonts w:ascii="Times New Roman" w:hAnsi="Times New Roman" w:cs="Times New Roman"/>
          <w:sz w:val="24"/>
          <w:szCs w:val="24"/>
        </w:rPr>
        <w:t xml:space="preserve"> unarmed interventions analogous to espionage under international law. Both unarmed interventions and espionage are forms of indirect or subversive intervention involving secret activity</w:t>
      </w:r>
      <w:r>
        <w:rPr>
          <w:rFonts w:ascii="Times New Roman" w:hAnsi="Times New Roman" w:cs="Times New Roman"/>
          <w:sz w:val="24"/>
          <w:szCs w:val="24"/>
        </w:rPr>
        <w:t>,</w:t>
      </w:r>
      <w:r w:rsidRPr="00E9586C">
        <w:rPr>
          <w:rFonts w:ascii="Times New Roman" w:hAnsi="Times New Roman" w:cs="Times New Roman"/>
          <w:sz w:val="24"/>
          <w:szCs w:val="24"/>
        </w:rPr>
        <w:t xml:space="preserve"> as opposed to direct or open intervention such as </w:t>
      </w:r>
      <w:r>
        <w:rPr>
          <w:rFonts w:ascii="Times New Roman" w:hAnsi="Times New Roman" w:cs="Times New Roman"/>
          <w:sz w:val="24"/>
          <w:szCs w:val="24"/>
        </w:rPr>
        <w:t xml:space="preserve">an </w:t>
      </w:r>
      <w:r w:rsidRPr="00E9586C">
        <w:rPr>
          <w:rFonts w:ascii="Times New Roman" w:hAnsi="Times New Roman" w:cs="Times New Roman"/>
          <w:sz w:val="24"/>
          <w:szCs w:val="24"/>
        </w:rPr>
        <w:t xml:space="preserve">armed invasion. For those </w:t>
      </w:r>
      <w:r>
        <w:rPr>
          <w:rFonts w:ascii="Times New Roman" w:hAnsi="Times New Roman" w:cs="Times New Roman"/>
          <w:sz w:val="24"/>
          <w:szCs w:val="24"/>
        </w:rPr>
        <w:t>who</w:t>
      </w:r>
      <w:r w:rsidRPr="00E9586C">
        <w:rPr>
          <w:rFonts w:ascii="Times New Roman" w:hAnsi="Times New Roman" w:cs="Times New Roman"/>
          <w:sz w:val="24"/>
          <w:szCs w:val="24"/>
        </w:rPr>
        <w:t xml:space="preserve"> may analyze Stuxnet as an unarmed intervention, it would be useful to review the relevant international rules related to such activity. Intervention is generally understood under international law to be actions that do not rise to the level of use of force but are still considered violations of interna</w:t>
      </w:r>
      <w:r>
        <w:rPr>
          <w:rFonts w:ascii="Times New Roman" w:hAnsi="Times New Roman" w:cs="Times New Roman"/>
          <w:sz w:val="24"/>
          <w:szCs w:val="24"/>
        </w:rPr>
        <w:t>tional obligations. It follows</w:t>
      </w:r>
      <w:r w:rsidRPr="00E9586C">
        <w:rPr>
          <w:rFonts w:ascii="Times New Roman" w:hAnsi="Times New Roman" w:cs="Times New Roman"/>
          <w:sz w:val="24"/>
          <w:szCs w:val="24"/>
        </w:rPr>
        <w:t xml:space="preserve"> that intervention in </w:t>
      </w:r>
      <w:r w:rsidRPr="00E9586C">
        <w:rPr>
          <w:rFonts w:ascii="Times New Roman" w:hAnsi="Times New Roman" w:cs="Times New Roman"/>
          <w:sz w:val="24"/>
          <w:szCs w:val="24"/>
        </w:rPr>
        <w:lastRenderedPageBreak/>
        <w:t xml:space="preserve">the cyber domain </w:t>
      </w:r>
      <w:r>
        <w:rPr>
          <w:rFonts w:ascii="Times New Roman" w:hAnsi="Times New Roman" w:cs="Times New Roman"/>
          <w:sz w:val="24"/>
          <w:szCs w:val="24"/>
        </w:rPr>
        <w:t>is</w:t>
      </w:r>
      <w:r w:rsidRPr="00E9586C">
        <w:rPr>
          <w:rFonts w:ascii="Times New Roman" w:hAnsi="Times New Roman" w:cs="Times New Roman"/>
          <w:sz w:val="24"/>
          <w:szCs w:val="24"/>
        </w:rPr>
        <w:t xml:space="preserve"> cyber activities below the level of a “use of force” for purposes of the UN Charter prohibition on the use of force in Article 2(4). However, depending on the type of intervention </w:t>
      </w:r>
      <w:r>
        <w:rPr>
          <w:rFonts w:ascii="Times New Roman" w:hAnsi="Times New Roman" w:cs="Times New Roman"/>
          <w:sz w:val="24"/>
          <w:szCs w:val="24"/>
        </w:rPr>
        <w:t>at</w:t>
      </w:r>
      <w:r w:rsidRPr="00E9586C">
        <w:rPr>
          <w:rFonts w:ascii="Times New Roman" w:hAnsi="Times New Roman" w:cs="Times New Roman"/>
          <w:sz w:val="24"/>
          <w:szCs w:val="24"/>
        </w:rPr>
        <w:t xml:space="preserve"> issue, intervention can rise to the level of a use of force.</w:t>
      </w:r>
    </w:p>
    <w:p w14:paraId="2C02E048"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International law is remarkably silent on the topic of peacetime espionage. Despite the widespread practice of peacetime espionage, it is a clandestine activity </w:t>
      </w:r>
      <w:r>
        <w:rPr>
          <w:rFonts w:ascii="Times New Roman" w:hAnsi="Times New Roman" w:cs="Times New Roman"/>
          <w:sz w:val="24"/>
          <w:szCs w:val="24"/>
        </w:rPr>
        <w:t>in</w:t>
      </w:r>
      <w:r w:rsidRPr="00E9586C">
        <w:rPr>
          <w:rFonts w:ascii="Times New Roman" w:hAnsi="Times New Roman" w:cs="Times New Roman"/>
          <w:sz w:val="24"/>
          <w:szCs w:val="24"/>
        </w:rPr>
        <w:t xml:space="preserve"> which a commissioning state ordinarily has no visible or explicit contact with the </w:t>
      </w:r>
      <w:r>
        <w:rPr>
          <w:rFonts w:ascii="Times New Roman" w:hAnsi="Times New Roman" w:cs="Times New Roman"/>
          <w:sz w:val="24"/>
          <w:szCs w:val="24"/>
        </w:rPr>
        <w:t xml:space="preserve">target </w:t>
      </w:r>
      <w:r w:rsidRPr="00E9586C">
        <w:rPr>
          <w:rFonts w:ascii="Times New Roman" w:hAnsi="Times New Roman" w:cs="Times New Roman"/>
          <w:sz w:val="24"/>
          <w:szCs w:val="24"/>
        </w:rPr>
        <w:t>state. The debate over state-sponsored espionage centers on the question of whether espionage is prohibited by international law. Certainly, it would seem that the act of spying against other nation</w:t>
      </w:r>
      <w:r>
        <w:rPr>
          <w:rFonts w:ascii="Times New Roman" w:hAnsi="Times New Roman" w:cs="Times New Roman"/>
          <w:sz w:val="24"/>
          <w:szCs w:val="24"/>
        </w:rPr>
        <w:t>s</w:t>
      </w:r>
      <w:r w:rsidRPr="00E9586C">
        <w:rPr>
          <w:rFonts w:ascii="Times New Roman" w:hAnsi="Times New Roman" w:cs="Times New Roman"/>
          <w:sz w:val="24"/>
          <w:szCs w:val="24"/>
        </w:rPr>
        <w:t>, whether through human asset</w:t>
      </w:r>
      <w:r>
        <w:rPr>
          <w:rFonts w:ascii="Times New Roman" w:hAnsi="Times New Roman" w:cs="Times New Roman"/>
          <w:sz w:val="24"/>
          <w:szCs w:val="24"/>
        </w:rPr>
        <w:t>s</w:t>
      </w:r>
      <w:r w:rsidRPr="00E9586C">
        <w:rPr>
          <w:rFonts w:ascii="Times New Roman" w:hAnsi="Times New Roman" w:cs="Times New Roman"/>
          <w:sz w:val="24"/>
          <w:szCs w:val="24"/>
        </w:rPr>
        <w:t xml:space="preserve"> or electronic surveillance, is of doubtful compatibility with the requirements of law</w:t>
      </w:r>
      <w:r>
        <w:rPr>
          <w:rFonts w:ascii="Times New Roman" w:hAnsi="Times New Roman" w:cs="Times New Roman"/>
          <w:sz w:val="24"/>
          <w:szCs w:val="24"/>
        </w:rPr>
        <w:t>s</w:t>
      </w:r>
      <w:r w:rsidRPr="00E9586C">
        <w:rPr>
          <w:rFonts w:ascii="Times New Roman" w:hAnsi="Times New Roman" w:cs="Times New Roman"/>
          <w:sz w:val="24"/>
          <w:szCs w:val="24"/>
        </w:rPr>
        <w:t xml:space="preserve"> governing peaceful relations between states and the norm of nonintervention. Although not explicitly incorporated in the UN Charter, the norm of nonintervention is implied in Article 2(1) in the principle of sovereign equality of all states. As determined by the ICJ, the central fact in assessing whether something is an act of intervention under international law and therefore illegal is whether the action under question “uses methods </w:t>
      </w:r>
      <w:commentRangeStart w:id="148"/>
      <w:r w:rsidRPr="00E9586C">
        <w:rPr>
          <w:rFonts w:ascii="Times New Roman" w:hAnsi="Times New Roman" w:cs="Times New Roman"/>
          <w:sz w:val="24"/>
          <w:szCs w:val="24"/>
        </w:rPr>
        <w:t>of coercion.”</w:t>
      </w:r>
      <w:r w:rsidR="008B66EF" w:rsidRPr="008B66EF">
        <w:rPr>
          <w:rStyle w:val="EndnoteReference"/>
          <w:rFonts w:ascii="Times New Roman" w:hAnsi="Times New Roman" w:cs="Times New Roman"/>
          <w:sz w:val="24"/>
          <w:szCs w:val="24"/>
          <w:highlight w:val="yellow"/>
          <w:rPrChange w:id="149" w:author="E" w:date="2015-08-25T00:17:00Z">
            <w:rPr>
              <w:rStyle w:val="EndnoteReference"/>
              <w:rFonts w:ascii="Times New Roman" w:hAnsi="Times New Roman" w:cs="Times New Roman"/>
              <w:sz w:val="24"/>
              <w:szCs w:val="24"/>
            </w:rPr>
          </w:rPrChange>
        </w:rPr>
        <w:endnoteReference w:id="85"/>
      </w:r>
      <w:r w:rsidRPr="00E9586C">
        <w:rPr>
          <w:rFonts w:ascii="Times New Roman" w:hAnsi="Times New Roman" w:cs="Times New Roman"/>
          <w:sz w:val="24"/>
          <w:szCs w:val="24"/>
        </w:rPr>
        <w:t xml:space="preserve"> </w:t>
      </w:r>
      <w:commentRangeEnd w:id="148"/>
      <w:r w:rsidR="00AA2E17">
        <w:rPr>
          <w:rStyle w:val="CommentReference"/>
          <w:vanish/>
        </w:rPr>
        <w:commentReference w:id="148"/>
      </w:r>
      <w:r w:rsidRPr="00E9586C">
        <w:rPr>
          <w:rFonts w:ascii="Times New Roman" w:hAnsi="Times New Roman" w:cs="Times New Roman"/>
          <w:sz w:val="24"/>
          <w:szCs w:val="24"/>
        </w:rPr>
        <w:t xml:space="preserve">Not all types of interference violate the law against nonintervention. </w:t>
      </w:r>
      <w:r>
        <w:rPr>
          <w:rFonts w:ascii="Times New Roman" w:hAnsi="Times New Roman" w:cs="Times New Roman"/>
          <w:sz w:val="24"/>
          <w:szCs w:val="24"/>
        </w:rPr>
        <w:t>U</w:t>
      </w:r>
      <w:r w:rsidRPr="00E9586C">
        <w:rPr>
          <w:rFonts w:ascii="Times New Roman" w:hAnsi="Times New Roman" w:cs="Times New Roman"/>
          <w:sz w:val="24"/>
          <w:szCs w:val="24"/>
        </w:rPr>
        <w:t>nder the norm of nonintervention, as interpreted by the ICJ, cyber</w:t>
      </w:r>
      <w:r>
        <w:rPr>
          <w:rFonts w:ascii="Times New Roman" w:hAnsi="Times New Roman" w:cs="Times New Roman"/>
          <w:sz w:val="24"/>
          <w:szCs w:val="24"/>
        </w:rPr>
        <w:t xml:space="preserve"> </w:t>
      </w:r>
      <w:r w:rsidRPr="00E9586C">
        <w:rPr>
          <w:rFonts w:ascii="Times New Roman" w:hAnsi="Times New Roman" w:cs="Times New Roman"/>
          <w:sz w:val="24"/>
          <w:szCs w:val="24"/>
        </w:rPr>
        <w:t>espionage that lacks a coercive aspect do</w:t>
      </w:r>
      <w:r>
        <w:rPr>
          <w:rFonts w:ascii="Times New Roman" w:hAnsi="Times New Roman" w:cs="Times New Roman"/>
          <w:sz w:val="24"/>
          <w:szCs w:val="24"/>
        </w:rPr>
        <w:t>es</w:t>
      </w:r>
      <w:r w:rsidRPr="00E9586C">
        <w:rPr>
          <w:rFonts w:ascii="Times New Roman" w:hAnsi="Times New Roman" w:cs="Times New Roman"/>
          <w:sz w:val="24"/>
          <w:szCs w:val="24"/>
        </w:rPr>
        <w:t xml:space="preserve"> </w:t>
      </w:r>
      <w:r w:rsidRPr="00EB3A4C">
        <w:rPr>
          <w:rFonts w:ascii="Times New Roman" w:hAnsi="Times New Roman" w:cs="Times New Roman"/>
          <w:sz w:val="24"/>
          <w:szCs w:val="24"/>
        </w:rPr>
        <w:t xml:space="preserve">not </w:t>
      </w:r>
      <w:r w:rsidR="00140647" w:rsidRPr="00EB3A4C">
        <w:rPr>
          <w:rFonts w:ascii="Times New Roman" w:hAnsi="Times New Roman" w:cs="Times New Roman"/>
          <w:sz w:val="24"/>
          <w:szCs w:val="24"/>
        </w:rPr>
        <w:t>per se</w:t>
      </w:r>
      <w:r w:rsidRPr="00EB3A4C">
        <w:rPr>
          <w:rFonts w:ascii="Times New Roman" w:hAnsi="Times New Roman" w:cs="Times New Roman"/>
          <w:sz w:val="24"/>
          <w:szCs w:val="24"/>
        </w:rPr>
        <w:t xml:space="preserve"> violate</w:t>
      </w:r>
      <w:r w:rsidRPr="00E9586C">
        <w:rPr>
          <w:rFonts w:ascii="Times New Roman" w:hAnsi="Times New Roman" w:cs="Times New Roman"/>
          <w:sz w:val="24"/>
          <w:szCs w:val="24"/>
        </w:rPr>
        <w:t xml:space="preserve"> the nonintervention principle. </w:t>
      </w:r>
      <w:r>
        <w:rPr>
          <w:rFonts w:ascii="Times New Roman" w:hAnsi="Times New Roman" w:cs="Times New Roman"/>
          <w:sz w:val="24"/>
          <w:szCs w:val="24"/>
        </w:rPr>
        <w:t>Therefore, n</w:t>
      </w:r>
      <w:r w:rsidRPr="00E9586C">
        <w:rPr>
          <w:rFonts w:ascii="Times New Roman" w:hAnsi="Times New Roman" w:cs="Times New Roman"/>
          <w:sz w:val="24"/>
          <w:szCs w:val="24"/>
        </w:rPr>
        <w:t xml:space="preserve">ot all types of interference through the Internet would violate the law against nonintervention.  </w:t>
      </w:r>
    </w:p>
    <w:p w14:paraId="0562EB0C" w14:textId="77777777" w:rsidR="00D944B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Beyond Espionage: Stuxnet an Act of Intervention?</w:t>
      </w:r>
    </w:p>
    <w:p w14:paraId="3EDFEA60" w14:textId="77777777" w:rsidR="00D944BC" w:rsidRDefault="00D944BC" w:rsidP="00E9586C">
      <w:pPr>
        <w:ind w:firstLine="720"/>
        <w:rPr>
          <w:rFonts w:ascii="Times New Roman" w:hAnsi="Times New Roman" w:cs="Times New Roman"/>
          <w:b/>
          <w:sz w:val="24"/>
          <w:szCs w:val="24"/>
        </w:rPr>
      </w:pPr>
      <w:r w:rsidRPr="00E9586C">
        <w:rPr>
          <w:rFonts w:ascii="Times New Roman" w:hAnsi="Times New Roman" w:cs="Times New Roman"/>
          <w:sz w:val="24"/>
          <w:szCs w:val="24"/>
        </w:rPr>
        <w:t>The basic principle of international law is th</w:t>
      </w:r>
      <w:r>
        <w:rPr>
          <w:rFonts w:ascii="Times New Roman" w:hAnsi="Times New Roman" w:cs="Times New Roman"/>
          <w:sz w:val="24"/>
          <w:szCs w:val="24"/>
        </w:rPr>
        <w:t>e</w:t>
      </w:r>
      <w:r w:rsidRPr="00E9586C">
        <w:rPr>
          <w:rFonts w:ascii="Times New Roman" w:hAnsi="Times New Roman" w:cs="Times New Roman"/>
          <w:sz w:val="24"/>
          <w:szCs w:val="24"/>
        </w:rPr>
        <w:t xml:space="preserve"> respect </w:t>
      </w:r>
      <w:r>
        <w:rPr>
          <w:rFonts w:ascii="Times New Roman" w:hAnsi="Times New Roman" w:cs="Times New Roman"/>
          <w:sz w:val="24"/>
          <w:szCs w:val="24"/>
        </w:rPr>
        <w:t>of</w:t>
      </w:r>
      <w:r w:rsidRPr="00E9586C">
        <w:rPr>
          <w:rFonts w:ascii="Times New Roman" w:hAnsi="Times New Roman" w:cs="Times New Roman"/>
          <w:sz w:val="24"/>
          <w:szCs w:val="24"/>
        </w:rPr>
        <w:t xml:space="preserve"> each sovereign state for the territorial integrity and political independence of others. This long</w:t>
      </w:r>
      <w:r>
        <w:rPr>
          <w:rFonts w:ascii="Times New Roman" w:hAnsi="Times New Roman" w:cs="Times New Roman"/>
          <w:sz w:val="24"/>
          <w:szCs w:val="24"/>
        </w:rPr>
        <w:t>-</w:t>
      </w:r>
      <w:r w:rsidRPr="00E9586C">
        <w:rPr>
          <w:rFonts w:ascii="Times New Roman" w:hAnsi="Times New Roman" w:cs="Times New Roman"/>
          <w:sz w:val="24"/>
          <w:szCs w:val="24"/>
        </w:rPr>
        <w:t>established principle is accepted in the UN Charter based on the “sovereign equality of all its members.”</w:t>
      </w:r>
      <w:r w:rsidR="00461470">
        <w:rPr>
          <w:rStyle w:val="EndnoteReference"/>
          <w:rFonts w:ascii="Times New Roman" w:hAnsi="Times New Roman" w:cs="Times New Roman"/>
          <w:sz w:val="24"/>
          <w:szCs w:val="24"/>
        </w:rPr>
        <w:endnoteReference w:id="86"/>
      </w:r>
      <w:r w:rsidRPr="00E9586C">
        <w:rPr>
          <w:rFonts w:ascii="Times New Roman" w:hAnsi="Times New Roman" w:cs="Times New Roman"/>
          <w:sz w:val="24"/>
          <w:szCs w:val="24"/>
        </w:rPr>
        <w:t xml:space="preserve"> The principle of nonintervention is mentioned in a number of treaties and UN resolutions, including the </w:t>
      </w:r>
      <w:r w:rsidR="00EB3A4C" w:rsidRPr="00D84FF9">
        <w:rPr>
          <w:rFonts w:ascii="Times New Roman" w:hAnsi="Times New Roman"/>
          <w:sz w:val="24"/>
        </w:rPr>
        <w:t>Declaration on P</w:t>
      </w:r>
      <w:r w:rsidR="00EB3A4C">
        <w:rPr>
          <w:rFonts w:ascii="Times New Roman" w:hAnsi="Times New Roman"/>
          <w:sz w:val="24"/>
        </w:rPr>
        <w:t>rinciples of International Law C</w:t>
      </w:r>
      <w:r w:rsidR="00EB3A4C" w:rsidRPr="00D84FF9">
        <w:rPr>
          <w:rFonts w:ascii="Times New Roman" w:hAnsi="Times New Roman"/>
          <w:sz w:val="24"/>
        </w:rPr>
        <w:t>oncerning Friendly Relations an</w:t>
      </w:r>
      <w:r w:rsidR="00EB3A4C">
        <w:rPr>
          <w:rFonts w:ascii="Times New Roman" w:hAnsi="Times New Roman"/>
          <w:sz w:val="24"/>
        </w:rPr>
        <w:t>d Co-operation among States in A</w:t>
      </w:r>
      <w:r w:rsidR="00EB3A4C" w:rsidRPr="00D84FF9">
        <w:rPr>
          <w:rFonts w:ascii="Times New Roman" w:hAnsi="Times New Roman"/>
          <w:sz w:val="24"/>
        </w:rPr>
        <w:t>ccordance with the Charter of the United Nations</w:t>
      </w:r>
      <w:del w:id="156" w:author="E" w:date="2015-08-24T19:53:00Z">
        <w:r w:rsidR="00EB3A4C" w:rsidRPr="00E9586C" w:rsidDel="00F222F5">
          <w:rPr>
            <w:rFonts w:ascii="Times New Roman" w:hAnsi="Times New Roman" w:cs="Times New Roman"/>
            <w:sz w:val="24"/>
            <w:szCs w:val="24"/>
          </w:rPr>
          <w:delText xml:space="preserve"> </w:delText>
        </w:r>
      </w:del>
      <w:r w:rsidRPr="00E9586C">
        <w:rPr>
          <w:rFonts w:ascii="Times New Roman" w:hAnsi="Times New Roman" w:cs="Times New Roman"/>
          <w:sz w:val="24"/>
          <w:szCs w:val="24"/>
        </w:rPr>
        <w:t>.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has always accepted this principle, asserting it in </w:t>
      </w:r>
      <w:r w:rsidRPr="00142AD5">
        <w:rPr>
          <w:rFonts w:ascii="Times New Roman" w:hAnsi="Times New Roman" w:cs="Times New Roman"/>
          <w:sz w:val="24"/>
          <w:szCs w:val="24"/>
        </w:rPr>
        <w:t xml:space="preserve">the </w:t>
      </w:r>
      <w:del w:id="157" w:author="E" w:date="2015-08-25T00:41:00Z">
        <w:r w:rsidR="008B66EF" w:rsidRPr="008B66EF">
          <w:rPr>
            <w:rFonts w:ascii="Times New Roman" w:hAnsi="Times New Roman" w:cs="Times New Roman"/>
            <w:i/>
            <w:sz w:val="24"/>
            <w:szCs w:val="24"/>
            <w:rPrChange w:id="158" w:author="E" w:date="2015-08-25T00:41:00Z">
              <w:rPr>
                <w:rFonts w:ascii="Times New Roman" w:hAnsi="Times New Roman" w:cs="Times New Roman"/>
                <w:sz w:val="24"/>
                <w:szCs w:val="24"/>
                <w:vertAlign w:val="superscript"/>
              </w:rPr>
            </w:rPrChange>
          </w:rPr>
          <w:delText xml:space="preserve">Montevideo </w:delText>
        </w:r>
      </w:del>
      <w:r w:rsidR="008B66EF" w:rsidRPr="008B66EF">
        <w:rPr>
          <w:rFonts w:ascii="Times New Roman" w:hAnsi="Times New Roman" w:cs="Times New Roman"/>
          <w:i/>
          <w:sz w:val="24"/>
          <w:szCs w:val="24"/>
          <w:rPrChange w:id="159" w:author="E" w:date="2015-08-25T00:41:00Z">
            <w:rPr>
              <w:rFonts w:ascii="Times New Roman" w:hAnsi="Times New Roman" w:cs="Times New Roman"/>
              <w:sz w:val="24"/>
              <w:szCs w:val="24"/>
              <w:vertAlign w:val="superscript"/>
            </w:rPr>
          </w:rPrChange>
        </w:rPr>
        <w:t>Convention on Rights and Duties of States</w:t>
      </w:r>
      <w:r w:rsidR="00581265" w:rsidRPr="008A6122">
        <w:rPr>
          <w:rFonts w:ascii="Times New Roman" w:hAnsi="Times New Roman" w:cs="Times New Roman"/>
          <w:sz w:val="24"/>
          <w:szCs w:val="24"/>
        </w:rPr>
        <w:t xml:space="preserve"> </w:t>
      </w:r>
      <w:ins w:id="160" w:author="E" w:date="2015-08-25T00:42:00Z">
        <w:r w:rsidR="00A30383">
          <w:rPr>
            <w:rFonts w:ascii="Times New Roman" w:hAnsi="Times New Roman" w:cs="Times New Roman"/>
            <w:sz w:val="24"/>
            <w:szCs w:val="24"/>
          </w:rPr>
          <w:t xml:space="preserve">(also known as the </w:t>
        </w:r>
        <w:r w:rsidR="008B66EF" w:rsidRPr="008B66EF">
          <w:rPr>
            <w:rFonts w:ascii="Times New Roman" w:hAnsi="Times New Roman" w:cs="Times New Roman"/>
            <w:i/>
            <w:sz w:val="24"/>
            <w:szCs w:val="24"/>
            <w:rPrChange w:id="161" w:author="E" w:date="2015-08-25T00:42:00Z">
              <w:rPr>
                <w:rFonts w:ascii="Times New Roman" w:hAnsi="Times New Roman" w:cs="Times New Roman"/>
                <w:sz w:val="24"/>
                <w:szCs w:val="24"/>
                <w:vertAlign w:val="superscript"/>
              </w:rPr>
            </w:rPrChange>
          </w:rPr>
          <w:t>Montevideo Convention</w:t>
        </w:r>
        <w:r w:rsidR="00A30383">
          <w:rPr>
            <w:rFonts w:ascii="Times New Roman" w:hAnsi="Times New Roman" w:cs="Times New Roman"/>
            <w:sz w:val="24"/>
            <w:szCs w:val="24"/>
          </w:rPr>
          <w:t xml:space="preserve">, </w:t>
        </w:r>
      </w:ins>
      <w:del w:id="162" w:author="E" w:date="2015-08-25T00:42:00Z">
        <w:r w:rsidR="00581265" w:rsidRPr="008A6122" w:rsidDel="00A30383">
          <w:rPr>
            <w:rFonts w:ascii="Times New Roman" w:hAnsi="Times New Roman" w:cs="Times New Roman"/>
            <w:sz w:val="24"/>
            <w:szCs w:val="24"/>
          </w:rPr>
          <w:delText>(</w:delText>
        </w:r>
      </w:del>
      <w:r w:rsidR="00461470" w:rsidRPr="00142AD5">
        <w:rPr>
          <w:rFonts w:ascii="Times New Roman" w:hAnsi="Times New Roman" w:cs="Times New Roman"/>
          <w:sz w:val="24"/>
          <w:szCs w:val="24"/>
        </w:rPr>
        <w:t>193</w:t>
      </w:r>
      <w:ins w:id="163" w:author="E" w:date="2015-08-25T00:40:00Z">
        <w:r w:rsidR="00A30383">
          <w:rPr>
            <w:rFonts w:ascii="Times New Roman" w:hAnsi="Times New Roman" w:cs="Times New Roman"/>
            <w:sz w:val="24"/>
            <w:szCs w:val="24"/>
          </w:rPr>
          <w:t>3</w:t>
        </w:r>
      </w:ins>
      <w:del w:id="164" w:author="E" w:date="2015-08-25T00:40:00Z">
        <w:r w:rsidR="00461470" w:rsidDel="00A30383">
          <w:rPr>
            <w:rFonts w:ascii="Times New Roman" w:hAnsi="Times New Roman" w:cs="Times New Roman"/>
            <w:sz w:val="24"/>
            <w:szCs w:val="24"/>
          </w:rPr>
          <w:delText>4</w:delText>
        </w:r>
      </w:del>
      <w:r w:rsidR="00581265" w:rsidRPr="0019067E">
        <w:rPr>
          <w:rFonts w:ascii="Times New Roman" w:hAnsi="Times New Roman" w:cs="Times New Roman"/>
          <w:sz w:val="24"/>
          <w:szCs w:val="24"/>
        </w:rPr>
        <w:t>).</w:t>
      </w:r>
      <w:r w:rsidR="00461470">
        <w:rPr>
          <w:rStyle w:val="EndnoteReference"/>
          <w:rFonts w:ascii="Times New Roman" w:hAnsi="Times New Roman" w:cs="Times New Roman"/>
          <w:sz w:val="24"/>
          <w:szCs w:val="24"/>
        </w:rPr>
        <w:endnoteReference w:id="87"/>
      </w:r>
      <w:r w:rsidRPr="00E9586C">
        <w:rPr>
          <w:rFonts w:ascii="Times New Roman" w:hAnsi="Times New Roman" w:cs="Times New Roman"/>
          <w:sz w:val="24"/>
          <w:szCs w:val="24"/>
        </w:rPr>
        <w:t xml:space="preserve"> It is clear that intervention</w:t>
      </w:r>
      <w:r>
        <w:rPr>
          <w:rFonts w:ascii="Times New Roman" w:hAnsi="Times New Roman" w:cs="Times New Roman"/>
          <w:sz w:val="24"/>
          <w:szCs w:val="24"/>
        </w:rPr>
        <w:t>,</w:t>
      </w:r>
      <w:r w:rsidRPr="00E9586C">
        <w:rPr>
          <w:rFonts w:ascii="Times New Roman" w:hAnsi="Times New Roman" w:cs="Times New Roman"/>
          <w:sz w:val="24"/>
          <w:szCs w:val="24"/>
        </w:rPr>
        <w:t xml:space="preserve"> defined as dictatorial interference in the internal or external affairs of another state, cannot be reconciled with the basic principles of international law. Intervention </w:t>
      </w:r>
      <w:r>
        <w:rPr>
          <w:rFonts w:ascii="Times New Roman" w:hAnsi="Times New Roman" w:cs="Times New Roman"/>
          <w:sz w:val="24"/>
          <w:szCs w:val="24"/>
        </w:rPr>
        <w:t>violates</w:t>
      </w:r>
      <w:r w:rsidRPr="00E9586C">
        <w:rPr>
          <w:rFonts w:ascii="Times New Roman" w:hAnsi="Times New Roman" w:cs="Times New Roman"/>
          <w:sz w:val="24"/>
          <w:szCs w:val="24"/>
        </w:rPr>
        <w:t xml:space="preserve"> the territorial integrity and denies the political independence of another state.  </w:t>
      </w:r>
    </w:p>
    <w:p w14:paraId="2F2F3580" w14:textId="77777777" w:rsidR="00D944BC" w:rsidRDefault="00D944BC" w:rsidP="00E9586C">
      <w:pPr>
        <w:ind w:firstLine="720"/>
        <w:rPr>
          <w:rFonts w:ascii="Times New Roman" w:hAnsi="Times New Roman" w:cs="Times New Roman"/>
          <w:b/>
          <w:sz w:val="24"/>
          <w:szCs w:val="24"/>
        </w:rPr>
      </w:pPr>
      <w:r w:rsidRPr="00E9586C">
        <w:rPr>
          <w:rFonts w:ascii="Times New Roman" w:hAnsi="Times New Roman" w:cs="Times New Roman"/>
          <w:sz w:val="24"/>
          <w:szCs w:val="24"/>
        </w:rPr>
        <w:t xml:space="preserve">In the definition of intervention, </w:t>
      </w:r>
      <w:r>
        <w:rPr>
          <w:rFonts w:ascii="Times New Roman" w:hAnsi="Times New Roman" w:cs="Times New Roman"/>
          <w:sz w:val="24"/>
          <w:szCs w:val="24"/>
        </w:rPr>
        <w:t xml:space="preserve">the </w:t>
      </w:r>
      <w:r w:rsidRPr="00E9586C">
        <w:rPr>
          <w:rFonts w:ascii="Times New Roman" w:hAnsi="Times New Roman" w:cs="Times New Roman"/>
          <w:sz w:val="24"/>
          <w:szCs w:val="24"/>
        </w:rPr>
        <w:t>focus is on dictatorial interference. While persuasion is said to be legitimate</w:t>
      </w:r>
      <w:r>
        <w:rPr>
          <w:rFonts w:ascii="Times New Roman" w:hAnsi="Times New Roman" w:cs="Times New Roman"/>
          <w:sz w:val="24"/>
          <w:szCs w:val="24"/>
        </w:rPr>
        <w:t>,</w:t>
      </w:r>
      <w:r w:rsidRPr="00E9586C">
        <w:rPr>
          <w:rFonts w:ascii="Times New Roman" w:hAnsi="Times New Roman" w:cs="Times New Roman"/>
          <w:sz w:val="24"/>
          <w:szCs w:val="24"/>
        </w:rPr>
        <w:t xml:space="preserve"> coercion is illegitimate. While military invasion is considered coercive, what about economic embargo, secret infiltration</w:t>
      </w:r>
      <w:r>
        <w:rPr>
          <w:rFonts w:ascii="Times New Roman" w:hAnsi="Times New Roman" w:cs="Times New Roman"/>
          <w:sz w:val="24"/>
          <w:szCs w:val="24"/>
        </w:rPr>
        <w:t>,</w:t>
      </w:r>
      <w:r w:rsidRPr="00E9586C">
        <w:rPr>
          <w:rFonts w:ascii="Times New Roman" w:hAnsi="Times New Roman" w:cs="Times New Roman"/>
          <w:sz w:val="24"/>
          <w:szCs w:val="24"/>
        </w:rPr>
        <w:t xml:space="preserve"> or incitement to subversion </w:t>
      </w:r>
      <w:r>
        <w:rPr>
          <w:rFonts w:ascii="Times New Roman" w:hAnsi="Times New Roman" w:cs="Times New Roman"/>
          <w:sz w:val="24"/>
          <w:szCs w:val="24"/>
        </w:rPr>
        <w:t>through</w:t>
      </w:r>
      <w:r w:rsidRPr="00E9586C">
        <w:rPr>
          <w:rFonts w:ascii="Times New Roman" w:hAnsi="Times New Roman" w:cs="Times New Roman"/>
          <w:sz w:val="24"/>
          <w:szCs w:val="24"/>
        </w:rPr>
        <w:t xml:space="preserve"> propaganda? While it is difficult to distinguish dictatorial interference from proper influence, it is even more difficult to distinguish the internal affairs and foreign policy of a state from acts or utterances which so affect the rights and interests of another state that they can be regarded as</w:t>
      </w:r>
      <w:r>
        <w:rPr>
          <w:rFonts w:ascii="Times New Roman" w:hAnsi="Times New Roman" w:cs="Times New Roman"/>
          <w:sz w:val="24"/>
          <w:szCs w:val="24"/>
        </w:rPr>
        <w:t xml:space="preserve"> issues</w:t>
      </w:r>
      <w:r w:rsidRPr="00E9586C">
        <w:rPr>
          <w:rFonts w:ascii="Times New Roman" w:hAnsi="Times New Roman" w:cs="Times New Roman"/>
          <w:sz w:val="24"/>
          <w:szCs w:val="24"/>
        </w:rPr>
        <w:t xml:space="preserve"> of international concern, and as justifying interferenc</w:t>
      </w:r>
      <w:r>
        <w:rPr>
          <w:rFonts w:ascii="Times New Roman" w:hAnsi="Times New Roman" w:cs="Times New Roman"/>
          <w:sz w:val="24"/>
          <w:szCs w:val="24"/>
        </w:rPr>
        <w:t>e—</w:t>
      </w:r>
      <w:r w:rsidRPr="00E9586C">
        <w:rPr>
          <w:rFonts w:ascii="Times New Roman" w:hAnsi="Times New Roman" w:cs="Times New Roman"/>
          <w:sz w:val="24"/>
          <w:szCs w:val="24"/>
        </w:rPr>
        <w:t>even dictatorial interference</w:t>
      </w:r>
      <w:r>
        <w:rPr>
          <w:rFonts w:ascii="Times New Roman" w:hAnsi="Times New Roman" w:cs="Times New Roman"/>
          <w:sz w:val="24"/>
          <w:szCs w:val="24"/>
        </w:rPr>
        <w:t>—</w:t>
      </w:r>
      <w:r w:rsidRPr="00E9586C">
        <w:rPr>
          <w:rFonts w:ascii="Times New Roman" w:hAnsi="Times New Roman" w:cs="Times New Roman"/>
          <w:sz w:val="24"/>
          <w:szCs w:val="24"/>
        </w:rPr>
        <w:t xml:space="preserve">by the </w:t>
      </w:r>
      <w:r>
        <w:rPr>
          <w:rFonts w:ascii="Times New Roman" w:hAnsi="Times New Roman" w:cs="Times New Roman"/>
          <w:sz w:val="24"/>
          <w:szCs w:val="24"/>
        </w:rPr>
        <w:t xml:space="preserve">affected </w:t>
      </w:r>
      <w:r w:rsidRPr="00E9586C">
        <w:rPr>
          <w:rFonts w:ascii="Times New Roman" w:hAnsi="Times New Roman" w:cs="Times New Roman"/>
          <w:sz w:val="24"/>
          <w:szCs w:val="24"/>
        </w:rPr>
        <w:t xml:space="preserve">state. In the </w:t>
      </w:r>
      <w:r w:rsidRPr="00E9586C">
        <w:rPr>
          <w:rFonts w:ascii="Times New Roman" w:hAnsi="Times New Roman" w:cs="Times New Roman"/>
          <w:i/>
          <w:sz w:val="24"/>
          <w:szCs w:val="24"/>
        </w:rPr>
        <w:t>Nicaragua</w:t>
      </w:r>
      <w:r>
        <w:rPr>
          <w:rFonts w:ascii="Times New Roman" w:hAnsi="Times New Roman" w:cs="Times New Roman"/>
          <w:i/>
          <w:sz w:val="24"/>
          <w:szCs w:val="24"/>
        </w:rPr>
        <w:t xml:space="preserve"> v. United States of America</w:t>
      </w:r>
      <w:r w:rsidRPr="00E9586C">
        <w:rPr>
          <w:rFonts w:ascii="Times New Roman" w:hAnsi="Times New Roman" w:cs="Times New Roman"/>
          <w:i/>
          <w:sz w:val="24"/>
          <w:szCs w:val="24"/>
        </w:rPr>
        <w:t xml:space="preserve"> </w:t>
      </w:r>
      <w:r w:rsidRPr="00E9586C">
        <w:rPr>
          <w:rFonts w:ascii="Times New Roman" w:hAnsi="Times New Roman" w:cs="Times New Roman"/>
          <w:sz w:val="24"/>
          <w:szCs w:val="24"/>
        </w:rPr>
        <w:t xml:space="preserve">case, the </w:t>
      </w:r>
      <w:r w:rsidR="00140647">
        <w:rPr>
          <w:rFonts w:ascii="Times New Roman" w:hAnsi="Times New Roman" w:cs="Times New Roman"/>
          <w:sz w:val="24"/>
          <w:szCs w:val="24"/>
        </w:rPr>
        <w:t>International Court</w:t>
      </w:r>
      <w:r>
        <w:rPr>
          <w:rFonts w:ascii="Times New Roman" w:hAnsi="Times New Roman" w:cs="Times New Roman"/>
          <w:sz w:val="24"/>
          <w:szCs w:val="24"/>
        </w:rPr>
        <w:t xml:space="preserve"> of </w:t>
      </w:r>
      <w:r>
        <w:rPr>
          <w:rFonts w:ascii="Times New Roman" w:hAnsi="Times New Roman" w:cs="Times New Roman"/>
          <w:sz w:val="24"/>
          <w:szCs w:val="24"/>
        </w:rPr>
        <w:lastRenderedPageBreak/>
        <w:t>Justice</w:t>
      </w:r>
      <w:r w:rsidRPr="00E9586C">
        <w:rPr>
          <w:rFonts w:ascii="Times New Roman" w:hAnsi="Times New Roman" w:cs="Times New Roman"/>
          <w:sz w:val="24"/>
          <w:szCs w:val="24"/>
        </w:rPr>
        <w:t xml:space="preserve"> held that supplying funds to insurgents was “undoubtedly an act of intervention in the internal affairs of Nicaragua,” although not a use of force.</w:t>
      </w:r>
      <w:r w:rsidR="00461470">
        <w:rPr>
          <w:rStyle w:val="EndnoteReference"/>
          <w:rFonts w:ascii="Times New Roman" w:hAnsi="Times New Roman" w:cs="Times New Roman"/>
          <w:sz w:val="24"/>
          <w:szCs w:val="24"/>
        </w:rPr>
        <w:endnoteReference w:id="88"/>
      </w:r>
      <w:r w:rsidRPr="00E9586C">
        <w:rPr>
          <w:rFonts w:ascii="Times New Roman" w:hAnsi="Times New Roman" w:cs="Times New Roman"/>
          <w:sz w:val="24"/>
          <w:szCs w:val="24"/>
        </w:rPr>
        <w:t xml:space="preserve"> Mere intrusion into another </w:t>
      </w:r>
      <w:r>
        <w:rPr>
          <w:rFonts w:ascii="Times New Roman" w:hAnsi="Times New Roman" w:cs="Times New Roman"/>
          <w:sz w:val="24"/>
          <w:szCs w:val="24"/>
        </w:rPr>
        <w:t>s</w:t>
      </w:r>
      <w:r w:rsidRPr="00E9586C">
        <w:rPr>
          <w:rFonts w:ascii="Times New Roman" w:hAnsi="Times New Roman" w:cs="Times New Roman"/>
          <w:sz w:val="24"/>
          <w:szCs w:val="24"/>
        </w:rPr>
        <w:t xml:space="preserve">tate’s systems does not violate the nonintervention principle.  </w:t>
      </w:r>
    </w:p>
    <w:p w14:paraId="4124340F" w14:textId="77777777" w:rsidR="00D944BC" w:rsidRPr="00E9586C" w:rsidRDefault="00D944BC" w:rsidP="00E9586C">
      <w:pPr>
        <w:ind w:firstLine="720"/>
        <w:rPr>
          <w:rFonts w:ascii="Times New Roman" w:hAnsi="Times New Roman" w:cs="Times New Roman"/>
          <w:b/>
          <w:sz w:val="24"/>
          <w:szCs w:val="24"/>
        </w:rPr>
      </w:pPr>
      <w:r w:rsidRPr="00E9586C">
        <w:rPr>
          <w:rFonts w:ascii="Times New Roman" w:hAnsi="Times New Roman" w:cs="Times New Roman"/>
          <w:sz w:val="24"/>
          <w:szCs w:val="24"/>
        </w:rPr>
        <w:t xml:space="preserve">However, if one accepts that Stuxnet went beyond </w:t>
      </w:r>
      <w:r>
        <w:rPr>
          <w:rFonts w:ascii="Times New Roman" w:hAnsi="Times New Roman" w:cs="Times New Roman"/>
          <w:sz w:val="24"/>
          <w:szCs w:val="24"/>
        </w:rPr>
        <w:t xml:space="preserve">the </w:t>
      </w:r>
      <w:r w:rsidRPr="00E9586C">
        <w:rPr>
          <w:rFonts w:ascii="Times New Roman" w:hAnsi="Times New Roman" w:cs="Times New Roman"/>
          <w:sz w:val="24"/>
          <w:szCs w:val="24"/>
        </w:rPr>
        <w:t>mere collection of information, which it did, then one needs to look closer at what international law define</w:t>
      </w:r>
      <w:r>
        <w:rPr>
          <w:rFonts w:ascii="Times New Roman" w:hAnsi="Times New Roman" w:cs="Times New Roman"/>
          <w:sz w:val="24"/>
          <w:szCs w:val="24"/>
        </w:rPr>
        <w:t>s</w:t>
      </w:r>
      <w:r w:rsidRPr="00E9586C">
        <w:rPr>
          <w:rFonts w:ascii="Times New Roman" w:hAnsi="Times New Roman" w:cs="Times New Roman"/>
          <w:sz w:val="24"/>
          <w:szCs w:val="24"/>
        </w:rPr>
        <w:t xml:space="preserve"> as “intervention.” </w:t>
      </w:r>
      <w:r>
        <w:rPr>
          <w:rFonts w:ascii="Times New Roman" w:hAnsi="Times New Roman" w:cs="Times New Roman"/>
          <w:sz w:val="24"/>
          <w:szCs w:val="24"/>
        </w:rPr>
        <w:t>Regarding</w:t>
      </w:r>
      <w:r w:rsidRPr="00E9586C">
        <w:rPr>
          <w:rFonts w:ascii="Times New Roman" w:hAnsi="Times New Roman" w:cs="Times New Roman"/>
          <w:sz w:val="24"/>
          <w:szCs w:val="24"/>
        </w:rPr>
        <w:t xml:space="preserve"> the content of the principle, the </w:t>
      </w:r>
      <w:r w:rsidR="00140647" w:rsidRPr="008A6122">
        <w:rPr>
          <w:rFonts w:ascii="Times New Roman" w:hAnsi="Times New Roman" w:cs="Times New Roman"/>
          <w:sz w:val="24"/>
          <w:szCs w:val="24"/>
        </w:rPr>
        <w:t>c</w:t>
      </w:r>
      <w:r w:rsidRPr="0012053D">
        <w:rPr>
          <w:rFonts w:ascii="Times New Roman" w:hAnsi="Times New Roman" w:cs="Times New Roman"/>
          <w:sz w:val="24"/>
          <w:szCs w:val="24"/>
        </w:rPr>
        <w:t>ourt assessed</w:t>
      </w:r>
      <w:r w:rsidRPr="00E9586C">
        <w:rPr>
          <w:rFonts w:ascii="Times New Roman" w:hAnsi="Times New Roman" w:cs="Times New Roman"/>
          <w:sz w:val="24"/>
          <w:szCs w:val="24"/>
        </w:rPr>
        <w:t xml:space="preserve"> that the principle prohibit</w:t>
      </w:r>
      <w:r>
        <w:rPr>
          <w:rFonts w:ascii="Times New Roman" w:hAnsi="Times New Roman" w:cs="Times New Roman"/>
          <w:sz w:val="24"/>
          <w:szCs w:val="24"/>
        </w:rPr>
        <w:t>s</w:t>
      </w:r>
      <w:r w:rsidRPr="00E9586C">
        <w:rPr>
          <w:rFonts w:ascii="Times New Roman" w:hAnsi="Times New Roman" w:cs="Times New Roman"/>
          <w:sz w:val="24"/>
          <w:szCs w:val="24"/>
        </w:rPr>
        <w:t xml:space="preserve"> coercive intervention with regard to matters on which each state </w:t>
      </w:r>
      <w:r>
        <w:rPr>
          <w:rFonts w:ascii="Times New Roman" w:hAnsi="Times New Roman" w:cs="Times New Roman"/>
          <w:sz w:val="24"/>
          <w:szCs w:val="24"/>
        </w:rPr>
        <w:t>i</w:t>
      </w:r>
      <w:r w:rsidRPr="00E9586C">
        <w:rPr>
          <w:rFonts w:ascii="Times New Roman" w:hAnsi="Times New Roman" w:cs="Times New Roman"/>
          <w:sz w:val="24"/>
          <w:szCs w:val="24"/>
        </w:rPr>
        <w:t>s permitted to decide freely, including choice of political, economic, social</w:t>
      </w:r>
      <w:r>
        <w:rPr>
          <w:rFonts w:ascii="Times New Roman" w:hAnsi="Times New Roman" w:cs="Times New Roman"/>
          <w:sz w:val="24"/>
          <w:szCs w:val="24"/>
        </w:rPr>
        <w:t>,</w:t>
      </w:r>
      <w:r w:rsidRPr="00E9586C">
        <w:rPr>
          <w:rFonts w:ascii="Times New Roman" w:hAnsi="Times New Roman" w:cs="Times New Roman"/>
          <w:sz w:val="24"/>
          <w:szCs w:val="24"/>
        </w:rPr>
        <w:t xml:space="preserve"> and cultural system</w:t>
      </w:r>
      <w:r>
        <w:rPr>
          <w:rFonts w:ascii="Times New Roman" w:hAnsi="Times New Roman" w:cs="Times New Roman"/>
          <w:sz w:val="24"/>
          <w:szCs w:val="24"/>
        </w:rPr>
        <w:t>s,</w:t>
      </w:r>
      <w:r w:rsidRPr="00E9586C">
        <w:rPr>
          <w:rFonts w:ascii="Times New Roman" w:hAnsi="Times New Roman" w:cs="Times New Roman"/>
          <w:sz w:val="24"/>
          <w:szCs w:val="24"/>
        </w:rPr>
        <w:t xml:space="preserve"> and the formulation of foreign policy. The language of the Declaration on Friendly Relations and the </w:t>
      </w:r>
      <w:r>
        <w:rPr>
          <w:rFonts w:ascii="Times New Roman" w:hAnsi="Times New Roman" w:cs="Times New Roman"/>
          <w:sz w:val="24"/>
          <w:szCs w:val="24"/>
        </w:rPr>
        <w:t>c</w:t>
      </w:r>
      <w:r w:rsidRPr="00E9586C">
        <w:rPr>
          <w:rFonts w:ascii="Times New Roman" w:hAnsi="Times New Roman" w:cs="Times New Roman"/>
          <w:sz w:val="24"/>
          <w:szCs w:val="24"/>
        </w:rPr>
        <w:t xml:space="preserve">ourt’s decision is broad enough to cover interventions by means of cyber operations when </w:t>
      </w:r>
      <w:r>
        <w:rPr>
          <w:rFonts w:ascii="Times New Roman" w:hAnsi="Times New Roman" w:cs="Times New Roman"/>
          <w:sz w:val="24"/>
          <w:szCs w:val="24"/>
        </w:rPr>
        <w:t>they have a coercive purpose; f</w:t>
      </w:r>
      <w:r w:rsidRPr="00E9586C">
        <w:rPr>
          <w:rFonts w:ascii="Times New Roman" w:hAnsi="Times New Roman" w:cs="Times New Roman"/>
          <w:sz w:val="24"/>
          <w:szCs w:val="24"/>
        </w:rPr>
        <w:t>or example, when aimed at coercing a state into doing or not doing something that the state is otherwise legally entitled to do. But if the (nonforcible) intervention is a reaction against something the target state is not legally entitled to do (i.e., a breach of international law), then it could amount to a lawful countermeasure aimed at persuading the wrongdoing state to stop the breach and provide reparation</w:t>
      </w:r>
      <w:r>
        <w:rPr>
          <w:rFonts w:ascii="Times New Roman" w:hAnsi="Times New Roman" w:cs="Times New Roman"/>
          <w:sz w:val="24"/>
          <w:szCs w:val="24"/>
        </w:rPr>
        <w:t>s</w:t>
      </w:r>
      <w:r w:rsidRPr="00E9586C">
        <w:rPr>
          <w:rFonts w:ascii="Times New Roman" w:hAnsi="Times New Roman" w:cs="Times New Roman"/>
          <w:sz w:val="24"/>
          <w:szCs w:val="24"/>
        </w:rPr>
        <w:t xml:space="preserve">. From this perspective, if Iran’s nuclear program is an internationally wrongful act in the form of </w:t>
      </w:r>
      <w:r>
        <w:rPr>
          <w:rFonts w:ascii="Times New Roman" w:hAnsi="Times New Roman" w:cs="Times New Roman"/>
          <w:sz w:val="24"/>
          <w:szCs w:val="24"/>
        </w:rPr>
        <w:t xml:space="preserve">a violation of the Treaty on </w:t>
      </w:r>
      <w:r w:rsidR="00140647">
        <w:rPr>
          <w:rFonts w:ascii="Times New Roman" w:hAnsi="Times New Roman" w:cs="Times New Roman"/>
          <w:sz w:val="24"/>
          <w:szCs w:val="24"/>
        </w:rPr>
        <w:t>the Non-Proliferation</w:t>
      </w:r>
      <w:r w:rsidRPr="006939E3">
        <w:rPr>
          <w:rFonts w:ascii="Times New Roman" w:hAnsi="Times New Roman" w:cs="Times New Roman"/>
          <w:sz w:val="24"/>
          <w:szCs w:val="24"/>
        </w:rPr>
        <w:t xml:space="preserve"> of</w:t>
      </w:r>
      <w:r>
        <w:rPr>
          <w:rFonts w:ascii="Times New Roman" w:hAnsi="Times New Roman" w:cs="Times New Roman"/>
          <w:sz w:val="24"/>
          <w:szCs w:val="24"/>
        </w:rPr>
        <w:t xml:space="preserve"> Nuclear Weapons</w:t>
      </w:r>
      <w:r w:rsidRPr="00E9586C">
        <w:rPr>
          <w:rFonts w:ascii="Times New Roman" w:hAnsi="Times New Roman" w:cs="Times New Roman"/>
          <w:sz w:val="24"/>
          <w:szCs w:val="24"/>
        </w:rPr>
        <w:t xml:space="preserve"> and UNSC resolutions</w:t>
      </w:r>
      <w:r>
        <w:rPr>
          <w:rFonts w:ascii="Times New Roman" w:hAnsi="Times New Roman" w:cs="Times New Roman"/>
          <w:sz w:val="24"/>
          <w:szCs w:val="24"/>
        </w:rPr>
        <w:t>,</w:t>
      </w:r>
      <w:r w:rsidRPr="00E9586C">
        <w:rPr>
          <w:rFonts w:ascii="Times New Roman" w:hAnsi="Times New Roman" w:cs="Times New Roman"/>
          <w:sz w:val="24"/>
          <w:szCs w:val="24"/>
        </w:rPr>
        <w:t xml:space="preserve"> the state conducting the countermeasure would be acting lawfully as long as the other elements of legal countermeasures were followed (see below for the discussion of countermeasures).</w:t>
      </w:r>
    </w:p>
    <w:p w14:paraId="24EE0502"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Justifying Intervention or Use of Force for Wrongdoing: Countermeasures</w:t>
      </w:r>
    </w:p>
    <w:p w14:paraId="5A42E43C"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A state can undoubtedly protest acts it deems violation</w:t>
      </w:r>
      <w:r>
        <w:rPr>
          <w:rFonts w:ascii="Times New Roman" w:hAnsi="Times New Roman" w:cs="Times New Roman"/>
          <w:sz w:val="24"/>
          <w:szCs w:val="24"/>
        </w:rPr>
        <w:t>s</w:t>
      </w:r>
      <w:r w:rsidRPr="00E9586C">
        <w:rPr>
          <w:rFonts w:ascii="Times New Roman" w:hAnsi="Times New Roman" w:cs="Times New Roman"/>
          <w:sz w:val="24"/>
          <w:szCs w:val="24"/>
        </w:rPr>
        <w:t xml:space="preserve"> of its rights and can make representations or even resort to economic retorsions (unfriendly but legal actions) against acts it deems adverse to its interests. It can go further and conduct reprisals not involving the use of armed force to rectify injuries arising from </w:t>
      </w:r>
      <w:r>
        <w:rPr>
          <w:rFonts w:ascii="Times New Roman" w:hAnsi="Times New Roman" w:cs="Times New Roman"/>
          <w:sz w:val="24"/>
          <w:szCs w:val="24"/>
        </w:rPr>
        <w:t xml:space="preserve">the </w:t>
      </w:r>
      <w:r w:rsidRPr="00E9586C">
        <w:rPr>
          <w:rFonts w:ascii="Times New Roman" w:hAnsi="Times New Roman" w:cs="Times New Roman"/>
          <w:sz w:val="24"/>
          <w:szCs w:val="24"/>
        </w:rPr>
        <w:t xml:space="preserve">violation of its rights, if the available peaceful means of adjustment or reparation have been exhausted without results and the means of reprisal are no more serious than the injury complained of. </w:t>
      </w:r>
      <w:r>
        <w:rPr>
          <w:rFonts w:ascii="Times New Roman" w:hAnsi="Times New Roman" w:cs="Times New Roman"/>
          <w:sz w:val="24"/>
          <w:szCs w:val="24"/>
        </w:rPr>
        <w:t>U</w:t>
      </w:r>
      <w:r w:rsidRPr="00E9586C">
        <w:rPr>
          <w:rFonts w:ascii="Times New Roman" w:hAnsi="Times New Roman" w:cs="Times New Roman"/>
          <w:sz w:val="24"/>
          <w:szCs w:val="24"/>
        </w:rPr>
        <w:t xml:space="preserve">ltimately, a state can </w:t>
      </w:r>
      <w:r>
        <w:rPr>
          <w:rFonts w:ascii="Times New Roman" w:hAnsi="Times New Roman" w:cs="Times New Roman"/>
          <w:sz w:val="24"/>
          <w:szCs w:val="24"/>
        </w:rPr>
        <w:t xml:space="preserve">resort to </w:t>
      </w:r>
      <w:r w:rsidRPr="00E9586C">
        <w:rPr>
          <w:rFonts w:ascii="Times New Roman" w:hAnsi="Times New Roman" w:cs="Times New Roman"/>
          <w:sz w:val="24"/>
          <w:szCs w:val="24"/>
        </w:rPr>
        <w:t xml:space="preserve">armed force to defend its territory or armed forces against armed attack, </w:t>
      </w:r>
      <w:r>
        <w:rPr>
          <w:rFonts w:ascii="Times New Roman" w:hAnsi="Times New Roman" w:cs="Times New Roman"/>
          <w:sz w:val="24"/>
          <w:szCs w:val="24"/>
        </w:rPr>
        <w:t xml:space="preserve">and </w:t>
      </w:r>
      <w:r w:rsidRPr="00E9586C">
        <w:rPr>
          <w:rFonts w:ascii="Times New Roman" w:hAnsi="Times New Roman" w:cs="Times New Roman"/>
          <w:sz w:val="24"/>
          <w:szCs w:val="24"/>
        </w:rPr>
        <w:t xml:space="preserve">to assist others </w:t>
      </w:r>
      <w:r>
        <w:rPr>
          <w:rFonts w:ascii="Times New Roman" w:hAnsi="Times New Roman" w:cs="Times New Roman"/>
          <w:sz w:val="24"/>
          <w:szCs w:val="24"/>
        </w:rPr>
        <w:t>who</w:t>
      </w:r>
      <w:r w:rsidRPr="00E9586C">
        <w:rPr>
          <w:rFonts w:ascii="Times New Roman" w:hAnsi="Times New Roman" w:cs="Times New Roman"/>
          <w:sz w:val="24"/>
          <w:szCs w:val="24"/>
        </w:rPr>
        <w:t xml:space="preserve"> are victims of such attack.  </w:t>
      </w:r>
    </w:p>
    <w:p w14:paraId="533AA8B6"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But difficulties </w:t>
      </w:r>
      <w:r>
        <w:rPr>
          <w:rFonts w:ascii="Times New Roman" w:hAnsi="Times New Roman" w:cs="Times New Roman"/>
          <w:sz w:val="24"/>
          <w:szCs w:val="24"/>
        </w:rPr>
        <w:t>in establishing</w:t>
      </w:r>
      <w:r w:rsidRPr="00E9586C">
        <w:rPr>
          <w:rFonts w:ascii="Times New Roman" w:hAnsi="Times New Roman" w:cs="Times New Roman"/>
          <w:sz w:val="24"/>
          <w:szCs w:val="24"/>
        </w:rPr>
        <w:t xml:space="preserve"> precise definition arise, especially in cyberspace. Can a state initiate reprisals on the basis of its own judgment that it has suffered from a breach of international law? Can a state carry out countermeasures against a</w:t>
      </w:r>
      <w:r>
        <w:rPr>
          <w:rFonts w:ascii="Times New Roman" w:hAnsi="Times New Roman" w:cs="Times New Roman"/>
          <w:sz w:val="24"/>
          <w:szCs w:val="24"/>
        </w:rPr>
        <w:t>nother</w:t>
      </w:r>
      <w:r w:rsidRPr="00E9586C">
        <w:rPr>
          <w:rFonts w:ascii="Times New Roman" w:hAnsi="Times New Roman" w:cs="Times New Roman"/>
          <w:sz w:val="24"/>
          <w:szCs w:val="24"/>
        </w:rPr>
        <w:t xml:space="preserve"> state for violations of UNS</w:t>
      </w:r>
      <w:r>
        <w:rPr>
          <w:rFonts w:ascii="Times New Roman" w:hAnsi="Times New Roman" w:cs="Times New Roman"/>
          <w:sz w:val="24"/>
          <w:szCs w:val="24"/>
        </w:rPr>
        <w:t xml:space="preserve">C </w:t>
      </w:r>
      <w:r w:rsidRPr="00E9586C">
        <w:rPr>
          <w:rFonts w:ascii="Times New Roman" w:hAnsi="Times New Roman" w:cs="Times New Roman"/>
          <w:sz w:val="24"/>
          <w:szCs w:val="24"/>
        </w:rPr>
        <w:t xml:space="preserve">resolutions? How can it be determined </w:t>
      </w:r>
      <w:r>
        <w:rPr>
          <w:rFonts w:ascii="Times New Roman" w:hAnsi="Times New Roman" w:cs="Times New Roman"/>
          <w:sz w:val="24"/>
          <w:szCs w:val="24"/>
        </w:rPr>
        <w:t>if</w:t>
      </w:r>
      <w:r w:rsidRPr="00E9586C">
        <w:rPr>
          <w:rFonts w:ascii="Times New Roman" w:hAnsi="Times New Roman" w:cs="Times New Roman"/>
          <w:sz w:val="24"/>
          <w:szCs w:val="24"/>
        </w:rPr>
        <w:t xml:space="preserve"> reprisal measures are in fact designed to rectify wrongs? What determines when peaceful remedies have been exhausted? Can defensive measures be taken preventively in case of immediate threat of invasion? These questions raise issues requiring careful analysis if the broad principles of international law are to be applicable in practice.  </w:t>
      </w:r>
    </w:p>
    <w:p w14:paraId="0C6742EF"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lastRenderedPageBreak/>
        <w:t xml:space="preserve">The debate about </w:t>
      </w:r>
      <w:r>
        <w:rPr>
          <w:rFonts w:ascii="Times New Roman" w:hAnsi="Times New Roman" w:cs="Times New Roman"/>
          <w:sz w:val="24"/>
          <w:szCs w:val="24"/>
        </w:rPr>
        <w:t>actions</w:t>
      </w:r>
      <w:r w:rsidRPr="00E9586C">
        <w:rPr>
          <w:rFonts w:ascii="Times New Roman" w:hAnsi="Times New Roman" w:cs="Times New Roman"/>
          <w:sz w:val="24"/>
          <w:szCs w:val="24"/>
        </w:rPr>
        <w:t xml:space="preserve"> a state may take if </w:t>
      </w:r>
      <w:r>
        <w:rPr>
          <w:rFonts w:ascii="Times New Roman" w:hAnsi="Times New Roman" w:cs="Times New Roman"/>
          <w:sz w:val="24"/>
          <w:szCs w:val="24"/>
        </w:rPr>
        <w:t>victim of</w:t>
      </w:r>
      <w:r w:rsidRPr="00E9586C">
        <w:rPr>
          <w:rFonts w:ascii="Times New Roman" w:hAnsi="Times New Roman" w:cs="Times New Roman"/>
          <w:sz w:val="24"/>
          <w:szCs w:val="24"/>
        </w:rPr>
        <w:t xml:space="preserve"> an international wrong centers on the international legal principle of countermeasures, </w:t>
      </w:r>
      <w:r>
        <w:rPr>
          <w:rFonts w:ascii="Times New Roman" w:hAnsi="Times New Roman" w:cs="Times New Roman"/>
          <w:sz w:val="24"/>
          <w:szCs w:val="24"/>
        </w:rPr>
        <w:t xml:space="preserve">or </w:t>
      </w:r>
      <w:r w:rsidRPr="00E9586C">
        <w:rPr>
          <w:rFonts w:ascii="Times New Roman" w:hAnsi="Times New Roman" w:cs="Times New Roman"/>
          <w:sz w:val="24"/>
          <w:szCs w:val="24"/>
        </w:rPr>
        <w:t xml:space="preserve">measures a state can lawfully take in recourse for a wrong done by another state either against the acting state or </w:t>
      </w:r>
      <w:r>
        <w:rPr>
          <w:rFonts w:ascii="Times New Roman" w:hAnsi="Times New Roman" w:cs="Times New Roman"/>
          <w:sz w:val="24"/>
          <w:szCs w:val="24"/>
        </w:rPr>
        <w:t xml:space="preserve">against </w:t>
      </w:r>
      <w:r w:rsidRPr="00E9586C">
        <w:rPr>
          <w:rFonts w:ascii="Times New Roman" w:hAnsi="Times New Roman" w:cs="Times New Roman"/>
          <w:sz w:val="24"/>
          <w:szCs w:val="24"/>
        </w:rPr>
        <w:t>the international community. So, in cases where a state has conducted a wrongful act in violation of international law (i.e., a breach of an international treaty obligation</w:t>
      </w:r>
      <w:r>
        <w:rPr>
          <w:rFonts w:ascii="Times New Roman" w:hAnsi="Times New Roman" w:cs="Times New Roman"/>
          <w:sz w:val="24"/>
          <w:szCs w:val="24"/>
        </w:rPr>
        <w:t>, an</w:t>
      </w:r>
      <w:r w:rsidRPr="00E9586C">
        <w:rPr>
          <w:rFonts w:ascii="Times New Roman" w:hAnsi="Times New Roman" w:cs="Times New Roman"/>
          <w:sz w:val="24"/>
          <w:szCs w:val="24"/>
        </w:rPr>
        <w:t xml:space="preserve"> act of intervention, or a use of force)</w:t>
      </w:r>
      <w:r>
        <w:rPr>
          <w:rFonts w:ascii="Times New Roman" w:hAnsi="Times New Roman" w:cs="Times New Roman"/>
          <w:sz w:val="24"/>
          <w:szCs w:val="24"/>
        </w:rPr>
        <w:t>,</w:t>
      </w:r>
      <w:r w:rsidRPr="00E9586C">
        <w:rPr>
          <w:rFonts w:ascii="Times New Roman" w:hAnsi="Times New Roman" w:cs="Times New Roman"/>
          <w:sz w:val="24"/>
          <w:szCs w:val="24"/>
        </w:rPr>
        <w:t xml:space="preserve"> what can the victim state legally do in order to stop the wrongdoing of the perpetrator state</w:t>
      </w:r>
      <w:r>
        <w:rPr>
          <w:rFonts w:ascii="Times New Roman" w:hAnsi="Times New Roman" w:cs="Times New Roman"/>
          <w:sz w:val="24"/>
          <w:szCs w:val="24"/>
        </w:rPr>
        <w:t>?</w:t>
      </w:r>
      <w:r w:rsidRPr="00E9586C">
        <w:rPr>
          <w:rFonts w:ascii="Times New Roman" w:hAnsi="Times New Roman" w:cs="Times New Roman"/>
          <w:sz w:val="24"/>
          <w:szCs w:val="24"/>
        </w:rPr>
        <w:t xml:space="preserve"> </w:t>
      </w:r>
      <w:r>
        <w:rPr>
          <w:rFonts w:ascii="Times New Roman" w:hAnsi="Times New Roman" w:cs="Times New Roman"/>
          <w:sz w:val="24"/>
          <w:szCs w:val="24"/>
        </w:rPr>
        <w:t>If</w:t>
      </w:r>
      <w:r w:rsidRPr="00E9586C">
        <w:rPr>
          <w:rFonts w:ascii="Times New Roman" w:hAnsi="Times New Roman" w:cs="Times New Roman"/>
          <w:sz w:val="24"/>
          <w:szCs w:val="24"/>
        </w:rPr>
        <w:t xml:space="preserve"> the wrongful act does not rise to the leve</w:t>
      </w:r>
      <w:r>
        <w:rPr>
          <w:rFonts w:ascii="Times New Roman" w:hAnsi="Times New Roman" w:cs="Times New Roman"/>
          <w:sz w:val="24"/>
          <w:szCs w:val="24"/>
        </w:rPr>
        <w:t>l of an armed attack</w:t>
      </w:r>
      <w:r w:rsidRPr="00E9586C">
        <w:rPr>
          <w:rFonts w:ascii="Times New Roman" w:hAnsi="Times New Roman" w:cs="Times New Roman"/>
          <w:sz w:val="24"/>
          <w:szCs w:val="24"/>
        </w:rPr>
        <w:t xml:space="preserve">, states would not have the legal authority to use force in accordance with Article 51 of the UN Charter. </w:t>
      </w:r>
    </w:p>
    <w:p w14:paraId="707F851E"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The customary international law of countermeasures governs how states may respond to </w:t>
      </w:r>
      <w:r>
        <w:rPr>
          <w:rFonts w:ascii="Times New Roman" w:hAnsi="Times New Roman" w:cs="Times New Roman"/>
          <w:sz w:val="24"/>
          <w:szCs w:val="24"/>
        </w:rPr>
        <w:t xml:space="preserve">violations of </w:t>
      </w:r>
      <w:r w:rsidRPr="00E9586C">
        <w:rPr>
          <w:rFonts w:ascii="Times New Roman" w:hAnsi="Times New Roman" w:cs="Times New Roman"/>
          <w:sz w:val="24"/>
          <w:szCs w:val="24"/>
        </w:rPr>
        <w:t xml:space="preserve">international law that do not rise to the level of an armed attack justifying self-defense. The </w:t>
      </w:r>
      <w:r w:rsidR="00EB3A4C">
        <w:rPr>
          <w:rFonts w:ascii="Times New Roman" w:hAnsi="Times New Roman" w:cs="Times New Roman"/>
          <w:sz w:val="24"/>
          <w:szCs w:val="24"/>
        </w:rPr>
        <w:t xml:space="preserve">Draft Articles on </w:t>
      </w:r>
      <w:r w:rsidR="00EB3A4C" w:rsidRPr="008A6122">
        <w:rPr>
          <w:rFonts w:ascii="Times New Roman" w:hAnsi="Times New Roman" w:cs="Times New Roman"/>
          <w:sz w:val="24"/>
          <w:szCs w:val="24"/>
        </w:rPr>
        <w:t>Responsibility of States for Internationally Wrongful Acts</w:t>
      </w:r>
      <w:r w:rsidR="00EB3A4C" w:rsidRPr="008A6122" w:rsidDel="00EB3A4C">
        <w:rPr>
          <w:rFonts w:ascii="Times New Roman" w:hAnsi="Times New Roman" w:cs="Times New Roman"/>
          <w:i/>
          <w:sz w:val="24"/>
          <w:szCs w:val="24"/>
        </w:rPr>
        <w:t xml:space="preserve"> </w:t>
      </w:r>
      <w:r w:rsidRPr="00EB3A4C">
        <w:rPr>
          <w:rFonts w:ascii="Times New Roman" w:hAnsi="Times New Roman" w:cs="Times New Roman"/>
          <w:sz w:val="24"/>
          <w:szCs w:val="24"/>
        </w:rPr>
        <w:t>define</w:t>
      </w:r>
      <w:r w:rsidRPr="00E9586C">
        <w:rPr>
          <w:rFonts w:ascii="Times New Roman" w:hAnsi="Times New Roman" w:cs="Times New Roman"/>
          <w:sz w:val="24"/>
          <w:szCs w:val="24"/>
        </w:rPr>
        <w:t xml:space="preserve"> countermeasures as “measures that would otherwise be contrary to the international obligations of an injured State </w:t>
      </w:r>
      <w:r w:rsidR="008B66EF" w:rsidRPr="008B66EF">
        <w:rPr>
          <w:rFonts w:ascii="Times New Roman" w:hAnsi="Times New Roman" w:cs="Times New Roman"/>
          <w:i/>
          <w:sz w:val="24"/>
          <w:szCs w:val="24"/>
          <w:rPrChange w:id="179" w:author="E" w:date="2015-08-25T00:54:00Z">
            <w:rPr>
              <w:rFonts w:ascii="Times New Roman" w:hAnsi="Times New Roman" w:cs="Times New Roman"/>
              <w:sz w:val="24"/>
              <w:szCs w:val="24"/>
              <w:vertAlign w:val="superscript"/>
            </w:rPr>
          </w:rPrChange>
        </w:rPr>
        <w:t>vis-à-vis</w:t>
      </w:r>
      <w:r w:rsidRPr="00E9586C">
        <w:rPr>
          <w:rFonts w:ascii="Times New Roman" w:hAnsi="Times New Roman" w:cs="Times New Roman"/>
          <w:sz w:val="24"/>
          <w:szCs w:val="24"/>
        </w:rPr>
        <w:t xml:space="preserve"> the responsible State</w:t>
      </w:r>
      <w:del w:id="180" w:author="E" w:date="2015-08-25T00:54:00Z">
        <w:r w:rsidRPr="00E9586C" w:rsidDel="004B73DA">
          <w:rPr>
            <w:rFonts w:ascii="Times New Roman" w:hAnsi="Times New Roman" w:cs="Times New Roman"/>
            <w:sz w:val="24"/>
            <w:szCs w:val="24"/>
          </w:rPr>
          <w:delText>s</w:delText>
        </w:r>
      </w:del>
      <w:r w:rsidRPr="00E9586C">
        <w:rPr>
          <w:rFonts w:ascii="Times New Roman" w:hAnsi="Times New Roman" w:cs="Times New Roman"/>
          <w:sz w:val="24"/>
          <w:szCs w:val="24"/>
        </w:rPr>
        <w:t>, i</w:t>
      </w:r>
      <w:ins w:id="181" w:author="E" w:date="2015-08-25T00:55:00Z">
        <w:r w:rsidR="004B73DA">
          <w:rPr>
            <w:rFonts w:ascii="Times New Roman" w:hAnsi="Times New Roman" w:cs="Times New Roman"/>
            <w:sz w:val="24"/>
            <w:szCs w:val="24"/>
          </w:rPr>
          <w:t>f</w:t>
        </w:r>
      </w:ins>
      <w:del w:id="182" w:author="E" w:date="2015-08-25T00:55:00Z">
        <w:r w:rsidRPr="00E9586C" w:rsidDel="004B73DA">
          <w:rPr>
            <w:rFonts w:ascii="Times New Roman" w:hAnsi="Times New Roman" w:cs="Times New Roman"/>
            <w:sz w:val="24"/>
            <w:szCs w:val="24"/>
          </w:rPr>
          <w:delText>t</w:delText>
        </w:r>
      </w:del>
      <w:r w:rsidRPr="00E9586C">
        <w:rPr>
          <w:rFonts w:ascii="Times New Roman" w:hAnsi="Times New Roman" w:cs="Times New Roman"/>
          <w:sz w:val="24"/>
          <w:szCs w:val="24"/>
        </w:rPr>
        <w:t xml:space="preserve"> they were not taken by the former in response to an internationally wrongful act by the latter in order to procure cessation and reparation.”</w:t>
      </w:r>
      <w:r w:rsidR="00E62438">
        <w:rPr>
          <w:rStyle w:val="EndnoteReference"/>
          <w:rFonts w:ascii="Times New Roman" w:hAnsi="Times New Roman" w:cs="Times New Roman"/>
          <w:sz w:val="24"/>
          <w:szCs w:val="24"/>
        </w:rPr>
        <w:endnoteReference w:id="89"/>
      </w:r>
      <w:r w:rsidRPr="00E9586C">
        <w:rPr>
          <w:rFonts w:ascii="Times New Roman" w:hAnsi="Times New Roman" w:cs="Times New Roman"/>
          <w:sz w:val="24"/>
          <w:szCs w:val="24"/>
        </w:rPr>
        <w:t xml:space="preserve"> Countermeasures are understood to mean necessary and proportionate actions that a state takes in response to a violation of international law by an offending state. It is generally accepte</w:t>
      </w:r>
      <w:r>
        <w:rPr>
          <w:rFonts w:ascii="Times New Roman" w:hAnsi="Times New Roman" w:cs="Times New Roman"/>
          <w:sz w:val="24"/>
          <w:szCs w:val="24"/>
        </w:rPr>
        <w:t xml:space="preserve">d that </w:t>
      </w:r>
      <w:r w:rsidRPr="00E9586C">
        <w:rPr>
          <w:rFonts w:ascii="Times New Roman" w:hAnsi="Times New Roman" w:cs="Times New Roman"/>
          <w:sz w:val="24"/>
          <w:szCs w:val="24"/>
        </w:rPr>
        <w:t xml:space="preserve">for wrongdoings </w:t>
      </w:r>
      <w:r>
        <w:rPr>
          <w:rFonts w:ascii="Times New Roman" w:hAnsi="Times New Roman" w:cs="Times New Roman"/>
          <w:sz w:val="24"/>
          <w:szCs w:val="24"/>
        </w:rPr>
        <w:t>creating</w:t>
      </w:r>
      <w:r w:rsidRPr="00E9586C">
        <w:rPr>
          <w:rFonts w:ascii="Times New Roman" w:hAnsi="Times New Roman" w:cs="Times New Roman"/>
          <w:sz w:val="24"/>
          <w:szCs w:val="24"/>
        </w:rPr>
        <w:t xml:space="preserve"> obligations owed to a group of states</w:t>
      </w:r>
      <w:r>
        <w:rPr>
          <w:rFonts w:ascii="Times New Roman" w:hAnsi="Times New Roman" w:cs="Times New Roman"/>
          <w:sz w:val="24"/>
          <w:szCs w:val="24"/>
        </w:rPr>
        <w:t>,</w:t>
      </w:r>
      <w:r w:rsidRPr="00E9586C">
        <w:rPr>
          <w:rFonts w:ascii="Times New Roman" w:hAnsi="Times New Roman" w:cs="Times New Roman"/>
          <w:sz w:val="24"/>
          <w:szCs w:val="24"/>
        </w:rPr>
        <w:t xml:space="preserve"> one state c</w:t>
      </w:r>
      <w:r>
        <w:rPr>
          <w:rFonts w:ascii="Times New Roman" w:hAnsi="Times New Roman" w:cs="Times New Roman"/>
          <w:sz w:val="24"/>
          <w:szCs w:val="24"/>
        </w:rPr>
        <w:t>an</w:t>
      </w:r>
      <w:r w:rsidRPr="00E9586C">
        <w:rPr>
          <w:rFonts w:ascii="Times New Roman" w:hAnsi="Times New Roman" w:cs="Times New Roman"/>
          <w:sz w:val="24"/>
          <w:szCs w:val="24"/>
        </w:rPr>
        <w:t xml:space="preserve"> use countermeasures on behalf of other states whose rights were </w:t>
      </w:r>
      <w:r>
        <w:rPr>
          <w:rFonts w:ascii="Times New Roman" w:hAnsi="Times New Roman" w:cs="Times New Roman"/>
          <w:sz w:val="24"/>
          <w:szCs w:val="24"/>
        </w:rPr>
        <w:t xml:space="preserve">also </w:t>
      </w:r>
      <w:r w:rsidRPr="00E9586C">
        <w:rPr>
          <w:rFonts w:ascii="Times New Roman" w:hAnsi="Times New Roman" w:cs="Times New Roman"/>
          <w:sz w:val="24"/>
          <w:szCs w:val="24"/>
        </w:rPr>
        <w:t>violated by the offending state. While international law has not provided a list of acceptable countermeasures, and state practice is not fully in accord, it has begun to provide an outline of the parameters of acceptable behavior in carrying out countermeasures</w:t>
      </w:r>
      <w:r>
        <w:rPr>
          <w:rFonts w:ascii="Times New Roman" w:hAnsi="Times New Roman" w:cs="Times New Roman"/>
          <w:sz w:val="24"/>
          <w:szCs w:val="24"/>
        </w:rPr>
        <w:t>:</w:t>
      </w:r>
      <w:del w:id="201" w:author="E" w:date="2015-08-24T22:03:00Z">
        <w:r w:rsidRPr="00E9586C" w:rsidDel="00367AE8">
          <w:rPr>
            <w:rFonts w:ascii="Times New Roman" w:hAnsi="Times New Roman" w:cs="Times New Roman"/>
            <w:sz w:val="24"/>
            <w:szCs w:val="24"/>
          </w:rPr>
          <w:delText xml:space="preserve">  </w:delText>
        </w:r>
      </w:del>
    </w:p>
    <w:p w14:paraId="6722B5E0" w14:textId="77777777" w:rsidR="00D944BC" w:rsidRPr="00EB3A4C" w:rsidRDefault="00D944BC" w:rsidP="00875D8C">
      <w:pPr>
        <w:pStyle w:val="ListParagraph"/>
        <w:numPr>
          <w:ilvl w:val="0"/>
          <w:numId w:val="7"/>
        </w:numPr>
        <w:rPr>
          <w:rFonts w:ascii="Times New Roman" w:hAnsi="Times New Roman" w:cs="Times New Roman"/>
          <w:sz w:val="24"/>
          <w:szCs w:val="24"/>
        </w:rPr>
      </w:pPr>
      <w:r w:rsidRPr="00875D8C">
        <w:rPr>
          <w:rFonts w:ascii="Times New Roman" w:hAnsi="Times New Roman" w:cs="Times New Roman"/>
          <w:sz w:val="24"/>
          <w:szCs w:val="24"/>
        </w:rPr>
        <w:t xml:space="preserve">First, countermeasures must be used in order to induce the offending state to comply with international </w:t>
      </w:r>
      <w:r w:rsidRPr="00EB3A4C">
        <w:rPr>
          <w:rFonts w:ascii="Times New Roman" w:hAnsi="Times New Roman" w:cs="Times New Roman"/>
          <w:sz w:val="24"/>
          <w:szCs w:val="24"/>
        </w:rPr>
        <w:t>law</w:t>
      </w:r>
      <w:r w:rsidR="00140647" w:rsidRPr="008A6122">
        <w:rPr>
          <w:rFonts w:ascii="Times New Roman" w:hAnsi="Times New Roman" w:cs="Times New Roman"/>
          <w:sz w:val="24"/>
          <w:szCs w:val="24"/>
        </w:rPr>
        <w:t>.</w:t>
      </w:r>
      <w:del w:id="202" w:author="E" w:date="2015-08-24T22:03:00Z">
        <w:r w:rsidRPr="00EB3A4C" w:rsidDel="00367AE8">
          <w:rPr>
            <w:rFonts w:ascii="Times New Roman" w:hAnsi="Times New Roman" w:cs="Times New Roman"/>
            <w:sz w:val="24"/>
            <w:szCs w:val="24"/>
          </w:rPr>
          <w:delText xml:space="preserve">  </w:delText>
        </w:r>
      </w:del>
    </w:p>
    <w:p w14:paraId="39A83475" w14:textId="77777777" w:rsidR="00D944BC" w:rsidRPr="00EB3A4C" w:rsidRDefault="00D944BC" w:rsidP="00875D8C">
      <w:pPr>
        <w:pStyle w:val="ListParagraph"/>
        <w:numPr>
          <w:ilvl w:val="0"/>
          <w:numId w:val="7"/>
        </w:numPr>
        <w:rPr>
          <w:rFonts w:ascii="Times New Roman" w:hAnsi="Times New Roman" w:cs="Times New Roman"/>
          <w:sz w:val="24"/>
          <w:szCs w:val="24"/>
        </w:rPr>
      </w:pPr>
      <w:r w:rsidRPr="00E63541">
        <w:rPr>
          <w:rFonts w:ascii="Times New Roman" w:hAnsi="Times New Roman" w:cs="Times New Roman"/>
          <w:sz w:val="24"/>
          <w:szCs w:val="24"/>
        </w:rPr>
        <w:t>Second, the state conduc</w:t>
      </w:r>
      <w:r w:rsidRPr="00E81AD0">
        <w:rPr>
          <w:rFonts w:ascii="Times New Roman" w:hAnsi="Times New Roman" w:cs="Times New Roman"/>
          <w:sz w:val="24"/>
          <w:szCs w:val="24"/>
        </w:rPr>
        <w:t xml:space="preserve">ting the countermeasure must show that either it has been injured or it </w:t>
      </w:r>
      <w:r w:rsidRPr="00EB3A4C">
        <w:rPr>
          <w:rFonts w:ascii="Times New Roman" w:hAnsi="Times New Roman" w:cs="Times New Roman"/>
          <w:sz w:val="24"/>
          <w:szCs w:val="24"/>
        </w:rPr>
        <w:t>is acting on behalf of the international community that has suffered an injury because of the violator’s actions</w:t>
      </w:r>
      <w:r w:rsidR="00140647" w:rsidRPr="008A6122">
        <w:rPr>
          <w:rFonts w:ascii="Times New Roman" w:hAnsi="Times New Roman" w:cs="Times New Roman"/>
          <w:sz w:val="24"/>
          <w:szCs w:val="24"/>
        </w:rPr>
        <w:t>.</w:t>
      </w:r>
    </w:p>
    <w:p w14:paraId="04F13D6E" w14:textId="77777777" w:rsidR="00D944BC" w:rsidRPr="00EB3A4C" w:rsidRDefault="00D944BC" w:rsidP="00875D8C">
      <w:pPr>
        <w:pStyle w:val="ListParagraph"/>
        <w:numPr>
          <w:ilvl w:val="0"/>
          <w:numId w:val="7"/>
        </w:numPr>
        <w:rPr>
          <w:rFonts w:ascii="Times New Roman" w:hAnsi="Times New Roman" w:cs="Times New Roman"/>
          <w:sz w:val="24"/>
          <w:szCs w:val="24"/>
        </w:rPr>
      </w:pPr>
      <w:r w:rsidRPr="00EB3A4C">
        <w:rPr>
          <w:rFonts w:ascii="Times New Roman" w:hAnsi="Times New Roman" w:cs="Times New Roman"/>
          <w:sz w:val="24"/>
          <w:szCs w:val="24"/>
        </w:rPr>
        <w:t>Third, before using countermeasures, the state must call upon the offending state to comply with internat</w:t>
      </w:r>
      <w:r w:rsidRPr="00E63541">
        <w:rPr>
          <w:rFonts w:ascii="Times New Roman" w:hAnsi="Times New Roman" w:cs="Times New Roman"/>
          <w:sz w:val="24"/>
          <w:szCs w:val="24"/>
        </w:rPr>
        <w:t>ional law</w:t>
      </w:r>
      <w:r w:rsidRPr="00EB3A4C">
        <w:rPr>
          <w:rFonts w:ascii="Times New Roman" w:hAnsi="Times New Roman" w:cs="Times New Roman"/>
          <w:sz w:val="24"/>
          <w:szCs w:val="24"/>
        </w:rPr>
        <w:t>, except when urgency is required in order to stop the injury from taking place</w:t>
      </w:r>
      <w:r w:rsidR="00140647" w:rsidRPr="008A6122">
        <w:rPr>
          <w:rFonts w:ascii="Times New Roman" w:hAnsi="Times New Roman" w:cs="Times New Roman"/>
          <w:sz w:val="24"/>
          <w:szCs w:val="24"/>
        </w:rPr>
        <w:t>.</w:t>
      </w:r>
      <w:del w:id="203" w:author="E" w:date="2015-08-24T22:03:00Z">
        <w:r w:rsidRPr="00EB3A4C" w:rsidDel="00367AE8">
          <w:rPr>
            <w:rFonts w:ascii="Times New Roman" w:hAnsi="Times New Roman" w:cs="Times New Roman"/>
            <w:sz w:val="24"/>
            <w:szCs w:val="24"/>
          </w:rPr>
          <w:delText xml:space="preserve">  </w:delText>
        </w:r>
      </w:del>
    </w:p>
    <w:p w14:paraId="35CE5F08" w14:textId="77777777" w:rsidR="00D944BC" w:rsidRPr="00EB3A4C" w:rsidRDefault="00D944BC" w:rsidP="00875D8C">
      <w:pPr>
        <w:pStyle w:val="ListParagraph"/>
        <w:numPr>
          <w:ilvl w:val="0"/>
          <w:numId w:val="7"/>
        </w:numPr>
        <w:rPr>
          <w:rFonts w:ascii="Times New Roman" w:hAnsi="Times New Roman" w:cs="Times New Roman"/>
          <w:sz w:val="24"/>
          <w:szCs w:val="24"/>
        </w:rPr>
      </w:pPr>
      <w:r w:rsidRPr="00E63541">
        <w:rPr>
          <w:rFonts w:ascii="Times New Roman" w:hAnsi="Times New Roman" w:cs="Times New Roman"/>
          <w:sz w:val="24"/>
          <w:szCs w:val="24"/>
        </w:rPr>
        <w:t xml:space="preserve">Fourth, the use of countermeasures </w:t>
      </w:r>
      <w:r w:rsidRPr="00EB3A4C">
        <w:rPr>
          <w:rFonts w:ascii="Times New Roman" w:hAnsi="Times New Roman" w:cs="Times New Roman"/>
          <w:sz w:val="24"/>
          <w:szCs w:val="24"/>
        </w:rPr>
        <w:t>must stop once the offending state complies with its obligations</w:t>
      </w:r>
      <w:r w:rsidR="00140647" w:rsidRPr="008A6122">
        <w:rPr>
          <w:rFonts w:ascii="Times New Roman" w:hAnsi="Times New Roman" w:cs="Times New Roman"/>
          <w:sz w:val="24"/>
          <w:szCs w:val="24"/>
        </w:rPr>
        <w:t>.</w:t>
      </w:r>
      <w:del w:id="204" w:author="E" w:date="2015-08-24T22:03:00Z">
        <w:r w:rsidRPr="00EB3A4C" w:rsidDel="00367AE8">
          <w:rPr>
            <w:rFonts w:ascii="Times New Roman" w:hAnsi="Times New Roman" w:cs="Times New Roman"/>
            <w:sz w:val="24"/>
            <w:szCs w:val="24"/>
          </w:rPr>
          <w:delText xml:space="preserve">  </w:delText>
        </w:r>
      </w:del>
    </w:p>
    <w:p w14:paraId="492086FA" w14:textId="77777777" w:rsidR="008A642A" w:rsidRPr="008A6122" w:rsidDel="008A642A" w:rsidRDefault="00D944BC" w:rsidP="00EB3A4C">
      <w:pPr>
        <w:pStyle w:val="ListParagraph"/>
        <w:numPr>
          <w:ilvl w:val="0"/>
          <w:numId w:val="7"/>
        </w:numPr>
        <w:rPr>
          <w:rFonts w:ascii="Times New Roman" w:hAnsi="Times New Roman" w:cs="Times New Roman"/>
          <w:sz w:val="24"/>
          <w:szCs w:val="24"/>
        </w:rPr>
      </w:pPr>
      <w:r w:rsidRPr="00E63541">
        <w:rPr>
          <w:rFonts w:ascii="Times New Roman" w:hAnsi="Times New Roman" w:cs="Times New Roman"/>
          <w:sz w:val="24"/>
          <w:szCs w:val="24"/>
        </w:rPr>
        <w:t>And lastly,</w:t>
      </w:r>
      <w:r w:rsidRPr="00EB3A4C">
        <w:rPr>
          <w:rFonts w:ascii="Times New Roman" w:hAnsi="Times New Roman" w:cs="Times New Roman"/>
          <w:sz w:val="24"/>
          <w:szCs w:val="24"/>
        </w:rPr>
        <w:t xml:space="preserve"> all countermeasures must be proportionate to the international wrong or injury suffered and targeted to the violator and not others</w:t>
      </w:r>
      <w:r w:rsidR="00140647" w:rsidRPr="00EB3A4C">
        <w:rPr>
          <w:rFonts w:ascii="Times New Roman" w:hAnsi="Times New Roman" w:cs="Times New Roman"/>
          <w:sz w:val="24"/>
          <w:szCs w:val="24"/>
        </w:rPr>
        <w:t>.</w:t>
      </w:r>
    </w:p>
    <w:p w14:paraId="7FE71330" w14:textId="77777777" w:rsidR="00816B1C" w:rsidRPr="008A6122" w:rsidRDefault="00816B1C" w:rsidP="008A6122">
      <w:pPr>
        <w:spacing w:after="0"/>
        <w:rPr>
          <w:rFonts w:ascii="Times New Roman" w:hAnsi="Times New Roman" w:cs="Times New Roman"/>
          <w:sz w:val="24"/>
          <w:szCs w:val="24"/>
        </w:rPr>
      </w:pPr>
    </w:p>
    <w:p w14:paraId="5ED807A1"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There is dispute, however, over whether or not forcible countermeasures are allowed that would otherwise violate the Article 2(4) prohibition in the UN Charter. In a dissenting opinion by Judge Simma in </w:t>
      </w:r>
      <w:r w:rsidRPr="00CD24D4">
        <w:rPr>
          <w:rFonts w:ascii="Times New Roman" w:hAnsi="Times New Roman" w:cs="Times New Roman"/>
          <w:sz w:val="24"/>
          <w:szCs w:val="24"/>
        </w:rPr>
        <w:t xml:space="preserve">the </w:t>
      </w:r>
      <w:r w:rsidRPr="00344FBB">
        <w:rPr>
          <w:rFonts w:ascii="Times New Roman" w:hAnsi="Times New Roman" w:cs="Times New Roman"/>
          <w:i/>
          <w:sz w:val="24"/>
          <w:szCs w:val="24"/>
        </w:rPr>
        <w:t>Oil Platforms</w:t>
      </w:r>
      <w:r w:rsidRPr="00E9586C">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i/>
          <w:sz w:val="24"/>
          <w:szCs w:val="24"/>
        </w:rPr>
        <w:t>Islamic Republic of Iran v. United States of America</w:t>
      </w:r>
      <w:r>
        <w:rPr>
          <w:rFonts w:ascii="Times New Roman" w:hAnsi="Times New Roman" w:cs="Times New Roman"/>
          <w:sz w:val="24"/>
          <w:szCs w:val="24"/>
        </w:rPr>
        <w:t>) case</w:t>
      </w:r>
      <w:r w:rsidRPr="00E9586C">
        <w:rPr>
          <w:rFonts w:ascii="Times New Roman" w:hAnsi="Times New Roman" w:cs="Times New Roman"/>
          <w:sz w:val="24"/>
          <w:szCs w:val="24"/>
        </w:rPr>
        <w:t>, he argued that proportionate countermeasures could involve a limited degree of military force in response to circumstances below the Article 51 threshold of “armed attack.”</w:t>
      </w:r>
      <w:r w:rsidR="00E62438">
        <w:rPr>
          <w:rStyle w:val="EndnoteReference"/>
          <w:rFonts w:ascii="Times New Roman" w:hAnsi="Times New Roman" w:cs="Times New Roman"/>
          <w:sz w:val="24"/>
          <w:szCs w:val="24"/>
        </w:rPr>
        <w:endnoteReference w:id="90"/>
      </w:r>
      <w:r w:rsidRPr="00E9586C">
        <w:rPr>
          <w:rFonts w:ascii="Times New Roman" w:hAnsi="Times New Roman" w:cs="Times New Roman"/>
          <w:sz w:val="24"/>
          <w:szCs w:val="24"/>
        </w:rPr>
        <w:t xml:space="preserve"> In short, as long as </w:t>
      </w:r>
      <w:r w:rsidRPr="00E9586C">
        <w:rPr>
          <w:rFonts w:ascii="Times New Roman" w:hAnsi="Times New Roman" w:cs="Times New Roman"/>
          <w:sz w:val="24"/>
          <w:szCs w:val="24"/>
        </w:rPr>
        <w:lastRenderedPageBreak/>
        <w:t xml:space="preserve">the countermeasure did not rise to the level of an armed attack and </w:t>
      </w:r>
      <w:r>
        <w:rPr>
          <w:rFonts w:ascii="Times New Roman" w:hAnsi="Times New Roman" w:cs="Times New Roman"/>
          <w:sz w:val="24"/>
          <w:szCs w:val="24"/>
        </w:rPr>
        <w:t>was</w:t>
      </w:r>
      <w:r w:rsidRPr="00E9586C">
        <w:rPr>
          <w:rFonts w:ascii="Times New Roman" w:hAnsi="Times New Roman" w:cs="Times New Roman"/>
          <w:sz w:val="24"/>
          <w:szCs w:val="24"/>
        </w:rPr>
        <w:t xml:space="preserve"> only a use of force</w:t>
      </w:r>
      <w:r>
        <w:rPr>
          <w:rFonts w:ascii="Times New Roman" w:hAnsi="Times New Roman" w:cs="Times New Roman"/>
          <w:sz w:val="24"/>
          <w:szCs w:val="24"/>
        </w:rPr>
        <w:t xml:space="preserve">, </w:t>
      </w:r>
      <w:r w:rsidRPr="00E9586C">
        <w:rPr>
          <w:rFonts w:ascii="Times New Roman" w:hAnsi="Times New Roman" w:cs="Times New Roman"/>
          <w:sz w:val="24"/>
          <w:szCs w:val="24"/>
        </w:rPr>
        <w:t xml:space="preserve">then the countermeasure could entail a certain limited level of force. Therefore, in the case of Stuxnet, one could argue that the state’s action in launching Stuxnet against the illegal uranium enrichment facility in Iran was a lawful, forcible countermeasure.  </w:t>
      </w:r>
    </w:p>
    <w:p w14:paraId="20A99A9C"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Peacetime Espionage/Stuxnet: An Act of Aggression or Use of Force?</w:t>
      </w:r>
    </w:p>
    <w:p w14:paraId="259D1476"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State practice, itself a major source of customary international law,</w:t>
      </w:r>
      <w:r w:rsidRPr="00E9586C">
        <w:rPr>
          <w:rStyle w:val="EndnoteReference"/>
          <w:rFonts w:ascii="Times New Roman" w:hAnsi="Times New Roman" w:cs="Times New Roman"/>
          <w:sz w:val="24"/>
          <w:szCs w:val="24"/>
        </w:rPr>
        <w:t xml:space="preserve"> </w:t>
      </w:r>
      <w:r w:rsidRPr="00E9586C">
        <w:rPr>
          <w:rFonts w:ascii="Times New Roman" w:hAnsi="Times New Roman" w:cs="Times New Roman"/>
          <w:sz w:val="24"/>
          <w:szCs w:val="24"/>
        </w:rPr>
        <w:t>seems to permit much of what would go into electronic surveillance through the Internet. Historically, all states have conducted espionage against adversaries and allies alike. Such intelligence collection activities typically take the form of sending intelligence officers undercover into another state</w:t>
      </w:r>
      <w:r>
        <w:rPr>
          <w:rFonts w:ascii="Times New Roman" w:hAnsi="Times New Roman" w:cs="Times New Roman"/>
          <w:sz w:val="24"/>
          <w:szCs w:val="24"/>
        </w:rPr>
        <w:t>’s territory without that state’s</w:t>
      </w:r>
      <w:r w:rsidRPr="00E9586C">
        <w:rPr>
          <w:rFonts w:ascii="Times New Roman" w:hAnsi="Times New Roman" w:cs="Times New Roman"/>
          <w:sz w:val="24"/>
          <w:szCs w:val="24"/>
        </w:rPr>
        <w:t xml:space="preserve"> authorization in order to collect intelligence information and recruit foreign assets. Similarly, the practice of intercepting foreign telecommunications is well</w:t>
      </w:r>
      <w:r>
        <w:rPr>
          <w:rFonts w:ascii="Times New Roman" w:hAnsi="Times New Roman" w:cs="Times New Roman"/>
          <w:sz w:val="24"/>
          <w:szCs w:val="24"/>
        </w:rPr>
        <w:t>-</w:t>
      </w:r>
      <w:r w:rsidRPr="00E9586C">
        <w:rPr>
          <w:rFonts w:ascii="Times New Roman" w:hAnsi="Times New Roman" w:cs="Times New Roman"/>
          <w:sz w:val="24"/>
          <w:szCs w:val="24"/>
        </w:rPr>
        <w:t>established in international practice. In the UK, for example, the interception of “international telegrams” by government agencies has been authorized ever since Section 4 of the Official Secrets Act of 1920 empowered the Secretary of State to issue warrants for this purpose whe</w:t>
      </w:r>
      <w:r>
        <w:rPr>
          <w:rFonts w:ascii="Times New Roman" w:hAnsi="Times New Roman" w:cs="Times New Roman"/>
          <w:sz w:val="24"/>
          <w:szCs w:val="24"/>
        </w:rPr>
        <w:t>n</w:t>
      </w:r>
      <w:r w:rsidRPr="00E9586C">
        <w:rPr>
          <w:rFonts w:ascii="Times New Roman" w:hAnsi="Times New Roman" w:cs="Times New Roman"/>
          <w:sz w:val="24"/>
          <w:szCs w:val="24"/>
        </w:rPr>
        <w:t xml:space="preserve"> h</w:t>
      </w:r>
      <w:r>
        <w:rPr>
          <w:rFonts w:ascii="Times New Roman" w:hAnsi="Times New Roman" w:cs="Times New Roman"/>
          <w:sz w:val="24"/>
          <w:szCs w:val="24"/>
        </w:rPr>
        <w:t>e</w:t>
      </w:r>
      <w:r w:rsidRPr="00E9586C">
        <w:rPr>
          <w:rFonts w:ascii="Times New Roman" w:hAnsi="Times New Roman" w:cs="Times New Roman"/>
          <w:sz w:val="24"/>
          <w:szCs w:val="24"/>
        </w:rPr>
        <w:t xml:space="preserve"> considered it “expedient in the public interest.”</w:t>
      </w:r>
      <w:r w:rsidR="00E62438">
        <w:rPr>
          <w:rStyle w:val="EndnoteReference"/>
          <w:rFonts w:ascii="Times New Roman" w:hAnsi="Times New Roman" w:cs="Times New Roman"/>
          <w:sz w:val="24"/>
          <w:szCs w:val="24"/>
        </w:rPr>
        <w:endnoteReference w:id="91"/>
      </w:r>
      <w:r w:rsidRPr="00E9586C">
        <w:rPr>
          <w:rFonts w:ascii="Times New Roman" w:hAnsi="Times New Roman" w:cs="Times New Roman"/>
          <w:sz w:val="24"/>
          <w:szCs w:val="24"/>
        </w:rPr>
        <w:t xml:space="preserve"> In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the National Security Act of 1945 authorized the Director of Central Intelligence to collect and analyze foreign intelligence information. Espionage, although universally criminal under domestic laws, does not</w:t>
      </w:r>
      <w:r>
        <w:rPr>
          <w:rFonts w:ascii="Times New Roman" w:hAnsi="Times New Roman" w:cs="Times New Roman"/>
          <w:sz w:val="24"/>
          <w:szCs w:val="24"/>
        </w:rPr>
        <w:t xml:space="preserve"> </w:t>
      </w:r>
      <w:r w:rsidRPr="00E9586C">
        <w:rPr>
          <w:rFonts w:ascii="Times New Roman" w:hAnsi="Times New Roman" w:cs="Times New Roman"/>
          <w:sz w:val="24"/>
          <w:szCs w:val="24"/>
        </w:rPr>
        <w:t xml:space="preserve">by itself violate international law. Additionally, orbital remote sensing, which may include bombardment of a country’s territory with radar or other forms of electromagnetic radiation, is permissible during </w:t>
      </w:r>
      <w:r>
        <w:rPr>
          <w:rFonts w:ascii="Times New Roman" w:hAnsi="Times New Roman" w:cs="Times New Roman"/>
          <w:sz w:val="24"/>
          <w:szCs w:val="24"/>
        </w:rPr>
        <w:t xml:space="preserve">times of </w:t>
      </w:r>
      <w:r w:rsidRPr="00E9586C">
        <w:rPr>
          <w:rFonts w:ascii="Times New Roman" w:hAnsi="Times New Roman" w:cs="Times New Roman"/>
          <w:sz w:val="24"/>
          <w:szCs w:val="24"/>
        </w:rPr>
        <w:t>war or peace.</w:t>
      </w:r>
    </w:p>
    <w:p w14:paraId="1626B8C7"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It was the </w:t>
      </w:r>
      <w:r>
        <w:rPr>
          <w:rFonts w:ascii="Times New Roman" w:hAnsi="Times New Roman" w:cs="Times New Roman"/>
          <w:sz w:val="24"/>
          <w:szCs w:val="24"/>
        </w:rPr>
        <w:t>US</w:t>
      </w:r>
      <w:r w:rsidRPr="00E9586C">
        <w:rPr>
          <w:rFonts w:ascii="Times New Roman" w:hAnsi="Times New Roman" w:cs="Times New Roman"/>
          <w:sz w:val="24"/>
          <w:szCs w:val="24"/>
        </w:rPr>
        <w:t xml:space="preserve"> sponsorship of the U-2 overflights of Soviet territory to obtain aerial photographs of military targets that led to a resurgence of interest in and concern about the international legal implications of espionage. In that case,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broke the old rules of the game by explicitly defending its recourse to espionage before the UNSC. On </w:t>
      </w:r>
      <w:r w:rsidRPr="00104AEC">
        <w:rPr>
          <w:rFonts w:ascii="Times New Roman" w:hAnsi="Times New Roman" w:cs="Times New Roman"/>
          <w:sz w:val="24"/>
          <w:szCs w:val="24"/>
        </w:rPr>
        <w:t>May 1</w:t>
      </w:r>
      <w:r w:rsidRPr="00E9586C">
        <w:rPr>
          <w:rFonts w:ascii="Times New Roman" w:hAnsi="Times New Roman" w:cs="Times New Roman"/>
          <w:sz w:val="24"/>
          <w:szCs w:val="24"/>
        </w:rPr>
        <w:t>, 1960, the US U-2 plane piloted by Francis G. Powers came down within Soviet territory. For the first time, a state acknowledged the fact that it was conducting intelligence operations within another state’s sovereign airspace. The Soviet Union requested the UNSC consider</w:t>
      </w:r>
      <w:r>
        <w:rPr>
          <w:rFonts w:ascii="Times New Roman" w:hAnsi="Times New Roman" w:cs="Times New Roman"/>
          <w:sz w:val="24"/>
          <w:szCs w:val="24"/>
        </w:rPr>
        <w:t xml:space="preserve"> this</w:t>
      </w:r>
      <w:r w:rsidRPr="00E9586C">
        <w:rPr>
          <w:rFonts w:ascii="Times New Roman" w:hAnsi="Times New Roman" w:cs="Times New Roman"/>
          <w:sz w:val="24"/>
          <w:szCs w:val="24"/>
        </w:rPr>
        <w:t xml:space="preserve"> “Aggressive action by the Air Force of the United States of America against the Soviet Union.”</w:t>
      </w:r>
      <w:r w:rsidRPr="00E9586C">
        <w:rPr>
          <w:rStyle w:val="EndnoteReference"/>
          <w:rFonts w:ascii="Times New Roman" w:hAnsi="Times New Roman" w:cs="Times New Roman"/>
          <w:sz w:val="24"/>
          <w:szCs w:val="24"/>
        </w:rPr>
        <w:endnoteReference w:id="92"/>
      </w:r>
      <w:r w:rsidRPr="00E9586C">
        <w:rPr>
          <w:rFonts w:ascii="Times New Roman" w:hAnsi="Times New Roman" w:cs="Times New Roman"/>
          <w:sz w:val="24"/>
          <w:szCs w:val="24"/>
        </w:rPr>
        <w:t xml:space="preserve"> The Soviet Foreign Minister Andrei Gromyko argued that since one plane can carry an atomic weapon, such an act justifies military retaliation.  </w:t>
      </w:r>
    </w:p>
    <w:p w14:paraId="668B6FD3"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The US Ambassador Henry Cabot Lodge denied that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had committed any aggressive action against the Soviet Union. Ultimately, the UNSC acknowledged that the US flights into Soviet territory did violate Soviet sovereign territory. However, all member states of the Security Council, except the Polish and Soviet representatives, refused to agree that the US U-2 flight constituted “aggression.” In rejecting the Soviet resolution, the UNSC passed a resolution encouraging all states to “refrain from uses of or threats of force and to respect each other’s sovereignty, territorial integrity and political independence.”</w:t>
      </w:r>
      <w:r w:rsidRPr="00E9586C">
        <w:rPr>
          <w:rStyle w:val="EndnoteReference"/>
          <w:rFonts w:ascii="Times New Roman" w:hAnsi="Times New Roman" w:cs="Times New Roman"/>
          <w:sz w:val="24"/>
          <w:szCs w:val="24"/>
        </w:rPr>
        <w:endnoteReference w:id="93"/>
      </w:r>
      <w:r w:rsidRPr="00E9586C">
        <w:rPr>
          <w:rFonts w:ascii="Times New Roman" w:hAnsi="Times New Roman" w:cs="Times New Roman"/>
          <w:sz w:val="24"/>
          <w:szCs w:val="24"/>
        </w:rPr>
        <w:t xml:space="preserve"> The resolution affirmed the UN Charter principles codified in Article 2(4) of the Charter.</w:t>
      </w:r>
    </w:p>
    <w:p w14:paraId="0E4DE113"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lastRenderedPageBreak/>
        <w:t>At the time,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argued its actions were lawful based on the </w:t>
      </w:r>
      <w:r>
        <w:rPr>
          <w:rFonts w:ascii="Times New Roman" w:hAnsi="Times New Roman" w:cs="Times New Roman"/>
          <w:sz w:val="24"/>
          <w:szCs w:val="24"/>
        </w:rPr>
        <w:t xml:space="preserve">Soviet Union’s </w:t>
      </w:r>
      <w:r w:rsidRPr="00E9586C">
        <w:rPr>
          <w:rFonts w:ascii="Times New Roman" w:hAnsi="Times New Roman" w:cs="Times New Roman"/>
          <w:sz w:val="24"/>
          <w:szCs w:val="24"/>
        </w:rPr>
        <w:t>extensive use of espionage</w:t>
      </w:r>
      <w:r>
        <w:rPr>
          <w:rFonts w:ascii="Times New Roman" w:hAnsi="Times New Roman" w:cs="Times New Roman"/>
          <w:sz w:val="24"/>
          <w:szCs w:val="24"/>
        </w:rPr>
        <w:t xml:space="preserve"> </w:t>
      </w:r>
      <w:r w:rsidRPr="00E9586C">
        <w:rPr>
          <w:rFonts w:ascii="Times New Roman" w:hAnsi="Times New Roman" w:cs="Times New Roman"/>
          <w:sz w:val="24"/>
          <w:szCs w:val="24"/>
        </w:rPr>
        <w:t>by sea, on land</w:t>
      </w:r>
      <w:r>
        <w:rPr>
          <w:rFonts w:ascii="Times New Roman" w:hAnsi="Times New Roman" w:cs="Times New Roman"/>
          <w:sz w:val="24"/>
          <w:szCs w:val="24"/>
        </w:rPr>
        <w:t>,</w:t>
      </w:r>
      <w:r w:rsidRPr="00E9586C">
        <w:rPr>
          <w:rFonts w:ascii="Times New Roman" w:hAnsi="Times New Roman" w:cs="Times New Roman"/>
          <w:sz w:val="24"/>
          <w:szCs w:val="24"/>
        </w:rPr>
        <w:t xml:space="preserve"> and by hiring </w:t>
      </w:r>
      <w:r>
        <w:rPr>
          <w:rFonts w:ascii="Times New Roman" w:hAnsi="Times New Roman" w:cs="Times New Roman"/>
          <w:sz w:val="24"/>
          <w:szCs w:val="24"/>
        </w:rPr>
        <w:t>US</w:t>
      </w:r>
      <w:r w:rsidRPr="00E9586C">
        <w:rPr>
          <w:rFonts w:ascii="Times New Roman" w:hAnsi="Times New Roman" w:cs="Times New Roman"/>
          <w:sz w:val="24"/>
          <w:szCs w:val="24"/>
        </w:rPr>
        <w:t xml:space="preserve"> aviators to take pictures of </w:t>
      </w:r>
      <w:r>
        <w:rPr>
          <w:rFonts w:ascii="Times New Roman" w:hAnsi="Times New Roman" w:cs="Times New Roman"/>
          <w:sz w:val="24"/>
          <w:szCs w:val="24"/>
        </w:rPr>
        <w:t>US</w:t>
      </w:r>
      <w:r w:rsidRPr="00E9586C">
        <w:rPr>
          <w:rFonts w:ascii="Times New Roman" w:hAnsi="Times New Roman" w:cs="Times New Roman"/>
          <w:sz w:val="24"/>
          <w:szCs w:val="24"/>
        </w:rPr>
        <w:t xml:space="preserve"> strategic places. This argument by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w:t>
      </w:r>
      <w:r w:rsidRPr="00E9586C">
        <w:rPr>
          <w:rFonts w:ascii="Times New Roman" w:hAnsi="Times New Roman" w:cs="Times New Roman"/>
          <w:i/>
          <w:sz w:val="24"/>
          <w:szCs w:val="24"/>
        </w:rPr>
        <w:t>tu quoque</w:t>
      </w:r>
      <w:r w:rsidRPr="00E9586C">
        <w:rPr>
          <w:rFonts w:ascii="Times New Roman" w:hAnsi="Times New Roman" w:cs="Times New Roman"/>
          <w:sz w:val="24"/>
          <w:szCs w:val="24"/>
        </w:rPr>
        <w:t>, is based on the equitable principle that “he who seeks equity must do equity” that has been upheld by the ICJ. The UNSC seems to have given weight to this defense in rejecting the resolution proposed by the Soviet Union. Although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did not assert any equivalent cases of Soviet aerial surveillance, only arguing that the Soviets had used ships and agents for its surveillance against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the UNSC still supported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and rejected the Soviet request for a resolution declaring the US action an act of aggression.</w:t>
      </w:r>
      <w:del w:id="227" w:author="E" w:date="2015-08-24T22:09:00Z">
        <w:r w:rsidRPr="00E9586C" w:rsidDel="00787C81">
          <w:rPr>
            <w:rFonts w:ascii="Times New Roman" w:hAnsi="Times New Roman" w:cs="Times New Roman"/>
            <w:sz w:val="24"/>
            <w:szCs w:val="24"/>
          </w:rPr>
          <w:delText xml:space="preserve">  </w:delText>
        </w:r>
      </w:del>
    </w:p>
    <w:p w14:paraId="5CC04D33"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While in principle all peacetime espionage in foreign territory violates the sovere</w:t>
      </w:r>
      <w:r>
        <w:rPr>
          <w:rFonts w:ascii="Times New Roman" w:hAnsi="Times New Roman" w:cs="Times New Roman"/>
          <w:sz w:val="24"/>
          <w:szCs w:val="24"/>
        </w:rPr>
        <w:t>ignty of the territorial state</w:t>
      </w:r>
      <w:r w:rsidRPr="00E9586C">
        <w:rPr>
          <w:rFonts w:ascii="Times New Roman" w:hAnsi="Times New Roman" w:cs="Times New Roman"/>
          <w:sz w:val="24"/>
          <w:szCs w:val="24"/>
        </w:rPr>
        <w:t>, it seems unreasonable to single out one state for utilizing a particular form of espionage</w:t>
      </w:r>
      <w:r>
        <w:rPr>
          <w:rFonts w:ascii="Times New Roman" w:hAnsi="Times New Roman" w:cs="Times New Roman"/>
          <w:sz w:val="24"/>
          <w:szCs w:val="24"/>
        </w:rPr>
        <w:t xml:space="preserve"> </w:t>
      </w:r>
      <w:r w:rsidRPr="00E9586C">
        <w:rPr>
          <w:rFonts w:ascii="Times New Roman" w:hAnsi="Times New Roman" w:cs="Times New Roman"/>
          <w:sz w:val="24"/>
          <w:szCs w:val="24"/>
        </w:rPr>
        <w:t xml:space="preserve">when all are engaging in it, even though that </w:t>
      </w:r>
      <w:r>
        <w:rPr>
          <w:rFonts w:ascii="Times New Roman" w:hAnsi="Times New Roman" w:cs="Times New Roman"/>
          <w:sz w:val="24"/>
          <w:szCs w:val="24"/>
        </w:rPr>
        <w:t>mode of espionage (a U-2 plane that could possibly have been armed)</w:t>
      </w:r>
      <w:r w:rsidRPr="00E9586C">
        <w:rPr>
          <w:rFonts w:ascii="Times New Roman" w:hAnsi="Times New Roman" w:cs="Times New Roman"/>
          <w:sz w:val="24"/>
          <w:szCs w:val="24"/>
        </w:rPr>
        <w:t xml:space="preserve"> carries possibilities of hostile action bey</w:t>
      </w:r>
      <w:r>
        <w:rPr>
          <w:rFonts w:ascii="Times New Roman" w:hAnsi="Times New Roman" w:cs="Times New Roman"/>
          <w:sz w:val="24"/>
          <w:szCs w:val="24"/>
        </w:rPr>
        <w:t>ond espionage</w:t>
      </w:r>
      <w:r w:rsidRPr="00E9586C">
        <w:rPr>
          <w:rFonts w:ascii="Times New Roman" w:hAnsi="Times New Roman" w:cs="Times New Roman"/>
          <w:sz w:val="24"/>
          <w:szCs w:val="24"/>
        </w:rPr>
        <w:t>. Espionage is espionage and the variances in type s</w:t>
      </w:r>
      <w:r>
        <w:rPr>
          <w:rFonts w:ascii="Times New Roman" w:hAnsi="Times New Roman" w:cs="Times New Roman"/>
          <w:sz w:val="24"/>
          <w:szCs w:val="24"/>
        </w:rPr>
        <w:t>hould not dictate legality. J</w:t>
      </w:r>
      <w:r w:rsidRPr="00E9586C">
        <w:rPr>
          <w:rFonts w:ascii="Times New Roman" w:hAnsi="Times New Roman" w:cs="Times New Roman"/>
          <w:sz w:val="24"/>
          <w:szCs w:val="24"/>
        </w:rPr>
        <w:t xml:space="preserve">ust as a U-2 plane can carry a bomb, a human asset can carry a bomb and computer software can be designed to carry an explosive payload. However, as the UNSC ruling in the U-2 incident reflects, if both parties are conducting espionage, whether the method is equivalent or not, it would be unreasonable under the law to find </w:t>
      </w:r>
      <w:r>
        <w:rPr>
          <w:rFonts w:ascii="Times New Roman" w:hAnsi="Times New Roman" w:cs="Times New Roman"/>
          <w:sz w:val="24"/>
          <w:szCs w:val="24"/>
        </w:rPr>
        <w:t xml:space="preserve">only </w:t>
      </w:r>
      <w:r w:rsidRPr="00E9586C">
        <w:rPr>
          <w:rFonts w:ascii="Times New Roman" w:hAnsi="Times New Roman" w:cs="Times New Roman"/>
          <w:sz w:val="24"/>
          <w:szCs w:val="24"/>
        </w:rPr>
        <w:t>one party in violation of the law.</w:t>
      </w:r>
    </w:p>
    <w:p w14:paraId="585E7950"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Although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acceded to Soviet demands to terminate the U-2 flights, it also made public its program to achieve the same results by orbiting reconnaissance satellites over Soviet territory.</w:t>
      </w:r>
      <w:bookmarkStart w:id="228" w:name="_GoBack"/>
      <w:bookmarkEnd w:id="228"/>
      <w:commentRangeStart w:id="229"/>
      <w:r w:rsidRPr="00E9586C">
        <w:rPr>
          <w:rStyle w:val="EndnoteReference"/>
          <w:rFonts w:ascii="Times New Roman" w:hAnsi="Times New Roman" w:cs="Times New Roman"/>
          <w:sz w:val="24"/>
          <w:szCs w:val="24"/>
        </w:rPr>
        <w:endnoteReference w:id="94"/>
      </w:r>
      <w:commentRangeEnd w:id="229"/>
      <w:r w:rsidR="003C7B8C">
        <w:rPr>
          <w:rStyle w:val="CommentReference"/>
          <w:vanish/>
        </w:rPr>
        <w:commentReference w:id="229"/>
      </w:r>
      <w:r w:rsidRPr="00E9586C">
        <w:rPr>
          <w:rFonts w:ascii="Times New Roman" w:hAnsi="Times New Roman" w:cs="Times New Roman"/>
          <w:sz w:val="24"/>
          <w:szCs w:val="24"/>
        </w:rPr>
        <w:t xml:space="preserve"> Two members of the Security Council, the </w:t>
      </w:r>
      <w:r w:rsidRPr="00FE7735">
        <w:rPr>
          <w:rFonts w:ascii="Times New Roman" w:hAnsi="Times New Roman" w:cs="Times New Roman"/>
          <w:sz w:val="24"/>
          <w:szCs w:val="24"/>
        </w:rPr>
        <w:t>Republic of China</w:t>
      </w:r>
      <w:r w:rsidRPr="00E9586C">
        <w:rPr>
          <w:rFonts w:ascii="Times New Roman" w:hAnsi="Times New Roman" w:cs="Times New Roman"/>
          <w:sz w:val="24"/>
          <w:szCs w:val="24"/>
        </w:rPr>
        <w:t xml:space="preserve"> and Italy, noted that in view of the flights of man-made satellites and their potential for observation, air sovereignty had become more or less a myth. Similarly, the Internet has likely made state sovereignty in the cyber realm more a myth than a reality.</w:t>
      </w:r>
    </w:p>
    <w:p w14:paraId="3B60DF75"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In the case of the US U-2 flight, both the Soviets and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assumed that aggression meant the use of armed force in international relations with aggressive intent. But they disagreed as to whether penetration of foreign territory by an unarmed reconnaissance plane operating under government authority could be regarded as such a use of armed force. Based on the UNSC’s decision in the case, the penetration and reconnaissance of an unarmed plane is </w:t>
      </w:r>
      <w:r>
        <w:rPr>
          <w:rFonts w:ascii="Times New Roman" w:hAnsi="Times New Roman" w:cs="Times New Roman"/>
          <w:sz w:val="24"/>
          <w:szCs w:val="24"/>
        </w:rPr>
        <w:t xml:space="preserve">not </w:t>
      </w:r>
      <w:r w:rsidRPr="00E9586C">
        <w:rPr>
          <w:rFonts w:ascii="Times New Roman" w:hAnsi="Times New Roman" w:cs="Times New Roman"/>
          <w:sz w:val="24"/>
          <w:szCs w:val="24"/>
        </w:rPr>
        <w:t xml:space="preserve">an act of aggression as the term is used for purposes of the UN Charter and </w:t>
      </w:r>
      <w:r>
        <w:rPr>
          <w:rFonts w:ascii="Times New Roman" w:hAnsi="Times New Roman" w:cs="Times New Roman"/>
          <w:sz w:val="24"/>
          <w:szCs w:val="24"/>
        </w:rPr>
        <w:t>its</w:t>
      </w:r>
      <w:r w:rsidRPr="00E9586C">
        <w:rPr>
          <w:rFonts w:ascii="Times New Roman" w:hAnsi="Times New Roman" w:cs="Times New Roman"/>
          <w:sz w:val="24"/>
          <w:szCs w:val="24"/>
        </w:rPr>
        <w:t xml:space="preserve"> prohibition on the use of force. Likewise, </w:t>
      </w:r>
      <w:r>
        <w:rPr>
          <w:rFonts w:ascii="Times New Roman" w:hAnsi="Times New Roman" w:cs="Times New Roman"/>
          <w:sz w:val="24"/>
          <w:szCs w:val="24"/>
        </w:rPr>
        <w:t>since</w:t>
      </w:r>
      <w:r w:rsidRPr="00E9586C">
        <w:rPr>
          <w:rFonts w:ascii="Times New Roman" w:hAnsi="Times New Roman" w:cs="Times New Roman"/>
          <w:sz w:val="24"/>
          <w:szCs w:val="24"/>
        </w:rPr>
        <w:t xml:space="preserve"> the penetration of foreign airspace by the U-2 for intelligence-gathering purposes was not regarded as a violation of the </w:t>
      </w:r>
      <w:r>
        <w:rPr>
          <w:rFonts w:ascii="Times New Roman" w:hAnsi="Times New Roman" w:cs="Times New Roman"/>
          <w:sz w:val="24"/>
          <w:szCs w:val="24"/>
        </w:rPr>
        <w:t xml:space="preserve">UN </w:t>
      </w:r>
      <w:r w:rsidRPr="00E9586C">
        <w:rPr>
          <w:rFonts w:ascii="Times New Roman" w:hAnsi="Times New Roman" w:cs="Times New Roman"/>
          <w:sz w:val="24"/>
          <w:szCs w:val="24"/>
        </w:rPr>
        <w:t xml:space="preserve">Charter, the utilization of cyberspace for similar purposes can be viewed as consistent with the purposes and intentions of the UN Charter and customary international law.  </w:t>
      </w:r>
    </w:p>
    <w:p w14:paraId="0E696CD7"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An act of aggression involves the actual use or threat to use armed force, forbidden by Article 2(4); an international breach of the peace or threat to the peace referred to in Article 39; or an “armed attack” justifying individual or collective self-defense under Article 51. Although states such as the Soviet Union have argued for a wider range of acts such as hostile propaganda </w:t>
      </w:r>
      <w:r w:rsidRPr="00E9586C">
        <w:rPr>
          <w:rFonts w:ascii="Times New Roman" w:hAnsi="Times New Roman" w:cs="Times New Roman"/>
          <w:sz w:val="24"/>
          <w:szCs w:val="24"/>
        </w:rPr>
        <w:lastRenderedPageBreak/>
        <w:t xml:space="preserve">and subversion </w:t>
      </w:r>
      <w:r>
        <w:rPr>
          <w:rFonts w:ascii="Times New Roman" w:hAnsi="Times New Roman" w:cs="Times New Roman"/>
          <w:sz w:val="24"/>
          <w:szCs w:val="24"/>
        </w:rPr>
        <w:t xml:space="preserve">to </w:t>
      </w:r>
      <w:r w:rsidRPr="00E9586C">
        <w:rPr>
          <w:rFonts w:ascii="Times New Roman" w:hAnsi="Times New Roman" w:cs="Times New Roman"/>
          <w:sz w:val="24"/>
          <w:szCs w:val="24"/>
        </w:rPr>
        <w:t>b</w:t>
      </w:r>
      <w:r>
        <w:rPr>
          <w:rFonts w:ascii="Times New Roman" w:hAnsi="Times New Roman" w:cs="Times New Roman"/>
          <w:sz w:val="24"/>
          <w:szCs w:val="24"/>
        </w:rPr>
        <w:t>e</w:t>
      </w:r>
      <w:r w:rsidRPr="00E9586C">
        <w:rPr>
          <w:rFonts w:ascii="Times New Roman" w:hAnsi="Times New Roman" w:cs="Times New Roman"/>
          <w:sz w:val="24"/>
          <w:szCs w:val="24"/>
        </w:rPr>
        <w:t xml:space="preserve"> included in the concept of aggression, the predominate opinion confines the term to direct uses of, or threats to use, armed force with aggressive intent. This concept was assumed by a majority of the members of the UNSC in rejecting the Soviet</w:t>
      </w:r>
      <w:r>
        <w:rPr>
          <w:rFonts w:ascii="Times New Roman" w:hAnsi="Times New Roman" w:cs="Times New Roman"/>
          <w:sz w:val="24"/>
          <w:szCs w:val="24"/>
        </w:rPr>
        <w:t xml:space="preserve"> Union</w:t>
      </w:r>
      <w:r w:rsidRPr="00E9586C">
        <w:rPr>
          <w:rFonts w:ascii="Times New Roman" w:hAnsi="Times New Roman" w:cs="Times New Roman"/>
          <w:sz w:val="24"/>
          <w:szCs w:val="24"/>
        </w:rPr>
        <w:t xml:space="preserve">’s draft resolution by a vote of 7 to 2.  </w:t>
      </w:r>
    </w:p>
    <w:p w14:paraId="7D8125B4"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Notably,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has been in disagreement with the </w:t>
      </w:r>
      <w:r w:rsidRPr="00095B6E">
        <w:rPr>
          <w:rFonts w:ascii="Times New Roman" w:hAnsi="Times New Roman" w:cs="Times New Roman"/>
          <w:i/>
          <w:sz w:val="24"/>
          <w:szCs w:val="24"/>
        </w:rPr>
        <w:t>Nicaragua</w:t>
      </w:r>
      <w:r w:rsidRPr="00095B6E">
        <w:rPr>
          <w:rFonts w:ascii="Times New Roman" w:hAnsi="Times New Roman" w:cs="Times New Roman"/>
          <w:sz w:val="24"/>
          <w:szCs w:val="24"/>
        </w:rPr>
        <w:t xml:space="preserve"> </w:t>
      </w:r>
      <w:r w:rsidR="00140647" w:rsidRPr="008A6122">
        <w:rPr>
          <w:rFonts w:ascii="Times New Roman" w:hAnsi="Times New Roman" w:cs="Times New Roman"/>
          <w:sz w:val="24"/>
          <w:szCs w:val="24"/>
        </w:rPr>
        <w:t>c</w:t>
      </w:r>
      <w:r w:rsidRPr="00095B6E">
        <w:rPr>
          <w:rFonts w:ascii="Times New Roman" w:hAnsi="Times New Roman" w:cs="Times New Roman"/>
          <w:sz w:val="24"/>
          <w:szCs w:val="24"/>
        </w:rPr>
        <w:t>ourt</w:t>
      </w:r>
      <w:r w:rsidRPr="00E9586C">
        <w:rPr>
          <w:rFonts w:ascii="Times New Roman" w:hAnsi="Times New Roman" w:cs="Times New Roman"/>
          <w:sz w:val="24"/>
          <w:szCs w:val="24"/>
        </w:rPr>
        <w:t xml:space="preserve"> ruling on the issue of what constitutes a use of force versus an armed attack. In that case, the </w:t>
      </w:r>
      <w:r>
        <w:rPr>
          <w:rFonts w:ascii="Times New Roman" w:hAnsi="Times New Roman" w:cs="Times New Roman"/>
          <w:sz w:val="24"/>
          <w:szCs w:val="24"/>
        </w:rPr>
        <w:t>c</w:t>
      </w:r>
      <w:r w:rsidRPr="00E9586C">
        <w:rPr>
          <w:rFonts w:ascii="Times New Roman" w:hAnsi="Times New Roman" w:cs="Times New Roman"/>
          <w:sz w:val="24"/>
          <w:szCs w:val="24"/>
        </w:rPr>
        <w:t>ourt rul</w:t>
      </w:r>
      <w:r>
        <w:rPr>
          <w:rFonts w:ascii="Times New Roman" w:hAnsi="Times New Roman" w:cs="Times New Roman"/>
          <w:sz w:val="24"/>
          <w:szCs w:val="24"/>
        </w:rPr>
        <w:t>ing</w:t>
      </w:r>
      <w:r w:rsidRPr="00E9586C">
        <w:rPr>
          <w:rFonts w:ascii="Times New Roman" w:hAnsi="Times New Roman" w:cs="Times New Roman"/>
          <w:sz w:val="24"/>
          <w:szCs w:val="24"/>
        </w:rPr>
        <w:t xml:space="preserve"> distinguished the “most grave” form of the use of force (an armed attack) from other less</w:t>
      </w:r>
      <w:r>
        <w:rPr>
          <w:rFonts w:ascii="Times New Roman" w:hAnsi="Times New Roman" w:cs="Times New Roman"/>
          <w:sz w:val="24"/>
          <w:szCs w:val="24"/>
        </w:rPr>
        <w:t>-</w:t>
      </w:r>
      <w:r w:rsidRPr="00E9586C">
        <w:rPr>
          <w:rFonts w:ascii="Times New Roman" w:hAnsi="Times New Roman" w:cs="Times New Roman"/>
          <w:sz w:val="24"/>
          <w:szCs w:val="24"/>
        </w:rPr>
        <w:t xml:space="preserve">grave forms. </w:t>
      </w:r>
      <w:r>
        <w:rPr>
          <w:rFonts w:ascii="Times New Roman" w:hAnsi="Times New Roman" w:cs="Times New Roman"/>
          <w:sz w:val="24"/>
          <w:szCs w:val="24"/>
        </w:rPr>
        <w:t>T</w:t>
      </w:r>
      <w:r w:rsidRPr="00E9586C">
        <w:rPr>
          <w:rFonts w:ascii="Times New Roman" w:hAnsi="Times New Roman" w:cs="Times New Roman"/>
          <w:sz w:val="24"/>
          <w:szCs w:val="24"/>
        </w:rPr>
        <w:t xml:space="preserve">he </w:t>
      </w:r>
      <w:r>
        <w:rPr>
          <w:rFonts w:ascii="Times New Roman" w:hAnsi="Times New Roman" w:cs="Times New Roman"/>
          <w:sz w:val="24"/>
          <w:szCs w:val="24"/>
        </w:rPr>
        <w:t>c</w:t>
      </w:r>
      <w:r w:rsidRPr="00E9586C">
        <w:rPr>
          <w:rFonts w:ascii="Times New Roman" w:hAnsi="Times New Roman" w:cs="Times New Roman"/>
          <w:sz w:val="24"/>
          <w:szCs w:val="24"/>
        </w:rPr>
        <w:t>ourt held that the arming and training of armed opposition forces could constitute a use of force but the supply of funds could not. Both types of support could amount to unlawful intervention. It follows that all armed attacks would constitute uses of force but not all uses of force reach the threshold of an armed attack.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has disagreed with the ruling on this issue since the decision of the </w:t>
      </w:r>
      <w:r>
        <w:rPr>
          <w:rFonts w:ascii="Times New Roman" w:hAnsi="Times New Roman" w:cs="Times New Roman"/>
          <w:sz w:val="24"/>
          <w:szCs w:val="24"/>
        </w:rPr>
        <w:t>c</w:t>
      </w:r>
      <w:r w:rsidRPr="00E9586C">
        <w:rPr>
          <w:rFonts w:ascii="Times New Roman" w:hAnsi="Times New Roman" w:cs="Times New Roman"/>
          <w:sz w:val="24"/>
          <w:szCs w:val="24"/>
        </w:rPr>
        <w:t>ourt. Recently, Harold Koh, in a speech at Cyber</w:t>
      </w:r>
      <w:r>
        <w:rPr>
          <w:rFonts w:ascii="Times New Roman" w:hAnsi="Times New Roman" w:cs="Times New Roman"/>
          <w:sz w:val="24"/>
          <w:szCs w:val="24"/>
        </w:rPr>
        <w:t xml:space="preserve"> </w:t>
      </w:r>
      <w:r w:rsidRPr="00E9586C">
        <w:rPr>
          <w:rFonts w:ascii="Times New Roman" w:hAnsi="Times New Roman" w:cs="Times New Roman"/>
          <w:sz w:val="24"/>
          <w:szCs w:val="24"/>
        </w:rPr>
        <w:t>Command</w:t>
      </w:r>
      <w:r>
        <w:rPr>
          <w:rFonts w:ascii="Times New Roman" w:hAnsi="Times New Roman" w:cs="Times New Roman"/>
          <w:sz w:val="24"/>
          <w:szCs w:val="24"/>
        </w:rPr>
        <w:t>,</w:t>
      </w:r>
      <w:r w:rsidRPr="00E9586C">
        <w:rPr>
          <w:rFonts w:ascii="Times New Roman" w:hAnsi="Times New Roman" w:cs="Times New Roman"/>
          <w:sz w:val="24"/>
          <w:szCs w:val="24"/>
        </w:rPr>
        <w:t xml:space="preserve"> upheld the US interpretation of a use of force versus an armed attack. He reiterated the US position is that any illegal use of force can qualify as an armed attack triggering the right of self-defense</w:t>
      </w:r>
      <w:r>
        <w:rPr>
          <w:rFonts w:ascii="Times New Roman" w:hAnsi="Times New Roman" w:cs="Times New Roman"/>
          <w:sz w:val="24"/>
          <w:szCs w:val="24"/>
        </w:rPr>
        <w:t>,</w:t>
      </w:r>
      <w:r w:rsidRPr="00E9586C">
        <w:rPr>
          <w:rFonts w:ascii="Times New Roman" w:hAnsi="Times New Roman" w:cs="Times New Roman"/>
          <w:sz w:val="24"/>
          <w:szCs w:val="24"/>
        </w:rPr>
        <w:t xml:space="preserve"> thereby eliminating any gravity threshold distinguishing illegal uses of force from armed attack. This author believes that given the special circumstances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faces in the cyber domain,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may reconsider </w:t>
      </w:r>
      <w:r>
        <w:rPr>
          <w:rFonts w:ascii="Times New Roman" w:hAnsi="Times New Roman" w:cs="Times New Roman"/>
          <w:sz w:val="24"/>
          <w:szCs w:val="24"/>
        </w:rPr>
        <w:t>its</w:t>
      </w:r>
      <w:r w:rsidRPr="00E9586C">
        <w:rPr>
          <w:rFonts w:ascii="Times New Roman" w:hAnsi="Times New Roman" w:cs="Times New Roman"/>
          <w:sz w:val="24"/>
          <w:szCs w:val="24"/>
        </w:rPr>
        <w:t xml:space="preserve"> position on this legal interpretation. </w:t>
      </w:r>
    </w:p>
    <w:p w14:paraId="5E907408"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The </w:t>
      </w:r>
      <w:r>
        <w:rPr>
          <w:rFonts w:ascii="Times New Roman" w:hAnsi="Times New Roman" w:cs="Times New Roman"/>
          <w:sz w:val="24"/>
          <w:szCs w:val="24"/>
        </w:rPr>
        <w:t>c</w:t>
      </w:r>
      <w:r w:rsidRPr="00E9586C">
        <w:rPr>
          <w:rFonts w:ascii="Times New Roman" w:hAnsi="Times New Roman" w:cs="Times New Roman"/>
          <w:sz w:val="24"/>
          <w:szCs w:val="24"/>
        </w:rPr>
        <w:t xml:space="preserve">ourt in both the </w:t>
      </w:r>
      <w:r w:rsidRPr="00E9586C">
        <w:rPr>
          <w:rFonts w:ascii="Times New Roman" w:hAnsi="Times New Roman" w:cs="Times New Roman"/>
          <w:i/>
          <w:sz w:val="24"/>
          <w:szCs w:val="24"/>
        </w:rPr>
        <w:t xml:space="preserve">Nicaragua </w:t>
      </w:r>
      <w:r w:rsidRPr="00E9586C">
        <w:rPr>
          <w:rFonts w:ascii="Times New Roman" w:hAnsi="Times New Roman" w:cs="Times New Roman"/>
          <w:sz w:val="24"/>
          <w:szCs w:val="24"/>
        </w:rPr>
        <w:t xml:space="preserve">case and the </w:t>
      </w:r>
      <w:r w:rsidR="00603187" w:rsidRPr="008A6122">
        <w:rPr>
          <w:rFonts w:ascii="Times New Roman" w:hAnsi="Times New Roman" w:cs="Times New Roman"/>
          <w:i/>
          <w:sz w:val="24"/>
          <w:szCs w:val="24"/>
        </w:rPr>
        <w:t>Legality of the Threat or Use of</w:t>
      </w:r>
      <w:r w:rsidR="00603187">
        <w:rPr>
          <w:rFonts w:ascii="Times New Roman" w:hAnsi="Times New Roman" w:cs="Times New Roman"/>
          <w:sz w:val="24"/>
          <w:szCs w:val="24"/>
        </w:rPr>
        <w:t xml:space="preserve"> </w:t>
      </w:r>
      <w:r w:rsidR="00140647" w:rsidRPr="00603187">
        <w:rPr>
          <w:rFonts w:ascii="Times New Roman" w:hAnsi="Times New Roman" w:cs="Times New Roman"/>
          <w:i/>
          <w:sz w:val="24"/>
          <w:szCs w:val="24"/>
        </w:rPr>
        <w:t>Nuclear Weapons</w:t>
      </w:r>
      <w:r w:rsidR="00140647" w:rsidRPr="00E63541">
        <w:rPr>
          <w:rFonts w:ascii="Times New Roman" w:hAnsi="Times New Roman" w:cs="Times New Roman"/>
          <w:sz w:val="24"/>
          <w:szCs w:val="24"/>
        </w:rPr>
        <w:t xml:space="preserve"> advisory opinion</w:t>
      </w:r>
      <w:r w:rsidRPr="00603187">
        <w:rPr>
          <w:rFonts w:ascii="Times New Roman" w:hAnsi="Times New Roman" w:cs="Times New Roman"/>
          <w:sz w:val="24"/>
          <w:szCs w:val="24"/>
        </w:rPr>
        <w:t xml:space="preserve"> also considered the meaning of the “threat to use force” in Article 2(4), but offered little specific guidance on this question. The concrete question it considered</w:t>
      </w:r>
      <w:r w:rsidRPr="00E9586C">
        <w:rPr>
          <w:rFonts w:ascii="Times New Roman" w:hAnsi="Times New Roman" w:cs="Times New Roman"/>
          <w:sz w:val="24"/>
          <w:szCs w:val="24"/>
        </w:rPr>
        <w:t xml:space="preserve"> relevant for analysis of the Stuxnet case was: </w:t>
      </w:r>
      <w:r>
        <w:rPr>
          <w:rFonts w:ascii="Times New Roman" w:hAnsi="Times New Roman" w:cs="Times New Roman"/>
          <w:sz w:val="24"/>
          <w:szCs w:val="24"/>
        </w:rPr>
        <w:t>c</w:t>
      </w:r>
      <w:r w:rsidRPr="00E9586C">
        <w:rPr>
          <w:rFonts w:ascii="Times New Roman" w:hAnsi="Times New Roman" w:cs="Times New Roman"/>
          <w:sz w:val="24"/>
          <w:szCs w:val="24"/>
        </w:rPr>
        <w:t xml:space="preserve">ould the possession of nuclear weapons be a threat of force? In the </w:t>
      </w:r>
      <w:r w:rsidRPr="00875D8C">
        <w:rPr>
          <w:rFonts w:ascii="Times New Roman" w:hAnsi="Times New Roman" w:cs="Times New Roman"/>
          <w:i/>
          <w:sz w:val="24"/>
          <w:szCs w:val="24"/>
        </w:rPr>
        <w:t>Nuclear Weapons</w:t>
      </w:r>
      <w:r w:rsidRPr="00E9586C">
        <w:rPr>
          <w:rFonts w:ascii="Times New Roman" w:hAnsi="Times New Roman" w:cs="Times New Roman"/>
          <w:sz w:val="24"/>
          <w:szCs w:val="24"/>
        </w:rPr>
        <w:t xml:space="preserve"> opinion</w:t>
      </w:r>
      <w:r>
        <w:rPr>
          <w:rFonts w:ascii="Times New Roman" w:hAnsi="Times New Roman" w:cs="Times New Roman"/>
          <w:sz w:val="24"/>
          <w:szCs w:val="24"/>
        </w:rPr>
        <w:t>,</w:t>
      </w:r>
      <w:r w:rsidRPr="00E9586C">
        <w:rPr>
          <w:rFonts w:ascii="Times New Roman" w:hAnsi="Times New Roman" w:cs="Times New Roman"/>
          <w:sz w:val="24"/>
          <w:szCs w:val="24"/>
        </w:rPr>
        <w:t xml:space="preserve"> the </w:t>
      </w:r>
      <w:r>
        <w:rPr>
          <w:rFonts w:ascii="Times New Roman" w:hAnsi="Times New Roman" w:cs="Times New Roman"/>
          <w:sz w:val="24"/>
          <w:szCs w:val="24"/>
        </w:rPr>
        <w:t>c</w:t>
      </w:r>
      <w:r w:rsidRPr="00E9586C">
        <w:rPr>
          <w:rFonts w:ascii="Times New Roman" w:hAnsi="Times New Roman" w:cs="Times New Roman"/>
          <w:sz w:val="24"/>
          <w:szCs w:val="24"/>
        </w:rPr>
        <w:t xml:space="preserve">ourt did provide a little detail on the question. It held that if the use of force envisaged was unlawful, a stated readiness to use it would </w:t>
      </w:r>
      <w:r>
        <w:rPr>
          <w:rFonts w:ascii="Times New Roman" w:hAnsi="Times New Roman" w:cs="Times New Roman"/>
          <w:sz w:val="24"/>
          <w:szCs w:val="24"/>
        </w:rPr>
        <w:t>constitute</w:t>
      </w:r>
      <w:r w:rsidRPr="00E9586C">
        <w:rPr>
          <w:rFonts w:ascii="Times New Roman" w:hAnsi="Times New Roman" w:cs="Times New Roman"/>
          <w:sz w:val="24"/>
          <w:szCs w:val="24"/>
        </w:rPr>
        <w:t xml:space="preserve"> a threat prohibited under Article 2(4).</w:t>
      </w:r>
      <w:r w:rsidR="00E62438">
        <w:rPr>
          <w:rStyle w:val="EndnoteReference"/>
          <w:rFonts w:ascii="Times New Roman" w:hAnsi="Times New Roman" w:cs="Times New Roman"/>
          <w:sz w:val="24"/>
          <w:szCs w:val="24"/>
        </w:rPr>
        <w:endnoteReference w:id="95"/>
      </w:r>
      <w:r w:rsidRPr="00E9586C">
        <w:rPr>
          <w:rFonts w:ascii="Times New Roman" w:hAnsi="Times New Roman" w:cs="Times New Roman"/>
          <w:sz w:val="24"/>
          <w:szCs w:val="24"/>
        </w:rPr>
        <w:t xml:space="preserve"> In the case of Iran’s nuclear program</w:t>
      </w:r>
      <w:r>
        <w:rPr>
          <w:rFonts w:ascii="Times New Roman" w:hAnsi="Times New Roman" w:cs="Times New Roman"/>
          <w:sz w:val="24"/>
          <w:szCs w:val="24"/>
        </w:rPr>
        <w:t>,</w:t>
      </w:r>
      <w:r w:rsidRPr="00E9586C">
        <w:rPr>
          <w:rFonts w:ascii="Times New Roman" w:hAnsi="Times New Roman" w:cs="Times New Roman"/>
          <w:sz w:val="24"/>
          <w:szCs w:val="24"/>
        </w:rPr>
        <w:t xml:space="preserve"> this analysis is relevant to the extent one argues that Iran’s progress is a threat to use force in violation of Article 2(4). In this case, the legal options against this threat would be </w:t>
      </w:r>
      <w:r>
        <w:rPr>
          <w:rFonts w:ascii="Times New Roman" w:hAnsi="Times New Roman" w:cs="Times New Roman"/>
          <w:sz w:val="24"/>
          <w:szCs w:val="24"/>
        </w:rPr>
        <w:t>circumscribed</w:t>
      </w:r>
      <w:r w:rsidRPr="00E9586C">
        <w:rPr>
          <w:rFonts w:ascii="Times New Roman" w:hAnsi="Times New Roman" w:cs="Times New Roman"/>
          <w:sz w:val="24"/>
          <w:szCs w:val="24"/>
        </w:rPr>
        <w:t xml:space="preserve"> by the principle</w:t>
      </w:r>
      <w:r>
        <w:rPr>
          <w:rFonts w:ascii="Times New Roman" w:hAnsi="Times New Roman" w:cs="Times New Roman"/>
          <w:sz w:val="24"/>
          <w:szCs w:val="24"/>
        </w:rPr>
        <w:t>s</w:t>
      </w:r>
      <w:r w:rsidRPr="00E9586C">
        <w:rPr>
          <w:rFonts w:ascii="Times New Roman" w:hAnsi="Times New Roman" w:cs="Times New Roman"/>
          <w:sz w:val="24"/>
          <w:szCs w:val="24"/>
        </w:rPr>
        <w:t xml:space="preserve"> of countermeasures that would be lawful against Iran.</w:t>
      </w:r>
    </w:p>
    <w:p w14:paraId="66C04AAB"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It is generally accepted under international law that in assessing whether something is a use of force for </w:t>
      </w:r>
      <w:r>
        <w:rPr>
          <w:rFonts w:ascii="Times New Roman" w:hAnsi="Times New Roman" w:cs="Times New Roman"/>
          <w:sz w:val="24"/>
          <w:szCs w:val="24"/>
        </w:rPr>
        <w:t xml:space="preserve">the </w:t>
      </w:r>
      <w:r w:rsidRPr="00E9586C">
        <w:rPr>
          <w:rFonts w:ascii="Times New Roman" w:hAnsi="Times New Roman" w:cs="Times New Roman"/>
          <w:sz w:val="24"/>
          <w:szCs w:val="24"/>
        </w:rPr>
        <w:t xml:space="preserve">purposes of Article 2(4), one </w:t>
      </w:r>
      <w:r>
        <w:rPr>
          <w:rFonts w:ascii="Times New Roman" w:hAnsi="Times New Roman" w:cs="Times New Roman"/>
          <w:sz w:val="24"/>
          <w:szCs w:val="24"/>
        </w:rPr>
        <w:t>must</w:t>
      </w:r>
      <w:r w:rsidRPr="00E9586C">
        <w:rPr>
          <w:rFonts w:ascii="Times New Roman" w:hAnsi="Times New Roman" w:cs="Times New Roman"/>
          <w:sz w:val="24"/>
          <w:szCs w:val="24"/>
        </w:rPr>
        <w:t xml:space="preserve"> look at the effects of the actions </w:t>
      </w:r>
      <w:r>
        <w:rPr>
          <w:rFonts w:ascii="Times New Roman" w:hAnsi="Times New Roman" w:cs="Times New Roman"/>
          <w:sz w:val="24"/>
          <w:szCs w:val="24"/>
        </w:rPr>
        <w:t>in</w:t>
      </w:r>
      <w:r w:rsidRPr="00E9586C">
        <w:rPr>
          <w:rFonts w:ascii="Times New Roman" w:hAnsi="Times New Roman" w:cs="Times New Roman"/>
          <w:sz w:val="24"/>
          <w:szCs w:val="24"/>
        </w:rPr>
        <w:t xml:space="preserve"> the specific circumstances. </w:t>
      </w:r>
      <w:r>
        <w:rPr>
          <w:rFonts w:ascii="Times New Roman" w:hAnsi="Times New Roman" w:cs="Times New Roman"/>
          <w:sz w:val="24"/>
          <w:szCs w:val="24"/>
        </w:rPr>
        <w:t>I</w:t>
      </w:r>
      <w:r w:rsidRPr="00E9586C">
        <w:rPr>
          <w:rFonts w:ascii="Times New Roman" w:hAnsi="Times New Roman" w:cs="Times New Roman"/>
          <w:sz w:val="24"/>
          <w:szCs w:val="24"/>
        </w:rPr>
        <w:t xml:space="preserve">f those effects reach the level of “gravity” illustrated in the </w:t>
      </w:r>
      <w:r w:rsidR="00140647" w:rsidRPr="008A6122">
        <w:rPr>
          <w:rFonts w:ascii="Times New Roman" w:hAnsi="Times New Roman" w:cs="Times New Roman"/>
          <w:i/>
          <w:sz w:val="24"/>
          <w:szCs w:val="24"/>
        </w:rPr>
        <w:t>Nicaragua</w:t>
      </w:r>
      <w:r w:rsidRPr="00E9586C">
        <w:rPr>
          <w:rFonts w:ascii="Times New Roman" w:hAnsi="Times New Roman" w:cs="Times New Roman"/>
          <w:sz w:val="24"/>
          <w:szCs w:val="24"/>
        </w:rPr>
        <w:t xml:space="preserve"> case</w:t>
      </w:r>
      <w:r>
        <w:rPr>
          <w:rFonts w:ascii="Times New Roman" w:hAnsi="Times New Roman" w:cs="Times New Roman"/>
          <w:sz w:val="24"/>
          <w:szCs w:val="24"/>
        </w:rPr>
        <w:t>,</w:t>
      </w:r>
      <w:r w:rsidRPr="00E9586C">
        <w:rPr>
          <w:rFonts w:ascii="Times New Roman" w:hAnsi="Times New Roman" w:cs="Times New Roman"/>
          <w:sz w:val="24"/>
          <w:szCs w:val="24"/>
        </w:rPr>
        <w:t xml:space="preserve"> then the actions would constitute a use of force. Stuxnet, arguably, was a use of force against Iran. Notably, however, under international law, the mere fact that a use of force has occurred does not authorize the victim state to use force in self-defense. States that have suffered or are facing a use of force that is not an armed attack cannot resort to a use of force in self-defense. The victim state that wants to respond lawfully would need to resort to countermeasures or actions that would be consistent with the plea of necessity. Only if there is an armed attack can a victim state use force in self-defense.</w:t>
      </w:r>
    </w:p>
    <w:p w14:paraId="79FD744F"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Right</w:t>
      </w:r>
      <w:r>
        <w:rPr>
          <w:rFonts w:ascii="Times New Roman" w:hAnsi="Times New Roman" w:cs="Times New Roman"/>
          <w:b/>
          <w:sz w:val="24"/>
          <w:szCs w:val="24"/>
        </w:rPr>
        <w:t xml:space="preserve"> of Self-Defense: What is an “Armed A</w:t>
      </w:r>
      <w:r w:rsidRPr="00E9586C">
        <w:rPr>
          <w:rFonts w:ascii="Times New Roman" w:hAnsi="Times New Roman" w:cs="Times New Roman"/>
          <w:b/>
          <w:sz w:val="24"/>
          <w:szCs w:val="24"/>
        </w:rPr>
        <w:t>ttack</w:t>
      </w:r>
      <w:r>
        <w:rPr>
          <w:rFonts w:ascii="Times New Roman" w:hAnsi="Times New Roman" w:cs="Times New Roman"/>
          <w:b/>
          <w:sz w:val="24"/>
          <w:szCs w:val="24"/>
        </w:rPr>
        <w:t>”</w:t>
      </w:r>
      <w:r w:rsidRPr="00E9586C">
        <w:rPr>
          <w:rFonts w:ascii="Times New Roman" w:hAnsi="Times New Roman" w:cs="Times New Roman"/>
          <w:b/>
          <w:sz w:val="24"/>
          <w:szCs w:val="24"/>
        </w:rPr>
        <w:t>?</w:t>
      </w:r>
    </w:p>
    <w:p w14:paraId="0B63F403"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lastRenderedPageBreak/>
        <w:t>According to the UN Charter and international customary law, even during a time of peace, each state maintains the inherent right of self-defense against ongoing or imminent armed attacks. According to Article 51 of the UN Charter, if a state suffers an armed attack, the victim state may use forcible measures of self-defense in order to stop or prevent the ongoing attacks. The victim state is free to choose the method it will use in self-defense (cyber or kinetic) as long as that forcible action is proportionate and necessary. So a state may lawfully act in self-defense outside of a war. Under international law</w:t>
      </w:r>
      <w:r>
        <w:rPr>
          <w:rFonts w:ascii="Times New Roman" w:hAnsi="Times New Roman" w:cs="Times New Roman"/>
          <w:sz w:val="24"/>
          <w:szCs w:val="24"/>
        </w:rPr>
        <w:t>,</w:t>
      </w:r>
      <w:r w:rsidRPr="00E9586C">
        <w:rPr>
          <w:rFonts w:ascii="Times New Roman" w:hAnsi="Times New Roman" w:cs="Times New Roman"/>
          <w:sz w:val="24"/>
          <w:szCs w:val="24"/>
        </w:rPr>
        <w:t xml:space="preserve"> there are certainly challenges in characterizing </w:t>
      </w:r>
      <w:r>
        <w:rPr>
          <w:rFonts w:ascii="Times New Roman" w:hAnsi="Times New Roman" w:cs="Times New Roman"/>
          <w:sz w:val="24"/>
          <w:szCs w:val="24"/>
        </w:rPr>
        <w:t xml:space="preserve">which </w:t>
      </w:r>
      <w:r w:rsidRPr="00E9586C">
        <w:rPr>
          <w:rFonts w:ascii="Times New Roman" w:hAnsi="Times New Roman" w:cs="Times New Roman"/>
          <w:sz w:val="24"/>
          <w:szCs w:val="24"/>
        </w:rPr>
        <w:t xml:space="preserve">actions meet the threshold of “armed attack” for purposes of </w:t>
      </w:r>
      <w:r>
        <w:rPr>
          <w:rFonts w:ascii="Times New Roman" w:hAnsi="Times New Roman" w:cs="Times New Roman"/>
          <w:sz w:val="24"/>
          <w:szCs w:val="24"/>
        </w:rPr>
        <w:t>A</w:t>
      </w:r>
      <w:r w:rsidRPr="00E9586C">
        <w:rPr>
          <w:rFonts w:ascii="Times New Roman" w:hAnsi="Times New Roman" w:cs="Times New Roman"/>
          <w:sz w:val="24"/>
          <w:szCs w:val="24"/>
        </w:rPr>
        <w:t xml:space="preserve">rticle 51 of the UN Charter.  </w:t>
      </w:r>
    </w:p>
    <w:p w14:paraId="1494CD91"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The UN Charter’s prohibition against the use of force or acts of aggression is qualified by this limited grant of Article 51 that preserves “the inherent right of individual or collective self-defen</w:t>
      </w:r>
      <w:ins w:id="242" w:author="E" w:date="2015-08-25T01:08:00Z">
        <w:r w:rsidR="001E04AD">
          <w:rPr>
            <w:rFonts w:ascii="Times New Roman" w:hAnsi="Times New Roman" w:cs="Times New Roman"/>
            <w:sz w:val="24"/>
            <w:szCs w:val="24"/>
          </w:rPr>
          <w:t>c</w:t>
        </w:r>
      </w:ins>
      <w:del w:id="243" w:author="E" w:date="2015-08-25T01:08:00Z">
        <w:r w:rsidRPr="00E9586C" w:rsidDel="001E04AD">
          <w:rPr>
            <w:rFonts w:ascii="Times New Roman" w:hAnsi="Times New Roman" w:cs="Times New Roman"/>
            <w:sz w:val="24"/>
            <w:szCs w:val="24"/>
          </w:rPr>
          <w:delText>s</w:delText>
        </w:r>
      </w:del>
      <w:r w:rsidRPr="00E9586C">
        <w:rPr>
          <w:rFonts w:ascii="Times New Roman" w:hAnsi="Times New Roman" w:cs="Times New Roman"/>
          <w:sz w:val="24"/>
          <w:szCs w:val="24"/>
        </w:rPr>
        <w:t>e if an armed attack occurs.”</w:t>
      </w:r>
      <w:r w:rsidR="00E62438">
        <w:rPr>
          <w:rStyle w:val="EndnoteReference"/>
          <w:rFonts w:ascii="Times New Roman" w:hAnsi="Times New Roman" w:cs="Times New Roman"/>
          <w:sz w:val="24"/>
          <w:szCs w:val="24"/>
        </w:rPr>
        <w:endnoteReference w:id="96"/>
      </w:r>
      <w:r w:rsidRPr="00E9586C">
        <w:rPr>
          <w:rFonts w:ascii="Times New Roman" w:hAnsi="Times New Roman" w:cs="Times New Roman"/>
          <w:sz w:val="24"/>
          <w:szCs w:val="24"/>
        </w:rPr>
        <w:t xml:space="preserve"> This notion of armed attack has to do with whether the target state may respond to an act with a use of force without itself violating the prohibition on using force. In the </w:t>
      </w:r>
      <w:r w:rsidRPr="00850FC7">
        <w:rPr>
          <w:rFonts w:ascii="Times New Roman" w:hAnsi="Times New Roman" w:cs="Times New Roman"/>
          <w:i/>
          <w:sz w:val="24"/>
          <w:szCs w:val="24"/>
        </w:rPr>
        <w:t>Nicaragua</w:t>
      </w:r>
      <w:r w:rsidRPr="00E9586C">
        <w:rPr>
          <w:rFonts w:ascii="Times New Roman" w:hAnsi="Times New Roman" w:cs="Times New Roman"/>
          <w:sz w:val="24"/>
          <w:szCs w:val="24"/>
        </w:rPr>
        <w:t xml:space="preserve"> case, the ICJ used a “scale and effects” test as the criteri</w:t>
      </w:r>
      <w:r>
        <w:rPr>
          <w:rFonts w:ascii="Times New Roman" w:hAnsi="Times New Roman" w:cs="Times New Roman"/>
          <w:sz w:val="24"/>
          <w:szCs w:val="24"/>
        </w:rPr>
        <w:t>on</w:t>
      </w:r>
      <w:r w:rsidRPr="00E9586C">
        <w:rPr>
          <w:rFonts w:ascii="Times New Roman" w:hAnsi="Times New Roman" w:cs="Times New Roman"/>
          <w:sz w:val="24"/>
          <w:szCs w:val="24"/>
        </w:rPr>
        <w:t xml:space="preserve"> to distinguish actions qualifying as an armed attack from those that d</w:t>
      </w:r>
      <w:r>
        <w:rPr>
          <w:rFonts w:ascii="Times New Roman" w:hAnsi="Times New Roman" w:cs="Times New Roman"/>
          <w:sz w:val="24"/>
          <w:szCs w:val="24"/>
        </w:rPr>
        <w:t>id</w:t>
      </w:r>
      <w:r w:rsidRPr="00E9586C">
        <w:rPr>
          <w:rFonts w:ascii="Times New Roman" w:hAnsi="Times New Roman" w:cs="Times New Roman"/>
          <w:sz w:val="24"/>
          <w:szCs w:val="24"/>
        </w:rPr>
        <w:t xml:space="preserve"> not. The </w:t>
      </w:r>
      <w:r w:rsidR="00140647" w:rsidRPr="008A6122">
        <w:rPr>
          <w:rFonts w:ascii="Times New Roman" w:hAnsi="Times New Roman" w:cs="Times New Roman"/>
          <w:sz w:val="24"/>
          <w:szCs w:val="24"/>
        </w:rPr>
        <w:t>c</w:t>
      </w:r>
      <w:r w:rsidRPr="009307E5">
        <w:rPr>
          <w:rFonts w:ascii="Times New Roman" w:hAnsi="Times New Roman" w:cs="Times New Roman"/>
          <w:sz w:val="24"/>
          <w:szCs w:val="24"/>
        </w:rPr>
        <w:t>ourt</w:t>
      </w:r>
      <w:r w:rsidRPr="00E9586C">
        <w:rPr>
          <w:rFonts w:ascii="Times New Roman" w:hAnsi="Times New Roman" w:cs="Times New Roman"/>
          <w:sz w:val="24"/>
          <w:szCs w:val="24"/>
        </w:rPr>
        <w:t xml:space="preserve"> noted the need “to distinguish the most grave forms of the use of force (those constituting an armed attack) from other less grave forms.”</w:t>
      </w:r>
      <w:r w:rsidRPr="00E9586C">
        <w:rPr>
          <w:rStyle w:val="EndnoteReference"/>
          <w:rFonts w:ascii="Times New Roman" w:hAnsi="Times New Roman" w:cs="Times New Roman"/>
          <w:sz w:val="24"/>
          <w:szCs w:val="24"/>
        </w:rPr>
        <w:endnoteReference w:id="97"/>
      </w:r>
      <w:r w:rsidRPr="00E9586C">
        <w:rPr>
          <w:rFonts w:ascii="Times New Roman" w:hAnsi="Times New Roman" w:cs="Times New Roman"/>
          <w:sz w:val="24"/>
          <w:szCs w:val="24"/>
        </w:rPr>
        <w:t xml:space="preserve">  </w:t>
      </w:r>
    </w:p>
    <w:p w14:paraId="2B9EE92D"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The Gravity Test: Armed Attack</w:t>
      </w:r>
    </w:p>
    <w:p w14:paraId="0A64315A" w14:textId="77777777" w:rsidR="00816B1C" w:rsidRDefault="00D944BC" w:rsidP="008A6122">
      <w:pPr>
        <w:ind w:firstLine="720"/>
        <w:rPr>
          <w:rFonts w:ascii="Times New Roman" w:hAnsi="Times New Roman" w:cs="Times New Roman"/>
          <w:sz w:val="24"/>
          <w:szCs w:val="24"/>
        </w:rPr>
      </w:pPr>
      <w:r w:rsidRPr="00E9586C">
        <w:rPr>
          <w:rFonts w:ascii="Times New Roman" w:hAnsi="Times New Roman" w:cs="Times New Roman"/>
          <w:sz w:val="24"/>
          <w:szCs w:val="24"/>
        </w:rPr>
        <w:t xml:space="preserve">The </w:t>
      </w:r>
      <w:r>
        <w:rPr>
          <w:rFonts w:ascii="Times New Roman" w:hAnsi="Times New Roman" w:cs="Times New Roman"/>
          <w:sz w:val="24"/>
          <w:szCs w:val="24"/>
        </w:rPr>
        <w:t>c</w:t>
      </w:r>
      <w:r w:rsidRPr="00E9586C">
        <w:rPr>
          <w:rFonts w:ascii="Times New Roman" w:hAnsi="Times New Roman" w:cs="Times New Roman"/>
          <w:sz w:val="24"/>
          <w:szCs w:val="24"/>
        </w:rPr>
        <w:t xml:space="preserve">ourt established a “gravity” test for determining whether there was an “armed attack” or something lesser, like </w:t>
      </w:r>
      <w:r>
        <w:rPr>
          <w:rFonts w:ascii="Times New Roman" w:hAnsi="Times New Roman" w:cs="Times New Roman"/>
          <w:sz w:val="24"/>
          <w:szCs w:val="24"/>
        </w:rPr>
        <w:t xml:space="preserve">an </w:t>
      </w:r>
      <w:r w:rsidRPr="00E9586C">
        <w:rPr>
          <w:rFonts w:ascii="Times New Roman" w:hAnsi="Times New Roman" w:cs="Times New Roman"/>
          <w:sz w:val="24"/>
          <w:szCs w:val="24"/>
        </w:rPr>
        <w:t xml:space="preserve">intervention or a use of force, which may be unlawful but not an armed attack. The </w:t>
      </w:r>
      <w:r>
        <w:rPr>
          <w:rFonts w:ascii="Times New Roman" w:hAnsi="Times New Roman" w:cs="Times New Roman"/>
          <w:sz w:val="24"/>
          <w:szCs w:val="24"/>
        </w:rPr>
        <w:t>c</w:t>
      </w:r>
      <w:r w:rsidRPr="00E9586C">
        <w:rPr>
          <w:rFonts w:ascii="Times New Roman" w:hAnsi="Times New Roman" w:cs="Times New Roman"/>
          <w:sz w:val="24"/>
          <w:szCs w:val="24"/>
        </w:rPr>
        <w:t>ourt clearly drew a distinction in the case between state actions that were armed attacks versus “mere frontier incidents</w:t>
      </w:r>
      <w:r>
        <w:rPr>
          <w:rFonts w:ascii="Times New Roman" w:hAnsi="Times New Roman" w:cs="Times New Roman"/>
          <w:sz w:val="24"/>
          <w:szCs w:val="24"/>
        </w:rPr>
        <w:t>.</w:t>
      </w:r>
      <w:r w:rsidRPr="00E9586C">
        <w:rPr>
          <w:rFonts w:ascii="Times New Roman" w:hAnsi="Times New Roman" w:cs="Times New Roman"/>
          <w:sz w:val="24"/>
          <w:szCs w:val="24"/>
        </w:rPr>
        <w:t xml:space="preserve">” The </w:t>
      </w:r>
      <w:r>
        <w:rPr>
          <w:rFonts w:ascii="Times New Roman" w:hAnsi="Times New Roman" w:cs="Times New Roman"/>
          <w:sz w:val="24"/>
          <w:szCs w:val="24"/>
        </w:rPr>
        <w:t>c</w:t>
      </w:r>
      <w:r w:rsidRPr="00E9586C">
        <w:rPr>
          <w:rFonts w:ascii="Times New Roman" w:hAnsi="Times New Roman" w:cs="Times New Roman"/>
          <w:sz w:val="24"/>
          <w:szCs w:val="24"/>
        </w:rPr>
        <w:t xml:space="preserve">ourt, however, gave no further guidance, leaving the parameters for an “armed attack” unsettled. The only element that the </w:t>
      </w:r>
      <w:r>
        <w:rPr>
          <w:rFonts w:ascii="Times New Roman" w:hAnsi="Times New Roman" w:cs="Times New Roman"/>
          <w:sz w:val="24"/>
          <w:szCs w:val="24"/>
        </w:rPr>
        <w:t>c</w:t>
      </w:r>
      <w:r w:rsidRPr="00E9586C">
        <w:rPr>
          <w:rFonts w:ascii="Times New Roman" w:hAnsi="Times New Roman" w:cs="Times New Roman"/>
          <w:sz w:val="24"/>
          <w:szCs w:val="24"/>
        </w:rPr>
        <w:t>ourt dictate</w:t>
      </w:r>
      <w:r>
        <w:rPr>
          <w:rFonts w:ascii="Times New Roman" w:hAnsi="Times New Roman" w:cs="Times New Roman"/>
          <w:sz w:val="24"/>
          <w:szCs w:val="24"/>
        </w:rPr>
        <w:t>d</w:t>
      </w:r>
      <w:r w:rsidRPr="00E9586C">
        <w:rPr>
          <w:rFonts w:ascii="Times New Roman" w:hAnsi="Times New Roman" w:cs="Times New Roman"/>
          <w:sz w:val="24"/>
          <w:szCs w:val="24"/>
        </w:rPr>
        <w:t xml:space="preserve"> is that </w:t>
      </w:r>
      <w:r>
        <w:rPr>
          <w:rFonts w:ascii="Times New Roman" w:hAnsi="Times New Roman" w:cs="Times New Roman"/>
          <w:sz w:val="24"/>
          <w:szCs w:val="24"/>
        </w:rPr>
        <w:t xml:space="preserve">qualifying </w:t>
      </w:r>
      <w:r w:rsidRPr="00E9586C">
        <w:rPr>
          <w:rFonts w:ascii="Times New Roman" w:hAnsi="Times New Roman" w:cs="Times New Roman"/>
          <w:sz w:val="24"/>
          <w:szCs w:val="24"/>
        </w:rPr>
        <w:t>actions must be a use of force that is “grave.” This part of the decision regarding the gravity test has been much criticized. Some, like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have argued that it actually encourages the use of force (see the discussion above related to Harold Koh’s speech about cyber operations and the US rejection of the </w:t>
      </w:r>
      <w:r>
        <w:rPr>
          <w:rFonts w:ascii="Times New Roman" w:hAnsi="Times New Roman" w:cs="Times New Roman"/>
          <w:sz w:val="24"/>
          <w:szCs w:val="24"/>
        </w:rPr>
        <w:t>c</w:t>
      </w:r>
      <w:r w:rsidRPr="00E9586C">
        <w:rPr>
          <w:rFonts w:ascii="Times New Roman" w:hAnsi="Times New Roman" w:cs="Times New Roman"/>
          <w:sz w:val="24"/>
          <w:szCs w:val="24"/>
        </w:rPr>
        <w:t xml:space="preserve">ourt’s gravity test). However, the </w:t>
      </w:r>
      <w:r>
        <w:rPr>
          <w:rFonts w:ascii="Times New Roman" w:hAnsi="Times New Roman" w:cs="Times New Roman"/>
          <w:sz w:val="24"/>
          <w:szCs w:val="24"/>
        </w:rPr>
        <w:t>c</w:t>
      </w:r>
      <w:r w:rsidRPr="00E9586C">
        <w:rPr>
          <w:rFonts w:ascii="Times New Roman" w:hAnsi="Times New Roman" w:cs="Times New Roman"/>
          <w:sz w:val="24"/>
          <w:szCs w:val="24"/>
        </w:rPr>
        <w:t xml:space="preserve">ourt has not been swayed by the criticisms and upheld its gravity test in the </w:t>
      </w:r>
      <w:r w:rsidRPr="00344FBB">
        <w:rPr>
          <w:rFonts w:ascii="Times New Roman" w:hAnsi="Times New Roman" w:cs="Times New Roman"/>
          <w:i/>
          <w:sz w:val="24"/>
          <w:szCs w:val="24"/>
        </w:rPr>
        <w:t>Oil Platforms</w:t>
      </w:r>
      <w:r w:rsidRPr="00E9586C">
        <w:rPr>
          <w:rFonts w:ascii="Times New Roman" w:hAnsi="Times New Roman" w:cs="Times New Roman"/>
          <w:sz w:val="24"/>
          <w:szCs w:val="24"/>
        </w:rPr>
        <w:t xml:space="preserve"> case.</w:t>
      </w:r>
    </w:p>
    <w:p w14:paraId="40C6008B" w14:textId="77777777" w:rsidR="00D944BC" w:rsidRDefault="00A66AAD" w:rsidP="00E9586C">
      <w:pPr>
        <w:rPr>
          <w:rFonts w:ascii="Times New Roman" w:hAnsi="Times New Roman" w:cs="Times New Roman"/>
          <w:sz w:val="24"/>
          <w:szCs w:val="24"/>
        </w:rPr>
      </w:pPr>
      <w:ins w:id="249" w:author="E" w:date="2015-08-24T22:22:00Z">
        <w:r>
          <w:rPr>
            <w:rFonts w:ascii="Times New Roman" w:hAnsi="Times New Roman" w:cs="Times New Roman"/>
            <w:sz w:val="24"/>
            <w:szCs w:val="24"/>
          </w:rPr>
          <w:tab/>
        </w:r>
      </w:ins>
      <w:r w:rsidR="00D944BC" w:rsidRPr="00E9586C">
        <w:rPr>
          <w:rFonts w:ascii="Times New Roman" w:hAnsi="Times New Roman" w:cs="Times New Roman"/>
          <w:sz w:val="24"/>
          <w:szCs w:val="24"/>
        </w:rPr>
        <w:t>The U</w:t>
      </w:r>
      <w:r w:rsidR="00D944BC">
        <w:rPr>
          <w:rFonts w:ascii="Times New Roman" w:hAnsi="Times New Roman" w:cs="Times New Roman"/>
          <w:sz w:val="24"/>
          <w:szCs w:val="24"/>
        </w:rPr>
        <w:t xml:space="preserve">nited </w:t>
      </w:r>
      <w:r w:rsidR="00D944BC" w:rsidRPr="00E9586C">
        <w:rPr>
          <w:rFonts w:ascii="Times New Roman" w:hAnsi="Times New Roman" w:cs="Times New Roman"/>
          <w:sz w:val="24"/>
          <w:szCs w:val="24"/>
        </w:rPr>
        <w:t>S</w:t>
      </w:r>
      <w:r w:rsidR="00D944BC">
        <w:rPr>
          <w:rFonts w:ascii="Times New Roman" w:hAnsi="Times New Roman" w:cs="Times New Roman"/>
          <w:sz w:val="24"/>
          <w:szCs w:val="24"/>
        </w:rPr>
        <w:t>tates</w:t>
      </w:r>
      <w:r w:rsidR="00D944BC" w:rsidRPr="00E9586C">
        <w:rPr>
          <w:rFonts w:ascii="Times New Roman" w:hAnsi="Times New Roman" w:cs="Times New Roman"/>
          <w:sz w:val="24"/>
          <w:szCs w:val="24"/>
        </w:rPr>
        <w:t xml:space="preserve"> argued in the </w:t>
      </w:r>
      <w:r w:rsidR="00D944BC" w:rsidRPr="00875D8C">
        <w:rPr>
          <w:rFonts w:ascii="Times New Roman" w:hAnsi="Times New Roman" w:cs="Times New Roman"/>
          <w:i/>
          <w:sz w:val="24"/>
          <w:szCs w:val="24"/>
        </w:rPr>
        <w:t>Oil Platforms</w:t>
      </w:r>
      <w:r w:rsidR="00D944BC" w:rsidRPr="00E9586C">
        <w:rPr>
          <w:rFonts w:ascii="Times New Roman" w:hAnsi="Times New Roman" w:cs="Times New Roman"/>
          <w:sz w:val="24"/>
          <w:szCs w:val="24"/>
        </w:rPr>
        <w:t xml:space="preserve"> case for a</w:t>
      </w:r>
      <w:r w:rsidR="00D944BC">
        <w:rPr>
          <w:rFonts w:ascii="Times New Roman" w:hAnsi="Times New Roman" w:cs="Times New Roman"/>
          <w:sz w:val="24"/>
          <w:szCs w:val="24"/>
        </w:rPr>
        <w:t>n</w:t>
      </w:r>
      <w:r w:rsidR="00D944BC" w:rsidRPr="00E9586C">
        <w:rPr>
          <w:rFonts w:ascii="Times New Roman" w:hAnsi="Times New Roman" w:cs="Times New Roman"/>
          <w:sz w:val="24"/>
          <w:szCs w:val="24"/>
        </w:rPr>
        <w:t xml:space="preserve"> accumulation of events theory </w:t>
      </w:r>
      <w:r w:rsidR="00D944BC">
        <w:rPr>
          <w:rFonts w:ascii="Times New Roman" w:hAnsi="Times New Roman" w:cs="Times New Roman"/>
          <w:sz w:val="24"/>
          <w:szCs w:val="24"/>
        </w:rPr>
        <w:t>positing</w:t>
      </w:r>
      <w:r w:rsidR="00D944BC" w:rsidRPr="00E9586C">
        <w:rPr>
          <w:rFonts w:ascii="Times New Roman" w:hAnsi="Times New Roman" w:cs="Times New Roman"/>
          <w:sz w:val="24"/>
          <w:szCs w:val="24"/>
        </w:rPr>
        <w:t xml:space="preserve"> that a series of minor attacks </w:t>
      </w:r>
      <w:r w:rsidR="00D944BC">
        <w:rPr>
          <w:rFonts w:ascii="Times New Roman" w:hAnsi="Times New Roman" w:cs="Times New Roman"/>
          <w:sz w:val="24"/>
          <w:szCs w:val="24"/>
        </w:rPr>
        <w:t>that</w:t>
      </w:r>
      <w:r w:rsidR="00D944BC" w:rsidRPr="00E9586C">
        <w:rPr>
          <w:rFonts w:ascii="Times New Roman" w:hAnsi="Times New Roman" w:cs="Times New Roman"/>
          <w:sz w:val="24"/>
          <w:szCs w:val="24"/>
        </w:rPr>
        <w:t xml:space="preserve"> did not individually amount to an armed attack could cumulatively constitute an armed attack. The </w:t>
      </w:r>
      <w:r w:rsidR="00D944BC">
        <w:rPr>
          <w:rFonts w:ascii="Times New Roman" w:hAnsi="Times New Roman" w:cs="Times New Roman"/>
          <w:sz w:val="24"/>
          <w:szCs w:val="24"/>
        </w:rPr>
        <w:t>c</w:t>
      </w:r>
      <w:r w:rsidR="00D944BC" w:rsidRPr="00E9586C">
        <w:rPr>
          <w:rFonts w:ascii="Times New Roman" w:hAnsi="Times New Roman" w:cs="Times New Roman"/>
          <w:sz w:val="24"/>
          <w:szCs w:val="24"/>
        </w:rPr>
        <w:t>ourt was not swayed by this argument. Furthermore, in a separate opinion, Judge Simma rejected the doctrine</w:t>
      </w:r>
      <w:r w:rsidR="00D944BC">
        <w:rPr>
          <w:rFonts w:ascii="Times New Roman" w:hAnsi="Times New Roman" w:cs="Times New Roman"/>
          <w:sz w:val="24"/>
          <w:szCs w:val="24"/>
        </w:rPr>
        <w:t>,</w:t>
      </w:r>
      <w:r w:rsidR="00D944BC" w:rsidRPr="00E9586C">
        <w:rPr>
          <w:rFonts w:ascii="Times New Roman" w:hAnsi="Times New Roman" w:cs="Times New Roman"/>
          <w:sz w:val="24"/>
          <w:szCs w:val="24"/>
        </w:rPr>
        <w:t xml:space="preserve"> arguing that there was no “qualitative jump” from iterative actions below the threshold of Article 51 to those actions that would constitute armed attack as envisioned by the </w:t>
      </w:r>
      <w:r w:rsidR="00D944BC">
        <w:rPr>
          <w:rFonts w:ascii="Times New Roman" w:hAnsi="Times New Roman" w:cs="Times New Roman"/>
          <w:sz w:val="24"/>
          <w:szCs w:val="24"/>
        </w:rPr>
        <w:t>c</w:t>
      </w:r>
      <w:r w:rsidR="00D944BC" w:rsidRPr="00E9586C">
        <w:rPr>
          <w:rFonts w:ascii="Times New Roman" w:hAnsi="Times New Roman" w:cs="Times New Roman"/>
          <w:sz w:val="24"/>
          <w:szCs w:val="24"/>
        </w:rPr>
        <w:t>ourt.</w:t>
      </w:r>
      <w:r w:rsidR="00E62438">
        <w:rPr>
          <w:rStyle w:val="EndnoteReference"/>
          <w:rFonts w:ascii="Times New Roman" w:hAnsi="Times New Roman" w:cs="Times New Roman"/>
          <w:sz w:val="24"/>
          <w:szCs w:val="24"/>
        </w:rPr>
        <w:endnoteReference w:id="98"/>
      </w:r>
    </w:p>
    <w:p w14:paraId="070FACD7"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In all of the self-defense cases the </w:t>
      </w:r>
      <w:r>
        <w:rPr>
          <w:rFonts w:ascii="Times New Roman" w:hAnsi="Times New Roman" w:cs="Times New Roman"/>
          <w:sz w:val="24"/>
          <w:szCs w:val="24"/>
        </w:rPr>
        <w:t>c</w:t>
      </w:r>
      <w:r w:rsidRPr="00E9586C">
        <w:rPr>
          <w:rFonts w:ascii="Times New Roman" w:hAnsi="Times New Roman" w:cs="Times New Roman"/>
          <w:sz w:val="24"/>
          <w:szCs w:val="24"/>
        </w:rPr>
        <w:t>ourt has considered (</w:t>
      </w:r>
      <w:r w:rsidRPr="00E9586C">
        <w:rPr>
          <w:rFonts w:ascii="Times New Roman" w:hAnsi="Times New Roman" w:cs="Times New Roman"/>
          <w:i/>
          <w:sz w:val="24"/>
          <w:szCs w:val="24"/>
        </w:rPr>
        <w:t>Nicaragua, Oil Platforms, D</w:t>
      </w:r>
      <w:r>
        <w:rPr>
          <w:rFonts w:ascii="Times New Roman" w:hAnsi="Times New Roman" w:cs="Times New Roman"/>
          <w:i/>
          <w:sz w:val="24"/>
          <w:szCs w:val="24"/>
        </w:rPr>
        <w:t xml:space="preserve">emocratic </w:t>
      </w:r>
      <w:r w:rsidRPr="00E9586C">
        <w:rPr>
          <w:rFonts w:ascii="Times New Roman" w:hAnsi="Times New Roman" w:cs="Times New Roman"/>
          <w:i/>
          <w:sz w:val="24"/>
          <w:szCs w:val="24"/>
        </w:rPr>
        <w:t>R</w:t>
      </w:r>
      <w:r>
        <w:rPr>
          <w:rFonts w:ascii="Times New Roman" w:hAnsi="Times New Roman" w:cs="Times New Roman"/>
          <w:i/>
          <w:sz w:val="24"/>
          <w:szCs w:val="24"/>
        </w:rPr>
        <w:t xml:space="preserve">epublic of the </w:t>
      </w:r>
      <w:r w:rsidRPr="00E9586C">
        <w:rPr>
          <w:rFonts w:ascii="Times New Roman" w:hAnsi="Times New Roman" w:cs="Times New Roman"/>
          <w:i/>
          <w:sz w:val="24"/>
          <w:szCs w:val="24"/>
        </w:rPr>
        <w:t>C</w:t>
      </w:r>
      <w:r>
        <w:rPr>
          <w:rFonts w:ascii="Times New Roman" w:hAnsi="Times New Roman" w:cs="Times New Roman"/>
          <w:i/>
          <w:sz w:val="24"/>
          <w:szCs w:val="24"/>
        </w:rPr>
        <w:t>ongo</w:t>
      </w:r>
      <w:r w:rsidRPr="00E9586C">
        <w:rPr>
          <w:rFonts w:ascii="Times New Roman" w:hAnsi="Times New Roman" w:cs="Times New Roman"/>
          <w:i/>
          <w:sz w:val="24"/>
          <w:szCs w:val="24"/>
        </w:rPr>
        <w:t xml:space="preserve"> v. Uganda</w:t>
      </w:r>
      <w:r w:rsidRPr="00E9586C">
        <w:rPr>
          <w:rFonts w:ascii="Times New Roman" w:hAnsi="Times New Roman" w:cs="Times New Roman"/>
          <w:sz w:val="24"/>
          <w:szCs w:val="24"/>
        </w:rPr>
        <w:t xml:space="preserve">, and the opinions in </w:t>
      </w:r>
      <w:r w:rsidRPr="00E9586C">
        <w:rPr>
          <w:rFonts w:ascii="Times New Roman" w:hAnsi="Times New Roman" w:cs="Times New Roman"/>
          <w:i/>
          <w:sz w:val="24"/>
          <w:szCs w:val="24"/>
        </w:rPr>
        <w:t>Nuclear Weapons</w:t>
      </w:r>
      <w:r w:rsidRPr="00E9586C">
        <w:rPr>
          <w:rFonts w:ascii="Times New Roman" w:hAnsi="Times New Roman" w:cs="Times New Roman"/>
          <w:sz w:val="24"/>
          <w:szCs w:val="24"/>
        </w:rPr>
        <w:t xml:space="preserve"> and </w:t>
      </w:r>
      <w:r>
        <w:rPr>
          <w:rFonts w:ascii="Times New Roman" w:hAnsi="Times New Roman" w:cs="Times New Roman"/>
          <w:i/>
          <w:sz w:val="24"/>
          <w:szCs w:val="24"/>
        </w:rPr>
        <w:t xml:space="preserve">Legal Consequences of the Construction of a </w:t>
      </w:r>
      <w:r w:rsidRPr="00E9586C">
        <w:rPr>
          <w:rFonts w:ascii="Times New Roman" w:hAnsi="Times New Roman" w:cs="Times New Roman"/>
          <w:i/>
          <w:sz w:val="24"/>
          <w:szCs w:val="24"/>
        </w:rPr>
        <w:t>Wall</w:t>
      </w:r>
      <w:r>
        <w:rPr>
          <w:rFonts w:ascii="Times New Roman" w:hAnsi="Times New Roman" w:cs="Times New Roman"/>
          <w:i/>
          <w:sz w:val="24"/>
          <w:szCs w:val="24"/>
        </w:rPr>
        <w:t xml:space="preserve"> in the Occupied Palestinian Territory</w:t>
      </w:r>
      <w:r w:rsidRPr="00E9586C">
        <w:rPr>
          <w:rFonts w:ascii="Times New Roman" w:hAnsi="Times New Roman" w:cs="Times New Roman"/>
          <w:sz w:val="24"/>
          <w:szCs w:val="24"/>
        </w:rPr>
        <w:t>)</w:t>
      </w:r>
      <w:r>
        <w:rPr>
          <w:rFonts w:ascii="Times New Roman" w:hAnsi="Times New Roman" w:cs="Times New Roman"/>
          <w:sz w:val="24"/>
          <w:szCs w:val="24"/>
        </w:rPr>
        <w:t>,</w:t>
      </w:r>
      <w:r w:rsidRPr="00E9586C">
        <w:rPr>
          <w:rFonts w:ascii="Times New Roman" w:hAnsi="Times New Roman" w:cs="Times New Roman"/>
          <w:sz w:val="24"/>
          <w:szCs w:val="24"/>
        </w:rPr>
        <w:t xml:space="preserve"> the </w:t>
      </w:r>
      <w:r>
        <w:rPr>
          <w:rFonts w:ascii="Times New Roman" w:hAnsi="Times New Roman" w:cs="Times New Roman"/>
          <w:sz w:val="24"/>
          <w:szCs w:val="24"/>
        </w:rPr>
        <w:t>c</w:t>
      </w:r>
      <w:r w:rsidRPr="00E9586C">
        <w:rPr>
          <w:rFonts w:ascii="Times New Roman" w:hAnsi="Times New Roman" w:cs="Times New Roman"/>
          <w:sz w:val="24"/>
          <w:szCs w:val="24"/>
        </w:rPr>
        <w:t xml:space="preserve">ourt ruled that there was no “armed attack.” In all of these cases, claims that there had been an armed </w:t>
      </w:r>
      <w:r w:rsidRPr="00E9586C">
        <w:rPr>
          <w:rFonts w:ascii="Times New Roman" w:hAnsi="Times New Roman" w:cs="Times New Roman"/>
          <w:sz w:val="24"/>
          <w:szCs w:val="24"/>
        </w:rPr>
        <w:lastRenderedPageBreak/>
        <w:t>attack w</w:t>
      </w:r>
      <w:r>
        <w:rPr>
          <w:rFonts w:ascii="Times New Roman" w:hAnsi="Times New Roman" w:cs="Times New Roman"/>
          <w:sz w:val="24"/>
          <w:szCs w:val="24"/>
        </w:rPr>
        <w:t>ere</w:t>
      </w:r>
      <w:r w:rsidRPr="00E9586C">
        <w:rPr>
          <w:rFonts w:ascii="Times New Roman" w:hAnsi="Times New Roman" w:cs="Times New Roman"/>
          <w:sz w:val="24"/>
          <w:szCs w:val="24"/>
        </w:rPr>
        <w:t xml:space="preserve"> problematic because none of them </w:t>
      </w:r>
      <w:r>
        <w:rPr>
          <w:rFonts w:ascii="Times New Roman" w:hAnsi="Times New Roman" w:cs="Times New Roman"/>
          <w:sz w:val="24"/>
          <w:szCs w:val="24"/>
        </w:rPr>
        <w:t>included</w:t>
      </w:r>
      <w:r w:rsidRPr="00E9586C">
        <w:rPr>
          <w:rFonts w:ascii="Times New Roman" w:hAnsi="Times New Roman" w:cs="Times New Roman"/>
          <w:sz w:val="24"/>
          <w:szCs w:val="24"/>
        </w:rPr>
        <w:t xml:space="preserve"> a classic cross-border action by the regular armed forces of an aggressor state. Especially in the context of cyber operations, based on the rulings in these cases, it would be unlikely that the </w:t>
      </w:r>
      <w:r>
        <w:rPr>
          <w:rFonts w:ascii="Times New Roman" w:hAnsi="Times New Roman" w:cs="Times New Roman"/>
          <w:sz w:val="24"/>
          <w:szCs w:val="24"/>
        </w:rPr>
        <w:t>c</w:t>
      </w:r>
      <w:r w:rsidRPr="00E9586C">
        <w:rPr>
          <w:rFonts w:ascii="Times New Roman" w:hAnsi="Times New Roman" w:cs="Times New Roman"/>
          <w:sz w:val="24"/>
          <w:szCs w:val="24"/>
        </w:rPr>
        <w:t>ourt would find such an “armed attack” where cyber operations fall outside of traditional cross-border action by the regular armed forces of a state.</w:t>
      </w:r>
    </w:p>
    <w:p w14:paraId="7F666D7F"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Internationally</w:t>
      </w:r>
      <w:r>
        <w:rPr>
          <w:rFonts w:ascii="Times New Roman" w:hAnsi="Times New Roman" w:cs="Times New Roman"/>
          <w:sz w:val="24"/>
          <w:szCs w:val="24"/>
        </w:rPr>
        <w:t>,</w:t>
      </w:r>
      <w:r w:rsidRPr="00E9586C">
        <w:rPr>
          <w:rFonts w:ascii="Times New Roman" w:hAnsi="Times New Roman" w:cs="Times New Roman"/>
          <w:sz w:val="24"/>
          <w:szCs w:val="24"/>
        </w:rPr>
        <w:t xml:space="preserve"> legal scholars generally accept that those actions that cause injury or death to individuals would qualify</w:t>
      </w:r>
      <w:r>
        <w:rPr>
          <w:rFonts w:ascii="Times New Roman" w:hAnsi="Times New Roman" w:cs="Times New Roman"/>
          <w:sz w:val="24"/>
          <w:szCs w:val="24"/>
        </w:rPr>
        <w:t xml:space="preserve"> as an armed attack</w:t>
      </w:r>
      <w:r w:rsidRPr="00E9586C">
        <w:rPr>
          <w:rFonts w:ascii="Times New Roman" w:hAnsi="Times New Roman" w:cs="Times New Roman"/>
          <w:sz w:val="24"/>
          <w:szCs w:val="24"/>
        </w:rPr>
        <w:t>. The majority of scholars also agree that those actions that cause damage or destruction would also qualify. Traditionally, espionage and theft would not qualify. It follows that in the cyber domain, cyber espionage and cyber theft would not constitute an armed attack. Furthermore, actions that only temporarily incapacitate a system (versus destroy</w:t>
      </w:r>
      <w:r>
        <w:rPr>
          <w:rFonts w:ascii="Times New Roman" w:hAnsi="Times New Roman" w:cs="Times New Roman"/>
          <w:sz w:val="24"/>
          <w:szCs w:val="24"/>
        </w:rPr>
        <w:t>ing</w:t>
      </w:r>
      <w:r w:rsidRPr="00E9586C">
        <w:rPr>
          <w:rFonts w:ascii="Times New Roman" w:hAnsi="Times New Roman" w:cs="Times New Roman"/>
          <w:sz w:val="24"/>
          <w:szCs w:val="24"/>
        </w:rPr>
        <w:t xml:space="preserve"> or </w:t>
      </w:r>
      <w:r>
        <w:rPr>
          <w:rFonts w:ascii="Times New Roman" w:hAnsi="Times New Roman" w:cs="Times New Roman"/>
          <w:sz w:val="24"/>
          <w:szCs w:val="24"/>
        </w:rPr>
        <w:t xml:space="preserve">permanently </w:t>
      </w:r>
      <w:r w:rsidRPr="00E9586C">
        <w:rPr>
          <w:rFonts w:ascii="Times New Roman" w:hAnsi="Times New Roman" w:cs="Times New Roman"/>
          <w:sz w:val="24"/>
          <w:szCs w:val="24"/>
        </w:rPr>
        <w:t>damag</w:t>
      </w:r>
      <w:r>
        <w:rPr>
          <w:rFonts w:ascii="Times New Roman" w:hAnsi="Times New Roman" w:cs="Times New Roman"/>
          <w:sz w:val="24"/>
          <w:szCs w:val="24"/>
        </w:rPr>
        <w:t>ing</w:t>
      </w:r>
      <w:r w:rsidRPr="00E9586C">
        <w:rPr>
          <w:rFonts w:ascii="Times New Roman" w:hAnsi="Times New Roman" w:cs="Times New Roman"/>
          <w:sz w:val="24"/>
          <w:szCs w:val="24"/>
        </w:rPr>
        <w:t xml:space="preserve"> it) would not constitute an armed attack. Under an effects- or consequence-based test, what counts is not the specific type of weapon used b</w:t>
      </w:r>
      <w:r>
        <w:rPr>
          <w:rFonts w:ascii="Times New Roman" w:hAnsi="Times New Roman" w:cs="Times New Roman"/>
          <w:sz w:val="24"/>
          <w:szCs w:val="24"/>
        </w:rPr>
        <w:t>ut</w:t>
      </w:r>
      <w:r w:rsidRPr="00E9586C">
        <w:rPr>
          <w:rFonts w:ascii="Times New Roman" w:hAnsi="Times New Roman" w:cs="Times New Roman"/>
          <w:sz w:val="24"/>
          <w:szCs w:val="24"/>
        </w:rPr>
        <w:t xml:space="preserve"> the end product of its delivery to a selected objective. Scholars, however, have disagreed on what those effects are</w:t>
      </w:r>
      <w:r>
        <w:rPr>
          <w:rFonts w:ascii="Times New Roman" w:hAnsi="Times New Roman" w:cs="Times New Roman"/>
          <w:sz w:val="24"/>
          <w:szCs w:val="24"/>
        </w:rPr>
        <w:t>,</w:t>
      </w:r>
      <w:r w:rsidRPr="00E9586C">
        <w:rPr>
          <w:rFonts w:ascii="Times New Roman" w:hAnsi="Times New Roman" w:cs="Times New Roman"/>
          <w:sz w:val="24"/>
          <w:szCs w:val="24"/>
        </w:rPr>
        <w:t xml:space="preserve"> based on</w:t>
      </w:r>
      <w:r>
        <w:rPr>
          <w:rFonts w:ascii="Times New Roman" w:hAnsi="Times New Roman" w:cs="Times New Roman"/>
          <w:sz w:val="24"/>
          <w:szCs w:val="24"/>
        </w:rPr>
        <w:t xml:space="preserve"> whether one takes a broad or more narrow approach related to types of effects</w:t>
      </w:r>
      <w:r w:rsidRPr="00E9586C">
        <w:rPr>
          <w:rFonts w:ascii="Times New Roman" w:hAnsi="Times New Roman" w:cs="Times New Roman"/>
          <w:sz w:val="24"/>
          <w:szCs w:val="24"/>
        </w:rPr>
        <w:t xml:space="preserve"> under the test. This author has argued that a useful test for </w:t>
      </w:r>
      <w:r>
        <w:rPr>
          <w:rFonts w:ascii="Times New Roman" w:hAnsi="Times New Roman" w:cs="Times New Roman"/>
          <w:sz w:val="24"/>
          <w:szCs w:val="24"/>
        </w:rPr>
        <w:t xml:space="preserve">the </w:t>
      </w:r>
      <w:r w:rsidRPr="00E9586C">
        <w:rPr>
          <w:rFonts w:ascii="Times New Roman" w:hAnsi="Times New Roman" w:cs="Times New Roman"/>
          <w:sz w:val="24"/>
          <w:szCs w:val="24"/>
        </w:rPr>
        <w:t xml:space="preserve">purposes of analyzing whether an action rises to the level of an armed attack </w:t>
      </w:r>
      <w:r>
        <w:rPr>
          <w:rFonts w:ascii="Times New Roman" w:hAnsi="Times New Roman" w:cs="Times New Roman"/>
          <w:sz w:val="24"/>
          <w:szCs w:val="24"/>
        </w:rPr>
        <w:t>is</w:t>
      </w:r>
      <w:r w:rsidRPr="00E9586C">
        <w:rPr>
          <w:rFonts w:ascii="Times New Roman" w:hAnsi="Times New Roman" w:cs="Times New Roman"/>
          <w:sz w:val="24"/>
          <w:szCs w:val="24"/>
        </w:rPr>
        <w:t xml:space="preserve"> offered by one of the framers of the UN Charter in developing </w:t>
      </w:r>
      <w:r>
        <w:rPr>
          <w:rFonts w:ascii="Times New Roman" w:hAnsi="Times New Roman" w:cs="Times New Roman"/>
          <w:sz w:val="24"/>
          <w:szCs w:val="24"/>
        </w:rPr>
        <w:t xml:space="preserve">the </w:t>
      </w:r>
      <w:r w:rsidRPr="00E9586C">
        <w:rPr>
          <w:rFonts w:ascii="Times New Roman" w:hAnsi="Times New Roman" w:cs="Times New Roman"/>
          <w:sz w:val="24"/>
          <w:szCs w:val="24"/>
        </w:rPr>
        <w:t>criteria for when the laws of armed conflict would be triggered (when an armed conflict exists): scope, duration</w:t>
      </w:r>
      <w:r>
        <w:rPr>
          <w:rFonts w:ascii="Times New Roman" w:hAnsi="Times New Roman" w:cs="Times New Roman"/>
          <w:sz w:val="24"/>
          <w:szCs w:val="24"/>
        </w:rPr>
        <w:t>,</w:t>
      </w:r>
      <w:r w:rsidRPr="00E9586C">
        <w:rPr>
          <w:rFonts w:ascii="Times New Roman" w:hAnsi="Times New Roman" w:cs="Times New Roman"/>
          <w:sz w:val="24"/>
          <w:szCs w:val="24"/>
        </w:rPr>
        <w:t xml:space="preserve"> and intensity.  </w:t>
      </w:r>
    </w:p>
    <w:p w14:paraId="1783A696"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Furthermore, in the </w:t>
      </w:r>
      <w:r w:rsidRPr="00E9586C">
        <w:rPr>
          <w:rFonts w:ascii="Times New Roman" w:hAnsi="Times New Roman" w:cs="Times New Roman"/>
          <w:i/>
          <w:sz w:val="24"/>
          <w:szCs w:val="24"/>
        </w:rPr>
        <w:t xml:space="preserve">Nicaragua </w:t>
      </w:r>
      <w:r w:rsidRPr="00E9586C">
        <w:rPr>
          <w:rFonts w:ascii="Times New Roman" w:hAnsi="Times New Roman" w:cs="Times New Roman"/>
          <w:sz w:val="24"/>
          <w:szCs w:val="24"/>
        </w:rPr>
        <w:t xml:space="preserve">case, the </w:t>
      </w:r>
      <w:r>
        <w:rPr>
          <w:rFonts w:ascii="Times New Roman" w:hAnsi="Times New Roman" w:cs="Times New Roman"/>
          <w:sz w:val="24"/>
          <w:szCs w:val="24"/>
        </w:rPr>
        <w:t>c</w:t>
      </w:r>
      <w:r w:rsidRPr="00E9586C">
        <w:rPr>
          <w:rFonts w:ascii="Times New Roman" w:hAnsi="Times New Roman" w:cs="Times New Roman"/>
          <w:sz w:val="24"/>
          <w:szCs w:val="24"/>
        </w:rPr>
        <w:t xml:space="preserve">ourt had to decide whether attacks by “irregular forces” could be regarded as armed attacks by a state, justifying the use of force in self-defense against another state. The </w:t>
      </w:r>
      <w:r>
        <w:rPr>
          <w:rFonts w:ascii="Times New Roman" w:hAnsi="Times New Roman" w:cs="Times New Roman"/>
          <w:sz w:val="24"/>
          <w:szCs w:val="24"/>
        </w:rPr>
        <w:t>c</w:t>
      </w:r>
      <w:r w:rsidRPr="00E9586C">
        <w:rPr>
          <w:rFonts w:ascii="Times New Roman" w:hAnsi="Times New Roman" w:cs="Times New Roman"/>
          <w:sz w:val="24"/>
          <w:szCs w:val="24"/>
        </w:rPr>
        <w:t xml:space="preserve">ourt relied on the </w:t>
      </w:r>
      <w:r w:rsidRPr="00E9586C">
        <w:rPr>
          <w:rFonts w:ascii="Times New Roman" w:hAnsi="Times New Roman" w:cs="Times New Roman"/>
          <w:i/>
          <w:sz w:val="24"/>
          <w:szCs w:val="24"/>
        </w:rPr>
        <w:t>Definition of Aggression</w:t>
      </w:r>
      <w:r w:rsidRPr="00E9586C">
        <w:rPr>
          <w:rFonts w:ascii="Times New Roman" w:hAnsi="Times New Roman" w:cs="Times New Roman"/>
          <w:sz w:val="24"/>
          <w:szCs w:val="24"/>
        </w:rPr>
        <w:t>, Article 3(g) as applicable to this question. It ruled that attack</w:t>
      </w:r>
      <w:r>
        <w:rPr>
          <w:rFonts w:ascii="Times New Roman" w:hAnsi="Times New Roman" w:cs="Times New Roman"/>
          <w:sz w:val="24"/>
          <w:szCs w:val="24"/>
        </w:rPr>
        <w:t>s</w:t>
      </w:r>
      <w:r w:rsidRPr="00E9586C">
        <w:rPr>
          <w:rFonts w:ascii="Times New Roman" w:hAnsi="Times New Roman" w:cs="Times New Roman"/>
          <w:sz w:val="24"/>
          <w:szCs w:val="24"/>
        </w:rPr>
        <w:t xml:space="preserve"> by irregular forces could be imputable to states when there was “a sending by or on behalf of a state or armed bands. . .which carry out acts of armed force against another state of such gravity as to amount to . . .an actual armed attack conducted by regular forces, or its substantial involvement therein.”</w:t>
      </w:r>
      <w:r w:rsidR="00E62438">
        <w:rPr>
          <w:rStyle w:val="EndnoteReference"/>
          <w:rFonts w:ascii="Times New Roman" w:hAnsi="Times New Roman" w:cs="Times New Roman"/>
          <w:sz w:val="24"/>
          <w:szCs w:val="24"/>
        </w:rPr>
        <w:endnoteReference w:id="99"/>
      </w:r>
      <w:r w:rsidRPr="00E9586C">
        <w:rPr>
          <w:rFonts w:ascii="Times New Roman" w:hAnsi="Times New Roman" w:cs="Times New Roman"/>
          <w:sz w:val="24"/>
          <w:szCs w:val="24"/>
        </w:rPr>
        <w:t xml:space="preserve"> The </w:t>
      </w:r>
      <w:r>
        <w:rPr>
          <w:rFonts w:ascii="Times New Roman" w:hAnsi="Times New Roman" w:cs="Times New Roman"/>
          <w:sz w:val="24"/>
          <w:szCs w:val="24"/>
        </w:rPr>
        <w:t>c</w:t>
      </w:r>
      <w:r w:rsidRPr="00E9586C">
        <w:rPr>
          <w:rFonts w:ascii="Times New Roman" w:hAnsi="Times New Roman" w:cs="Times New Roman"/>
          <w:sz w:val="24"/>
          <w:szCs w:val="24"/>
        </w:rPr>
        <w:t xml:space="preserve">ourt reaffirmed its position on this issue in the </w:t>
      </w:r>
      <w:r w:rsidRPr="00E9586C">
        <w:rPr>
          <w:rFonts w:ascii="Times New Roman" w:hAnsi="Times New Roman" w:cs="Times New Roman"/>
          <w:i/>
          <w:sz w:val="24"/>
          <w:szCs w:val="24"/>
        </w:rPr>
        <w:t xml:space="preserve">Uganda </w:t>
      </w:r>
      <w:r w:rsidRPr="00E9586C">
        <w:rPr>
          <w:rFonts w:ascii="Times New Roman" w:hAnsi="Times New Roman" w:cs="Times New Roman"/>
          <w:sz w:val="24"/>
          <w:szCs w:val="24"/>
        </w:rPr>
        <w:t>decision. Today</w:t>
      </w:r>
      <w:r>
        <w:rPr>
          <w:rFonts w:ascii="Times New Roman" w:hAnsi="Times New Roman" w:cs="Times New Roman"/>
          <w:sz w:val="24"/>
          <w:szCs w:val="24"/>
        </w:rPr>
        <w:t>,</w:t>
      </w:r>
      <w:r w:rsidRPr="00E9586C">
        <w:rPr>
          <w:rFonts w:ascii="Times New Roman" w:hAnsi="Times New Roman" w:cs="Times New Roman"/>
          <w:sz w:val="24"/>
          <w:szCs w:val="24"/>
        </w:rPr>
        <w:t xml:space="preserve"> much controversy centers on this part of the decision in light of the </w:t>
      </w:r>
      <w:r>
        <w:rPr>
          <w:rFonts w:ascii="Times New Roman" w:hAnsi="Times New Roman" w:cs="Times New Roman"/>
          <w:sz w:val="24"/>
          <w:szCs w:val="24"/>
        </w:rPr>
        <w:t>September 11, 2001</w:t>
      </w:r>
      <w:r w:rsidRPr="00E9586C">
        <w:rPr>
          <w:rFonts w:ascii="Times New Roman" w:hAnsi="Times New Roman" w:cs="Times New Roman"/>
          <w:sz w:val="24"/>
          <w:szCs w:val="24"/>
        </w:rPr>
        <w:t xml:space="preserve"> terrorist attacks and the role of </w:t>
      </w:r>
      <w:r w:rsidRPr="00104AEC">
        <w:rPr>
          <w:rFonts w:ascii="Times New Roman" w:hAnsi="Times New Roman" w:cs="Times New Roman"/>
          <w:sz w:val="24"/>
          <w:szCs w:val="24"/>
        </w:rPr>
        <w:t>non</w:t>
      </w:r>
      <w:r>
        <w:rPr>
          <w:rFonts w:ascii="Times New Roman" w:hAnsi="Times New Roman" w:cs="Times New Roman"/>
          <w:sz w:val="24"/>
          <w:szCs w:val="24"/>
        </w:rPr>
        <w:t>state</w:t>
      </w:r>
      <w:r w:rsidRPr="00E9586C">
        <w:rPr>
          <w:rFonts w:ascii="Times New Roman" w:hAnsi="Times New Roman" w:cs="Times New Roman"/>
          <w:sz w:val="24"/>
          <w:szCs w:val="24"/>
        </w:rPr>
        <w:t xml:space="preserve"> actors.  </w:t>
      </w:r>
    </w:p>
    <w:p w14:paraId="309A8F4D"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This part of the decision will likely be particularly relevant in the cyber context</w:t>
      </w:r>
      <w:r>
        <w:rPr>
          <w:rFonts w:ascii="Times New Roman" w:hAnsi="Times New Roman" w:cs="Times New Roman"/>
          <w:sz w:val="24"/>
          <w:szCs w:val="24"/>
        </w:rPr>
        <w:t>,</w:t>
      </w:r>
      <w:r w:rsidRPr="00E9586C">
        <w:rPr>
          <w:rFonts w:ascii="Times New Roman" w:hAnsi="Times New Roman" w:cs="Times New Roman"/>
          <w:sz w:val="24"/>
          <w:szCs w:val="24"/>
        </w:rPr>
        <w:t xml:space="preserve"> where numerous nonstate actors have the capability to launch destructive cyber operations. Many of these groups will also be funded </w:t>
      </w:r>
      <w:r>
        <w:rPr>
          <w:rFonts w:ascii="Times New Roman" w:hAnsi="Times New Roman" w:cs="Times New Roman"/>
          <w:sz w:val="24"/>
          <w:szCs w:val="24"/>
        </w:rPr>
        <w:t xml:space="preserve">by </w:t>
      </w:r>
      <w:r w:rsidRPr="00E9586C">
        <w:rPr>
          <w:rFonts w:ascii="Times New Roman" w:hAnsi="Times New Roman" w:cs="Times New Roman"/>
          <w:sz w:val="24"/>
          <w:szCs w:val="24"/>
        </w:rPr>
        <w:t xml:space="preserve">or working on behalf of state actors. Unless there is a direct link between the nonstate actors and the state, according to the </w:t>
      </w:r>
      <w:r>
        <w:rPr>
          <w:rFonts w:ascii="Times New Roman" w:hAnsi="Times New Roman" w:cs="Times New Roman"/>
          <w:sz w:val="24"/>
          <w:szCs w:val="24"/>
        </w:rPr>
        <w:t>c</w:t>
      </w:r>
      <w:r w:rsidRPr="00E9586C">
        <w:rPr>
          <w:rFonts w:ascii="Times New Roman" w:hAnsi="Times New Roman" w:cs="Times New Roman"/>
          <w:sz w:val="24"/>
          <w:szCs w:val="24"/>
        </w:rPr>
        <w:t>ourt, the right to execute self-defensive actions against the nonstate actors within another state’s territory (without UN</w:t>
      </w:r>
      <w:r>
        <w:rPr>
          <w:rFonts w:ascii="Times New Roman" w:hAnsi="Times New Roman" w:cs="Times New Roman"/>
          <w:sz w:val="24"/>
          <w:szCs w:val="24"/>
        </w:rPr>
        <w:t>SC</w:t>
      </w:r>
      <w:r w:rsidRPr="00E9586C">
        <w:rPr>
          <w:rFonts w:ascii="Times New Roman" w:hAnsi="Times New Roman" w:cs="Times New Roman"/>
          <w:sz w:val="24"/>
          <w:szCs w:val="24"/>
        </w:rPr>
        <w:t xml:space="preserve"> authorization) will be doubtful. Clearly, detailed knowledge about the nonstate actors and their relationship with the territorial state will be critical to any legal justification to use force in self-defense. As with the justification to use anticipatory self-defens</w:t>
      </w:r>
      <w:r>
        <w:rPr>
          <w:rFonts w:ascii="Times New Roman" w:hAnsi="Times New Roman" w:cs="Times New Roman"/>
          <w:sz w:val="24"/>
          <w:szCs w:val="24"/>
        </w:rPr>
        <w:t>e</w:t>
      </w:r>
      <w:r w:rsidRPr="00E9586C">
        <w:rPr>
          <w:rFonts w:ascii="Times New Roman" w:hAnsi="Times New Roman" w:cs="Times New Roman"/>
          <w:sz w:val="24"/>
          <w:szCs w:val="24"/>
        </w:rPr>
        <w:t>, the credibility of the defense to use force will depend heavily on intelligence information gathered about the actors and the state supporting those actors.</w:t>
      </w:r>
    </w:p>
    <w:p w14:paraId="34784967"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 xml:space="preserve">Necessity </w:t>
      </w:r>
      <w:r>
        <w:rPr>
          <w:rFonts w:ascii="Times New Roman" w:hAnsi="Times New Roman" w:cs="Times New Roman"/>
          <w:b/>
          <w:sz w:val="24"/>
          <w:szCs w:val="24"/>
        </w:rPr>
        <w:t>and</w:t>
      </w:r>
      <w:r w:rsidRPr="00E9586C">
        <w:rPr>
          <w:rFonts w:ascii="Times New Roman" w:hAnsi="Times New Roman" w:cs="Times New Roman"/>
          <w:b/>
          <w:sz w:val="24"/>
          <w:szCs w:val="24"/>
        </w:rPr>
        <w:t xml:space="preserve"> Proportionality Requirements for Self-Defense</w:t>
      </w:r>
    </w:p>
    <w:p w14:paraId="05A4B263"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lastRenderedPageBreak/>
        <w:t xml:space="preserve">In addition to the UN Charter, the </w:t>
      </w:r>
      <w:r w:rsidRPr="00E9586C">
        <w:rPr>
          <w:rFonts w:ascii="Times New Roman" w:hAnsi="Times New Roman" w:cs="Times New Roman"/>
          <w:i/>
          <w:sz w:val="24"/>
          <w:szCs w:val="24"/>
        </w:rPr>
        <w:t>Nicaragua</w:t>
      </w:r>
      <w:r w:rsidRPr="00E9586C">
        <w:rPr>
          <w:rFonts w:ascii="Times New Roman" w:hAnsi="Times New Roman" w:cs="Times New Roman"/>
          <w:sz w:val="24"/>
          <w:szCs w:val="24"/>
        </w:rPr>
        <w:t xml:space="preserve"> </w:t>
      </w:r>
      <w:r>
        <w:rPr>
          <w:rFonts w:ascii="Times New Roman" w:hAnsi="Times New Roman" w:cs="Times New Roman"/>
          <w:sz w:val="24"/>
          <w:szCs w:val="24"/>
        </w:rPr>
        <w:t>c</w:t>
      </w:r>
      <w:r w:rsidRPr="00E9586C">
        <w:rPr>
          <w:rFonts w:ascii="Times New Roman" w:hAnsi="Times New Roman" w:cs="Times New Roman"/>
          <w:sz w:val="24"/>
          <w:szCs w:val="24"/>
        </w:rPr>
        <w:t xml:space="preserve">ourt pointed out that </w:t>
      </w:r>
      <w:r>
        <w:rPr>
          <w:rFonts w:ascii="Times New Roman" w:hAnsi="Times New Roman" w:cs="Times New Roman"/>
          <w:sz w:val="24"/>
          <w:szCs w:val="24"/>
        </w:rPr>
        <w:t>to determine what</w:t>
      </w:r>
      <w:r w:rsidRPr="00E9586C">
        <w:rPr>
          <w:rFonts w:ascii="Times New Roman" w:hAnsi="Times New Roman" w:cs="Times New Roman"/>
          <w:sz w:val="24"/>
          <w:szCs w:val="24"/>
        </w:rPr>
        <w:t xml:space="preserve"> constitutes appropriate self-defense, one must also look to customary international law outlining the right of states to survive within the international community. Customary international law has established two key principles: proportionality and necessity. In state practice</w:t>
      </w:r>
      <w:r>
        <w:rPr>
          <w:rFonts w:ascii="Times New Roman" w:hAnsi="Times New Roman" w:cs="Times New Roman"/>
          <w:sz w:val="24"/>
          <w:szCs w:val="24"/>
        </w:rPr>
        <w:t xml:space="preserve">, </w:t>
      </w:r>
      <w:r w:rsidRPr="00E9586C">
        <w:rPr>
          <w:rFonts w:ascii="Times New Roman" w:hAnsi="Times New Roman" w:cs="Times New Roman"/>
          <w:sz w:val="24"/>
          <w:szCs w:val="24"/>
        </w:rPr>
        <w:t xml:space="preserve">these two requirements play a crucial role. Indeed, the ICJ has applied these two criteria in all of its use of force cases. It is certain that in any </w:t>
      </w:r>
      <w:r>
        <w:rPr>
          <w:rFonts w:ascii="Times New Roman" w:hAnsi="Times New Roman" w:cs="Times New Roman"/>
          <w:sz w:val="24"/>
          <w:szCs w:val="24"/>
        </w:rPr>
        <w:t>case</w:t>
      </w:r>
      <w:r w:rsidRPr="00E9586C">
        <w:rPr>
          <w:rFonts w:ascii="Times New Roman" w:hAnsi="Times New Roman" w:cs="Times New Roman"/>
          <w:sz w:val="24"/>
          <w:szCs w:val="24"/>
        </w:rPr>
        <w:t xml:space="preserve"> of cyber operations, any legal analysis must also incorporate these two requirements into the assessment of the operation.</w:t>
      </w:r>
    </w:p>
    <w:p w14:paraId="1A5C3BC3"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A state meets the requirement of necessity when it is evident that there were no other nonforcible options for stopping the threat. Timing will likely be important in the context of necessity. For example, if the use of force in self-defense was conducted after the threat had either diminished </w:t>
      </w:r>
      <w:r>
        <w:rPr>
          <w:rFonts w:ascii="Times New Roman" w:hAnsi="Times New Roman" w:cs="Times New Roman"/>
          <w:sz w:val="24"/>
          <w:szCs w:val="24"/>
        </w:rPr>
        <w:t>to the point where</w:t>
      </w:r>
      <w:r w:rsidRPr="00E9586C">
        <w:rPr>
          <w:rFonts w:ascii="Times New Roman" w:hAnsi="Times New Roman" w:cs="Times New Roman"/>
          <w:sz w:val="24"/>
          <w:szCs w:val="24"/>
        </w:rPr>
        <w:t xml:space="preserve"> it no longer reached the level of an “armed attack” or had completely disappeared, the necessity of </w:t>
      </w:r>
      <w:r>
        <w:rPr>
          <w:rFonts w:ascii="Times New Roman" w:hAnsi="Times New Roman" w:cs="Times New Roman"/>
          <w:sz w:val="24"/>
          <w:szCs w:val="24"/>
        </w:rPr>
        <w:t>a</w:t>
      </w:r>
      <w:r w:rsidRPr="00E9586C">
        <w:rPr>
          <w:rFonts w:ascii="Times New Roman" w:hAnsi="Times New Roman" w:cs="Times New Roman"/>
          <w:sz w:val="24"/>
          <w:szCs w:val="24"/>
        </w:rPr>
        <w:t xml:space="preserve"> self-defense action </w:t>
      </w:r>
      <w:r>
        <w:rPr>
          <w:rFonts w:ascii="Times New Roman" w:hAnsi="Times New Roman" w:cs="Times New Roman"/>
          <w:sz w:val="24"/>
          <w:szCs w:val="24"/>
        </w:rPr>
        <w:t>would</w:t>
      </w:r>
      <w:r w:rsidRPr="00E9586C">
        <w:rPr>
          <w:rFonts w:ascii="Times New Roman" w:hAnsi="Times New Roman" w:cs="Times New Roman"/>
          <w:sz w:val="24"/>
          <w:szCs w:val="24"/>
        </w:rPr>
        <w:t xml:space="preserve"> also go away. In the context of Stuxnet, if one argues for a legal justification to use force in self-defense because Iran’s actions constitute</w:t>
      </w:r>
      <w:r>
        <w:rPr>
          <w:rFonts w:ascii="Times New Roman" w:hAnsi="Times New Roman" w:cs="Times New Roman"/>
          <w:sz w:val="24"/>
          <w:szCs w:val="24"/>
        </w:rPr>
        <w:t>d</w:t>
      </w:r>
      <w:r w:rsidRPr="00E9586C">
        <w:rPr>
          <w:rFonts w:ascii="Times New Roman" w:hAnsi="Times New Roman" w:cs="Times New Roman"/>
          <w:sz w:val="24"/>
          <w:szCs w:val="24"/>
        </w:rPr>
        <w:t xml:space="preserve"> an “armed attack” (a difficult argument to make)</w:t>
      </w:r>
      <w:r>
        <w:rPr>
          <w:rFonts w:ascii="Times New Roman" w:hAnsi="Times New Roman" w:cs="Times New Roman"/>
          <w:sz w:val="24"/>
          <w:szCs w:val="24"/>
        </w:rPr>
        <w:t>,</w:t>
      </w:r>
      <w:r w:rsidRPr="00E9586C">
        <w:rPr>
          <w:rFonts w:ascii="Times New Roman" w:hAnsi="Times New Roman" w:cs="Times New Roman"/>
          <w:sz w:val="24"/>
          <w:szCs w:val="24"/>
        </w:rPr>
        <w:t xml:space="preserve"> then one would need to articulate that the threat of an “imminent” armed attack by Iran ha</w:t>
      </w:r>
      <w:r>
        <w:rPr>
          <w:rFonts w:ascii="Times New Roman" w:hAnsi="Times New Roman" w:cs="Times New Roman"/>
          <w:sz w:val="24"/>
          <w:szCs w:val="24"/>
        </w:rPr>
        <w:t>d</w:t>
      </w:r>
      <w:r w:rsidRPr="00E9586C">
        <w:rPr>
          <w:rFonts w:ascii="Times New Roman" w:hAnsi="Times New Roman" w:cs="Times New Roman"/>
          <w:sz w:val="24"/>
          <w:szCs w:val="24"/>
        </w:rPr>
        <w:t xml:space="preserve"> not gone away at the time of Stuxnet</w:t>
      </w:r>
      <w:r>
        <w:rPr>
          <w:rFonts w:ascii="Times New Roman" w:hAnsi="Times New Roman" w:cs="Times New Roman"/>
          <w:sz w:val="24"/>
          <w:szCs w:val="24"/>
        </w:rPr>
        <w:t xml:space="preserve">’s launch and that </w:t>
      </w:r>
      <w:r w:rsidRPr="00E9586C">
        <w:rPr>
          <w:rFonts w:ascii="Times New Roman" w:hAnsi="Times New Roman" w:cs="Times New Roman"/>
          <w:sz w:val="24"/>
          <w:szCs w:val="24"/>
        </w:rPr>
        <w:t>there w</w:t>
      </w:r>
      <w:r>
        <w:rPr>
          <w:rFonts w:ascii="Times New Roman" w:hAnsi="Times New Roman" w:cs="Times New Roman"/>
          <w:sz w:val="24"/>
          <w:szCs w:val="24"/>
        </w:rPr>
        <w:t>ere</w:t>
      </w:r>
      <w:r w:rsidRPr="00E9586C">
        <w:rPr>
          <w:rFonts w:ascii="Times New Roman" w:hAnsi="Times New Roman" w:cs="Times New Roman"/>
          <w:sz w:val="24"/>
          <w:szCs w:val="24"/>
        </w:rPr>
        <w:t xml:space="preserve"> no other nonforcible means to stop the threat (i.e., sanctions).  </w:t>
      </w:r>
    </w:p>
    <w:p w14:paraId="5F6D595E"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In the alternative, if one argues that Iran’s nuclear program is a “threat to use force” (an argument this author would support)</w:t>
      </w:r>
      <w:r>
        <w:rPr>
          <w:rFonts w:ascii="Times New Roman" w:hAnsi="Times New Roman" w:cs="Times New Roman"/>
          <w:sz w:val="24"/>
          <w:szCs w:val="24"/>
        </w:rPr>
        <w:t>,</w:t>
      </w:r>
      <w:r w:rsidRPr="00E9586C">
        <w:rPr>
          <w:rFonts w:ascii="Times New Roman" w:hAnsi="Times New Roman" w:cs="Times New Roman"/>
          <w:sz w:val="24"/>
          <w:szCs w:val="24"/>
        </w:rPr>
        <w:t xml:space="preserve"> then any “forcible” countermeasures (Stuxnet) in response to the wrongful actions of Iran</w:t>
      </w:r>
      <w:r>
        <w:rPr>
          <w:rFonts w:ascii="Times New Roman" w:hAnsi="Times New Roman" w:cs="Times New Roman"/>
          <w:sz w:val="24"/>
          <w:szCs w:val="24"/>
        </w:rPr>
        <w:t xml:space="preserve"> </w:t>
      </w:r>
      <w:r w:rsidRPr="00E9586C">
        <w:rPr>
          <w:rFonts w:ascii="Times New Roman" w:hAnsi="Times New Roman" w:cs="Times New Roman"/>
          <w:sz w:val="24"/>
          <w:szCs w:val="24"/>
        </w:rPr>
        <w:t>would have to meet the requirement of necessity by showing that only “forcible” countermeasures are available to stop Iran’s illegal activity (i.e., sanctions would be ineffective). Any countermeasures would have to stop once the threat had ceased to exist. Some might argue that once “negotiations” begin with Iran to get Iran to stop its program</w:t>
      </w:r>
      <w:r>
        <w:rPr>
          <w:rFonts w:ascii="Times New Roman" w:hAnsi="Times New Roman" w:cs="Times New Roman"/>
          <w:sz w:val="24"/>
          <w:szCs w:val="24"/>
        </w:rPr>
        <w:t xml:space="preserve">, </w:t>
      </w:r>
      <w:r w:rsidRPr="00E9586C">
        <w:rPr>
          <w:rFonts w:ascii="Times New Roman" w:hAnsi="Times New Roman" w:cs="Times New Roman"/>
          <w:sz w:val="24"/>
          <w:szCs w:val="24"/>
        </w:rPr>
        <w:t>any forcible countermeasures would need to stop. Another potential position could be that as long as Iran continues to have a ura</w:t>
      </w:r>
      <w:r>
        <w:rPr>
          <w:rFonts w:ascii="Times New Roman" w:hAnsi="Times New Roman" w:cs="Times New Roman"/>
          <w:sz w:val="24"/>
          <w:szCs w:val="24"/>
        </w:rPr>
        <w:t>nium enrichment program and denies</w:t>
      </w:r>
      <w:r w:rsidRPr="00E9586C">
        <w:rPr>
          <w:rFonts w:ascii="Times New Roman" w:hAnsi="Times New Roman" w:cs="Times New Roman"/>
          <w:sz w:val="24"/>
          <w:szCs w:val="24"/>
        </w:rPr>
        <w:t xml:space="preserve"> the International Atomic Energy Administration (IAEA) access to the relevant sites, the threat continues and legal countermeasures could continue. </w:t>
      </w:r>
    </w:p>
    <w:p w14:paraId="010A4777" w14:textId="77777777" w:rsidR="00D944B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P</w:t>
      </w:r>
      <w:r>
        <w:rPr>
          <w:rFonts w:ascii="Times New Roman" w:hAnsi="Times New Roman" w:cs="Times New Roman"/>
          <w:sz w:val="24"/>
          <w:szCs w:val="24"/>
        </w:rPr>
        <w:t>roportionality requires that a</w:t>
      </w:r>
      <w:r w:rsidRPr="00E9586C">
        <w:rPr>
          <w:rFonts w:ascii="Times New Roman" w:hAnsi="Times New Roman" w:cs="Times New Roman"/>
          <w:sz w:val="24"/>
          <w:szCs w:val="24"/>
        </w:rPr>
        <w:t xml:space="preserve"> state limit self-defensive actions to the amount of force required to defeat an ongoing attack or to deter an imminent attack. Excessive force is prohibited. Three factors to consider in assessing the proportionality of self-defense are: size, duration</w:t>
      </w:r>
      <w:r>
        <w:rPr>
          <w:rFonts w:ascii="Times New Roman" w:hAnsi="Times New Roman" w:cs="Times New Roman"/>
          <w:sz w:val="24"/>
          <w:szCs w:val="24"/>
        </w:rPr>
        <w:t>,</w:t>
      </w:r>
      <w:r w:rsidRPr="00E9586C">
        <w:rPr>
          <w:rFonts w:ascii="Times New Roman" w:hAnsi="Times New Roman" w:cs="Times New Roman"/>
          <w:sz w:val="24"/>
          <w:szCs w:val="24"/>
        </w:rPr>
        <w:t xml:space="preserve"> and </w:t>
      </w:r>
      <w:r>
        <w:rPr>
          <w:rFonts w:ascii="Times New Roman" w:hAnsi="Times New Roman" w:cs="Times New Roman"/>
          <w:sz w:val="24"/>
          <w:szCs w:val="24"/>
        </w:rPr>
        <w:t xml:space="preserve">the </w:t>
      </w:r>
      <w:r w:rsidRPr="00E9586C">
        <w:rPr>
          <w:rFonts w:ascii="Times New Roman" w:hAnsi="Times New Roman" w:cs="Times New Roman"/>
          <w:sz w:val="24"/>
          <w:szCs w:val="24"/>
        </w:rPr>
        <w:t xml:space="preserve">target of the forcible self-defense actions. The ICJ in the </w:t>
      </w:r>
      <w:r w:rsidRPr="00E9586C">
        <w:rPr>
          <w:rFonts w:ascii="Times New Roman" w:hAnsi="Times New Roman" w:cs="Times New Roman"/>
          <w:i/>
          <w:sz w:val="24"/>
          <w:szCs w:val="24"/>
        </w:rPr>
        <w:t>Oil Platforms, Nicaragua</w:t>
      </w:r>
      <w:r>
        <w:rPr>
          <w:rFonts w:ascii="Times New Roman" w:hAnsi="Times New Roman" w:cs="Times New Roman"/>
          <w:i/>
          <w:sz w:val="24"/>
          <w:szCs w:val="24"/>
        </w:rPr>
        <w:t>,</w:t>
      </w:r>
      <w:r w:rsidRPr="00E9586C">
        <w:rPr>
          <w:rFonts w:ascii="Times New Roman" w:hAnsi="Times New Roman" w:cs="Times New Roman"/>
          <w:sz w:val="24"/>
          <w:szCs w:val="24"/>
        </w:rPr>
        <w:t xml:space="preserve"> and </w:t>
      </w:r>
      <w:r w:rsidRPr="00E9586C">
        <w:rPr>
          <w:rFonts w:ascii="Times New Roman" w:hAnsi="Times New Roman" w:cs="Times New Roman"/>
          <w:i/>
          <w:sz w:val="24"/>
          <w:szCs w:val="24"/>
        </w:rPr>
        <w:t>Uganda</w:t>
      </w:r>
      <w:r w:rsidRPr="00E9586C">
        <w:rPr>
          <w:rFonts w:ascii="Times New Roman" w:hAnsi="Times New Roman" w:cs="Times New Roman"/>
          <w:sz w:val="24"/>
          <w:szCs w:val="24"/>
        </w:rPr>
        <w:t xml:space="preserve"> cases looked to these three factors in assessing the proportionality requirement for self-defense. In sum, any forcible action in self-defense will need to be tailored to the actual threat. It will matter where the actual self-defense actions are targeted. One must take into consideration the risks that would be inherent to innocent third parties when assessing proportionality of the self-defense actions.  </w:t>
      </w:r>
    </w:p>
    <w:p w14:paraId="02644B51" w14:textId="77777777" w:rsidR="00D944BC" w:rsidRPr="00E9586C" w:rsidRDefault="00D944BC" w:rsidP="00E9586C">
      <w:pPr>
        <w:ind w:firstLine="720"/>
        <w:rPr>
          <w:rFonts w:ascii="Times New Roman" w:hAnsi="Times New Roman" w:cs="Times New Roman"/>
          <w:sz w:val="24"/>
          <w:szCs w:val="24"/>
        </w:rPr>
      </w:pPr>
      <w:r w:rsidRPr="00E9586C">
        <w:rPr>
          <w:rFonts w:ascii="Times New Roman" w:hAnsi="Times New Roman" w:cs="Times New Roman"/>
          <w:sz w:val="24"/>
          <w:szCs w:val="24"/>
        </w:rPr>
        <w:t xml:space="preserve">Assessing the proportionality and necessity of the victim state’s actions in self-defense is at times difficult. Since the UN Charter does not define “armed attack” and the requirements of </w:t>
      </w:r>
      <w:r w:rsidRPr="00E9586C">
        <w:rPr>
          <w:rFonts w:ascii="Times New Roman" w:hAnsi="Times New Roman" w:cs="Times New Roman"/>
          <w:sz w:val="24"/>
          <w:szCs w:val="24"/>
        </w:rPr>
        <w:lastRenderedPageBreak/>
        <w:t>necessity and proportionality stem from custom and not treaty, definitional challenges have existed since the UN Charter was drafted. However, through UNSC resolutions, UN General Assembly resolutions</w:t>
      </w:r>
      <w:r>
        <w:rPr>
          <w:rFonts w:ascii="Times New Roman" w:hAnsi="Times New Roman" w:cs="Times New Roman"/>
          <w:sz w:val="24"/>
          <w:szCs w:val="24"/>
        </w:rPr>
        <w:t>,</w:t>
      </w:r>
      <w:r w:rsidRPr="00E9586C">
        <w:rPr>
          <w:rFonts w:ascii="Times New Roman" w:hAnsi="Times New Roman" w:cs="Times New Roman"/>
          <w:sz w:val="24"/>
          <w:szCs w:val="24"/>
        </w:rPr>
        <w:t xml:space="preserve"> and ICJ decisions and opinions, terms like “use of force,” “armed attack,” </w:t>
      </w:r>
      <w:r>
        <w:rPr>
          <w:rFonts w:ascii="Times New Roman" w:hAnsi="Times New Roman" w:cs="Times New Roman"/>
          <w:sz w:val="24"/>
          <w:szCs w:val="24"/>
        </w:rPr>
        <w:t xml:space="preserve">and </w:t>
      </w:r>
      <w:r w:rsidRPr="00E9586C">
        <w:rPr>
          <w:rFonts w:ascii="Times New Roman" w:hAnsi="Times New Roman" w:cs="Times New Roman"/>
          <w:sz w:val="24"/>
          <w:szCs w:val="24"/>
        </w:rPr>
        <w:t>“aggression</w:t>
      </w:r>
      <w:r>
        <w:rPr>
          <w:rFonts w:ascii="Times New Roman" w:hAnsi="Times New Roman" w:cs="Times New Roman"/>
          <w:sz w:val="24"/>
          <w:szCs w:val="24"/>
        </w:rPr>
        <w:t>,</w:t>
      </w:r>
      <w:r w:rsidRPr="00E9586C">
        <w:rPr>
          <w:rFonts w:ascii="Times New Roman" w:hAnsi="Times New Roman" w:cs="Times New Roman"/>
          <w:sz w:val="24"/>
          <w:szCs w:val="24"/>
        </w:rPr>
        <w:t>” as well as the principles of necessity and proportionality</w:t>
      </w:r>
      <w:r>
        <w:rPr>
          <w:rFonts w:ascii="Times New Roman" w:hAnsi="Times New Roman" w:cs="Times New Roman"/>
          <w:sz w:val="24"/>
          <w:szCs w:val="24"/>
        </w:rPr>
        <w:t>,</w:t>
      </w:r>
      <w:r w:rsidRPr="00E9586C">
        <w:rPr>
          <w:rFonts w:ascii="Times New Roman" w:hAnsi="Times New Roman" w:cs="Times New Roman"/>
          <w:sz w:val="24"/>
          <w:szCs w:val="24"/>
        </w:rPr>
        <w:t xml:space="preserve"> have been construed to represent certain things.  </w:t>
      </w:r>
    </w:p>
    <w:p w14:paraId="5CAA26E9" w14:textId="77777777" w:rsidR="00D944BC" w:rsidRPr="00E9586C" w:rsidRDefault="00D944BC" w:rsidP="00E9586C">
      <w:pPr>
        <w:rPr>
          <w:rFonts w:ascii="Times New Roman" w:hAnsi="Times New Roman" w:cs="Times New Roman"/>
          <w:b/>
          <w:sz w:val="24"/>
          <w:szCs w:val="24"/>
        </w:rPr>
      </w:pPr>
      <w:r>
        <w:rPr>
          <w:rFonts w:ascii="Times New Roman" w:hAnsi="Times New Roman" w:cs="Times New Roman"/>
          <w:b/>
          <w:sz w:val="24"/>
          <w:szCs w:val="24"/>
        </w:rPr>
        <w:t>Anticipatory Self-Defense</w:t>
      </w:r>
    </w:p>
    <w:p w14:paraId="06A39EBC" w14:textId="77777777" w:rsidR="00D944BC" w:rsidRDefault="00D944BC" w:rsidP="006232F1">
      <w:pPr>
        <w:ind w:firstLine="720"/>
        <w:rPr>
          <w:rFonts w:ascii="Times New Roman" w:hAnsi="Times New Roman" w:cs="Times New Roman"/>
          <w:sz w:val="24"/>
          <w:szCs w:val="24"/>
        </w:rPr>
      </w:pPr>
      <w:r>
        <w:rPr>
          <w:rFonts w:ascii="Times New Roman" w:hAnsi="Times New Roman" w:cs="Times New Roman"/>
          <w:sz w:val="24"/>
          <w:szCs w:val="24"/>
        </w:rPr>
        <w:t>S</w:t>
      </w:r>
      <w:r w:rsidRPr="00E9586C">
        <w:rPr>
          <w:rFonts w:ascii="Times New Roman" w:hAnsi="Times New Roman" w:cs="Times New Roman"/>
          <w:sz w:val="24"/>
          <w:szCs w:val="24"/>
        </w:rPr>
        <w:t>ome</w:t>
      </w:r>
      <w:r>
        <w:rPr>
          <w:rFonts w:ascii="Times New Roman" w:hAnsi="Times New Roman" w:cs="Times New Roman"/>
          <w:sz w:val="24"/>
          <w:szCs w:val="24"/>
        </w:rPr>
        <w:t xml:space="preserve"> argue</w:t>
      </w:r>
      <w:r w:rsidRPr="00E9586C">
        <w:rPr>
          <w:rFonts w:ascii="Times New Roman" w:hAnsi="Times New Roman" w:cs="Times New Roman"/>
          <w:sz w:val="24"/>
          <w:szCs w:val="24"/>
        </w:rPr>
        <w:t xml:space="preserve"> that the language of Article 51 provides for a right of self-defense only in response to an actual armed attack. However, it has been the consistent position of successive US government administrations over many years that the right of self-defense under international law includes the right to use force when an armed attack is imminent. Under the criteria of the </w:t>
      </w:r>
      <w:r w:rsidRPr="00E9586C">
        <w:rPr>
          <w:rFonts w:ascii="Times New Roman" w:hAnsi="Times New Roman" w:cs="Times New Roman"/>
          <w:i/>
          <w:sz w:val="24"/>
          <w:szCs w:val="24"/>
        </w:rPr>
        <w:t xml:space="preserve">Caroline </w:t>
      </w:r>
      <w:r>
        <w:rPr>
          <w:rFonts w:ascii="Times New Roman" w:hAnsi="Times New Roman" w:cs="Times New Roman"/>
          <w:sz w:val="24"/>
          <w:szCs w:val="24"/>
        </w:rPr>
        <w:t>affair</w:t>
      </w:r>
      <w:r w:rsidRPr="00E9586C">
        <w:rPr>
          <w:rFonts w:ascii="Times New Roman" w:hAnsi="Times New Roman" w:cs="Times New Roman"/>
          <w:sz w:val="24"/>
          <w:szCs w:val="24"/>
        </w:rPr>
        <w:t xml:space="preserve">, anticipatory self-defense is lawful when there is an imminent attack, which is overwhelming, with no time for deliberations and no other means to resolve the issue. Other states have also supported this position, including the UK and Israel. This position is supported by the records of the international </w:t>
      </w:r>
      <w:r>
        <w:rPr>
          <w:rFonts w:ascii="Times New Roman" w:hAnsi="Times New Roman" w:cs="Times New Roman"/>
          <w:sz w:val="24"/>
          <w:szCs w:val="24"/>
        </w:rPr>
        <w:t>conference</w:t>
      </w:r>
      <w:r w:rsidRPr="00E9586C">
        <w:rPr>
          <w:rFonts w:ascii="Times New Roman" w:hAnsi="Times New Roman" w:cs="Times New Roman"/>
          <w:sz w:val="24"/>
          <w:szCs w:val="24"/>
        </w:rPr>
        <w:t xml:space="preserve"> at which the UN Charter was drawn up and by state practice since 1945. The ICJ has never ruled on this issue. The UN</w:t>
      </w:r>
      <w:r>
        <w:rPr>
          <w:rFonts w:ascii="Times New Roman" w:hAnsi="Times New Roman" w:cs="Times New Roman"/>
          <w:sz w:val="24"/>
          <w:szCs w:val="24"/>
        </w:rPr>
        <w:t>S</w:t>
      </w:r>
      <w:r w:rsidRPr="00E9586C">
        <w:rPr>
          <w:rFonts w:ascii="Times New Roman" w:hAnsi="Times New Roman" w:cs="Times New Roman"/>
          <w:sz w:val="24"/>
          <w:szCs w:val="24"/>
        </w:rPr>
        <w:t>C, while not ruling directly on the issue</w:t>
      </w:r>
      <w:r>
        <w:rPr>
          <w:rFonts w:ascii="Times New Roman" w:hAnsi="Times New Roman" w:cs="Times New Roman"/>
          <w:sz w:val="24"/>
          <w:szCs w:val="24"/>
        </w:rPr>
        <w:t>,</w:t>
      </w:r>
      <w:r w:rsidRPr="00E9586C">
        <w:rPr>
          <w:rFonts w:ascii="Times New Roman" w:hAnsi="Times New Roman" w:cs="Times New Roman"/>
          <w:sz w:val="24"/>
          <w:szCs w:val="24"/>
        </w:rPr>
        <w:t xml:space="preserve"> ha</w:t>
      </w:r>
      <w:r>
        <w:rPr>
          <w:rFonts w:ascii="Times New Roman" w:hAnsi="Times New Roman" w:cs="Times New Roman"/>
          <w:sz w:val="24"/>
          <w:szCs w:val="24"/>
        </w:rPr>
        <w:t>s given support to the principle</w:t>
      </w:r>
      <w:r w:rsidRPr="00E9586C">
        <w:rPr>
          <w:rFonts w:ascii="Times New Roman" w:hAnsi="Times New Roman" w:cs="Times New Roman"/>
          <w:sz w:val="24"/>
          <w:szCs w:val="24"/>
        </w:rPr>
        <w:t xml:space="preserve"> in its ruling against Israel in the strike against the </w:t>
      </w:r>
      <w:r>
        <w:rPr>
          <w:rFonts w:ascii="Times New Roman" w:hAnsi="Times New Roman" w:cs="Times New Roman"/>
          <w:sz w:val="24"/>
          <w:szCs w:val="24"/>
        </w:rPr>
        <w:t>Osirak</w:t>
      </w:r>
      <w:r w:rsidRPr="00E9586C">
        <w:rPr>
          <w:rFonts w:ascii="Times New Roman" w:hAnsi="Times New Roman" w:cs="Times New Roman"/>
          <w:sz w:val="24"/>
          <w:szCs w:val="24"/>
        </w:rPr>
        <w:t xml:space="preserve"> reactor in 1981. In that case</w:t>
      </w:r>
      <w:r>
        <w:rPr>
          <w:rFonts w:ascii="Times New Roman" w:hAnsi="Times New Roman" w:cs="Times New Roman"/>
          <w:sz w:val="24"/>
          <w:szCs w:val="24"/>
        </w:rPr>
        <w:t>,</w:t>
      </w:r>
      <w:r w:rsidRPr="00E9586C">
        <w:rPr>
          <w:rFonts w:ascii="Times New Roman" w:hAnsi="Times New Roman" w:cs="Times New Roman"/>
          <w:sz w:val="24"/>
          <w:szCs w:val="24"/>
        </w:rPr>
        <w:t xml:space="preserve"> Israel argued its action </w:t>
      </w:r>
      <w:r>
        <w:rPr>
          <w:rFonts w:ascii="Times New Roman" w:hAnsi="Times New Roman" w:cs="Times New Roman"/>
          <w:sz w:val="24"/>
          <w:szCs w:val="24"/>
        </w:rPr>
        <w:t>was</w:t>
      </w:r>
      <w:r w:rsidRPr="00E9586C">
        <w:rPr>
          <w:rFonts w:ascii="Times New Roman" w:hAnsi="Times New Roman" w:cs="Times New Roman"/>
          <w:sz w:val="24"/>
          <w:szCs w:val="24"/>
        </w:rPr>
        <w:t xml:space="preserve"> lawful based on anticipatory self-defense. The UNSC disagreed</w:t>
      </w:r>
      <w:r>
        <w:rPr>
          <w:rFonts w:ascii="Times New Roman" w:hAnsi="Times New Roman" w:cs="Times New Roman"/>
          <w:sz w:val="24"/>
          <w:szCs w:val="24"/>
        </w:rPr>
        <w:t>,</w:t>
      </w:r>
      <w:r w:rsidRPr="00E9586C">
        <w:rPr>
          <w:rFonts w:ascii="Times New Roman" w:hAnsi="Times New Roman" w:cs="Times New Roman"/>
          <w:sz w:val="24"/>
          <w:szCs w:val="24"/>
        </w:rPr>
        <w:t xml:space="preserve"> finding that Israel failed to meet the criteria of self-defense based on the facts of the case. Certainly, the challenges </w:t>
      </w:r>
      <w:r>
        <w:rPr>
          <w:rFonts w:ascii="Times New Roman" w:hAnsi="Times New Roman" w:cs="Times New Roman"/>
          <w:sz w:val="24"/>
          <w:szCs w:val="24"/>
        </w:rPr>
        <w:t xml:space="preserve">North Korea and Iran have posed </w:t>
      </w:r>
      <w:r w:rsidRPr="00E9586C">
        <w:rPr>
          <w:rFonts w:ascii="Times New Roman" w:hAnsi="Times New Roman" w:cs="Times New Roman"/>
          <w:sz w:val="24"/>
          <w:szCs w:val="24"/>
        </w:rPr>
        <w:t xml:space="preserve">to the nonproliferation of nuclear weapons have expanded this question to whether the use of force might be justified </w:t>
      </w:r>
      <w:r>
        <w:rPr>
          <w:rFonts w:ascii="Times New Roman" w:hAnsi="Times New Roman" w:cs="Times New Roman"/>
          <w:sz w:val="24"/>
          <w:szCs w:val="24"/>
        </w:rPr>
        <w:t>in</w:t>
      </w:r>
      <w:r w:rsidRPr="00E9586C">
        <w:rPr>
          <w:rFonts w:ascii="Times New Roman" w:hAnsi="Times New Roman" w:cs="Times New Roman"/>
          <w:sz w:val="24"/>
          <w:szCs w:val="24"/>
        </w:rPr>
        <w:t xml:space="preserve"> prevent</w:t>
      </w:r>
      <w:r>
        <w:rPr>
          <w:rFonts w:ascii="Times New Roman" w:hAnsi="Times New Roman" w:cs="Times New Roman"/>
          <w:sz w:val="24"/>
          <w:szCs w:val="24"/>
        </w:rPr>
        <w:t>ing</w:t>
      </w:r>
      <w:r w:rsidRPr="00E9586C">
        <w:rPr>
          <w:rFonts w:ascii="Times New Roman" w:hAnsi="Times New Roman" w:cs="Times New Roman"/>
          <w:sz w:val="24"/>
          <w:szCs w:val="24"/>
        </w:rPr>
        <w:t xml:space="preserve"> </w:t>
      </w:r>
      <w:r>
        <w:rPr>
          <w:rFonts w:ascii="Times New Roman" w:hAnsi="Times New Roman" w:cs="Times New Roman"/>
          <w:sz w:val="24"/>
          <w:szCs w:val="24"/>
        </w:rPr>
        <w:t>certain states from acquiring</w:t>
      </w:r>
      <w:r w:rsidRPr="00E9586C">
        <w:rPr>
          <w:rFonts w:ascii="Times New Roman" w:hAnsi="Times New Roman" w:cs="Times New Roman"/>
          <w:sz w:val="24"/>
          <w:szCs w:val="24"/>
        </w:rPr>
        <w:t xml:space="preserve"> nuclear weapons. </w:t>
      </w:r>
    </w:p>
    <w:p w14:paraId="4E0D549C"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 xml:space="preserve">The majority of the international community supports the view that international law permits the use of force in self-defense against an imminent attack but does not authorize the use of force to mount a preemptive strike against a </w:t>
      </w:r>
      <w:r>
        <w:rPr>
          <w:rFonts w:ascii="Times New Roman" w:hAnsi="Times New Roman" w:cs="Times New Roman"/>
          <w:sz w:val="24"/>
          <w:szCs w:val="24"/>
        </w:rPr>
        <w:t xml:space="preserve">more remote </w:t>
      </w:r>
      <w:r w:rsidRPr="00E9586C">
        <w:rPr>
          <w:rFonts w:ascii="Times New Roman" w:hAnsi="Times New Roman" w:cs="Times New Roman"/>
          <w:sz w:val="24"/>
          <w:szCs w:val="24"/>
        </w:rPr>
        <w:t xml:space="preserve">threat. However, those rules must be applied in the context of the particular facts of each case. The concept of what constitutes an “imminent” armed attack under international law will develop to meet new circumstances and new threats. The concept of self-defense is not a static concept but rather one that must be reasonable and appropriate to the threats and circumstances of the day.  </w:t>
      </w:r>
    </w:p>
    <w:p w14:paraId="7073B4FE" w14:textId="77777777" w:rsidR="00D944BC" w:rsidRPr="00E9586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 xml:space="preserve">Based on the Bush administration’s </w:t>
      </w:r>
      <w:r w:rsidR="00140647" w:rsidRPr="009259FE">
        <w:rPr>
          <w:rFonts w:ascii="Times New Roman" w:hAnsi="Times New Roman" w:cs="Times New Roman"/>
          <w:sz w:val="24"/>
          <w:szCs w:val="24"/>
        </w:rPr>
        <w:t xml:space="preserve">National Security Strategy of </w:t>
      </w:r>
      <w:r w:rsidR="00603187" w:rsidRPr="009259FE">
        <w:rPr>
          <w:rFonts w:ascii="Times New Roman" w:hAnsi="Times New Roman" w:cs="Times New Roman"/>
          <w:sz w:val="24"/>
          <w:szCs w:val="24"/>
        </w:rPr>
        <w:t>2002</w:t>
      </w:r>
      <w:r>
        <w:rPr>
          <w:rFonts w:ascii="Times New Roman" w:hAnsi="Times New Roman" w:cs="Times New Roman"/>
          <w:sz w:val="24"/>
          <w:szCs w:val="24"/>
        </w:rPr>
        <w:t>,</w:t>
      </w:r>
      <w:r w:rsidRPr="00E9586C">
        <w:rPr>
          <w:rFonts w:ascii="Times New Roman" w:hAnsi="Times New Roman" w:cs="Times New Roman"/>
          <w:sz w:val="24"/>
          <w:szCs w:val="24"/>
        </w:rPr>
        <w:t xml:space="preserve"> the US government concluded that the concept of </w:t>
      </w:r>
      <w:r>
        <w:rPr>
          <w:rFonts w:ascii="Times New Roman" w:hAnsi="Times New Roman" w:cs="Times New Roman"/>
          <w:sz w:val="24"/>
          <w:szCs w:val="24"/>
        </w:rPr>
        <w:t>“</w:t>
      </w:r>
      <w:r w:rsidRPr="00E9586C">
        <w:rPr>
          <w:rFonts w:ascii="Times New Roman" w:hAnsi="Times New Roman" w:cs="Times New Roman"/>
          <w:sz w:val="24"/>
          <w:szCs w:val="24"/>
        </w:rPr>
        <w:t>imminence</w:t>
      </w:r>
      <w:r>
        <w:rPr>
          <w:rFonts w:ascii="Times New Roman" w:hAnsi="Times New Roman" w:cs="Times New Roman"/>
          <w:sz w:val="24"/>
          <w:szCs w:val="24"/>
        </w:rPr>
        <w:t>”</w:t>
      </w:r>
      <w:r w:rsidRPr="00E9586C">
        <w:rPr>
          <w:rFonts w:ascii="Times New Roman" w:hAnsi="Times New Roman" w:cs="Times New Roman"/>
          <w:sz w:val="24"/>
          <w:szCs w:val="24"/>
        </w:rPr>
        <w:t xml:space="preserve"> in anticipatory self-defense may require reassessment in light of the weapons of mass destruction threat. It was implied that the government should be very cautious to limit the application of the doctrine of anticipatory self-defense so as to prevent abuse by states pursuing their national interest</w:t>
      </w:r>
      <w:r>
        <w:rPr>
          <w:rFonts w:ascii="Times New Roman" w:hAnsi="Times New Roman" w:cs="Times New Roman"/>
          <w:sz w:val="24"/>
          <w:szCs w:val="24"/>
        </w:rPr>
        <w:t>s</w:t>
      </w:r>
      <w:r w:rsidRPr="00E9586C">
        <w:rPr>
          <w:rFonts w:ascii="Times New Roman" w:hAnsi="Times New Roman" w:cs="Times New Roman"/>
          <w:sz w:val="24"/>
          <w:szCs w:val="24"/>
        </w:rPr>
        <w:t>.</w:t>
      </w:r>
    </w:p>
    <w:p w14:paraId="21F369B0" w14:textId="77777777" w:rsidR="00D944BC" w:rsidRPr="00E9586C" w:rsidRDefault="00140647" w:rsidP="00E9586C">
      <w:pPr>
        <w:rPr>
          <w:rFonts w:ascii="Times New Roman" w:hAnsi="Times New Roman" w:cs="Times New Roman"/>
          <w:b/>
          <w:sz w:val="24"/>
          <w:szCs w:val="24"/>
        </w:rPr>
      </w:pPr>
      <w:r>
        <w:rPr>
          <w:rFonts w:ascii="Times New Roman" w:hAnsi="Times New Roman" w:cs="Times New Roman"/>
          <w:b/>
          <w:sz w:val="24"/>
          <w:szCs w:val="24"/>
        </w:rPr>
        <w:t>Cyberwarfare</w:t>
      </w:r>
    </w:p>
    <w:p w14:paraId="122A50B1" w14:textId="77777777" w:rsidR="00D944BC" w:rsidRPr="006232F1" w:rsidRDefault="00D944BC" w:rsidP="006232F1">
      <w:pPr>
        <w:ind w:firstLine="720"/>
        <w:rPr>
          <w:rFonts w:ascii="Times New Roman" w:hAnsi="Times New Roman" w:cs="Times New Roman"/>
          <w:sz w:val="24"/>
          <w:szCs w:val="24"/>
        </w:rPr>
      </w:pPr>
      <w:r>
        <w:rPr>
          <w:rFonts w:ascii="Times New Roman" w:hAnsi="Times New Roman" w:cs="Times New Roman"/>
          <w:sz w:val="24"/>
          <w:szCs w:val="24"/>
        </w:rPr>
        <w:t>T</w:t>
      </w:r>
      <w:r w:rsidRPr="00E9586C">
        <w:rPr>
          <w:rFonts w:ascii="Times New Roman" w:hAnsi="Times New Roman" w:cs="Times New Roman"/>
          <w:sz w:val="24"/>
          <w:szCs w:val="24"/>
        </w:rPr>
        <w:t>here is no treaty that deals directly with the topic of cyberwarfare. The laws of armed conflict make no mention of cyber operations. Nor is it clear if there is any customary international law related to cyberwarfare</w:t>
      </w:r>
      <w:r>
        <w:rPr>
          <w:rFonts w:ascii="Times New Roman" w:hAnsi="Times New Roman" w:cs="Times New Roman"/>
          <w:sz w:val="24"/>
          <w:szCs w:val="24"/>
        </w:rPr>
        <w:t>,</w:t>
      </w:r>
      <w:r w:rsidRPr="00E9586C">
        <w:rPr>
          <w:rFonts w:ascii="Times New Roman" w:hAnsi="Times New Roman" w:cs="Times New Roman"/>
          <w:sz w:val="24"/>
          <w:szCs w:val="24"/>
        </w:rPr>
        <w:t xml:space="preserve"> since state practice in the area of cyberwarfare and </w:t>
      </w:r>
      <w:r w:rsidRPr="00E9586C">
        <w:rPr>
          <w:rFonts w:ascii="Times New Roman" w:hAnsi="Times New Roman" w:cs="Times New Roman"/>
          <w:sz w:val="24"/>
          <w:szCs w:val="24"/>
        </w:rPr>
        <w:lastRenderedPageBreak/>
        <w:t xml:space="preserve">publicly available expressions of </w:t>
      </w:r>
      <w:r w:rsidRPr="00E9586C">
        <w:rPr>
          <w:rFonts w:ascii="Times New Roman" w:hAnsi="Times New Roman" w:cs="Times New Roman"/>
          <w:i/>
          <w:sz w:val="24"/>
          <w:szCs w:val="24"/>
        </w:rPr>
        <w:t>opinio juris</w:t>
      </w:r>
      <w:r w:rsidRPr="00E9586C">
        <w:rPr>
          <w:rFonts w:ascii="Times New Roman" w:hAnsi="Times New Roman" w:cs="Times New Roman"/>
          <w:sz w:val="24"/>
          <w:szCs w:val="24"/>
        </w:rPr>
        <w:t xml:space="preserve"> are few. However, in the </w:t>
      </w:r>
      <w:r w:rsidR="00140647" w:rsidRPr="00603187">
        <w:rPr>
          <w:rFonts w:ascii="Times New Roman" w:hAnsi="Times New Roman" w:cs="Times New Roman"/>
          <w:i/>
          <w:sz w:val="24"/>
          <w:szCs w:val="24"/>
        </w:rPr>
        <w:t xml:space="preserve">Nuclear Weapons </w:t>
      </w:r>
      <w:r w:rsidR="00603187" w:rsidRPr="008A6122">
        <w:rPr>
          <w:rFonts w:ascii="Times New Roman" w:hAnsi="Times New Roman" w:cs="Times New Roman"/>
          <w:sz w:val="24"/>
          <w:szCs w:val="24"/>
        </w:rPr>
        <w:t>a</w:t>
      </w:r>
      <w:r w:rsidR="00140647" w:rsidRPr="008A6122">
        <w:rPr>
          <w:rFonts w:ascii="Times New Roman" w:hAnsi="Times New Roman" w:cs="Times New Roman"/>
          <w:sz w:val="24"/>
          <w:szCs w:val="24"/>
        </w:rPr>
        <w:t xml:space="preserve">dvisory </w:t>
      </w:r>
      <w:r w:rsidR="00603187" w:rsidRPr="008A6122">
        <w:rPr>
          <w:rFonts w:ascii="Times New Roman" w:hAnsi="Times New Roman" w:cs="Times New Roman"/>
          <w:sz w:val="24"/>
          <w:szCs w:val="24"/>
        </w:rPr>
        <w:t>o</w:t>
      </w:r>
      <w:r w:rsidR="00140647" w:rsidRPr="008A6122">
        <w:rPr>
          <w:rFonts w:ascii="Times New Roman" w:hAnsi="Times New Roman" w:cs="Times New Roman"/>
          <w:sz w:val="24"/>
          <w:szCs w:val="24"/>
        </w:rPr>
        <w:t>pinion</w:t>
      </w:r>
      <w:r w:rsidR="00140647" w:rsidRPr="00603187">
        <w:rPr>
          <w:rFonts w:ascii="Times New Roman" w:hAnsi="Times New Roman" w:cs="Times New Roman"/>
          <w:sz w:val="24"/>
          <w:szCs w:val="24"/>
        </w:rPr>
        <w:t>,</w:t>
      </w:r>
      <w:r w:rsidRPr="00E9586C">
        <w:rPr>
          <w:rFonts w:ascii="Times New Roman" w:hAnsi="Times New Roman" w:cs="Times New Roman"/>
          <w:sz w:val="24"/>
          <w:szCs w:val="24"/>
        </w:rPr>
        <w:t xml:space="preserve"> the ICJ affirmed that “the established principles and rules of humanitarian law</w:t>
      </w:r>
      <w:r>
        <w:rPr>
          <w:rFonts w:ascii="Times New Roman" w:hAnsi="Times New Roman" w:cs="Times New Roman"/>
          <w:sz w:val="24"/>
          <w:szCs w:val="24"/>
        </w:rPr>
        <w:t>…</w:t>
      </w:r>
      <w:r w:rsidRPr="00E9586C">
        <w:rPr>
          <w:rFonts w:ascii="Times New Roman" w:hAnsi="Times New Roman" w:cs="Times New Roman"/>
          <w:sz w:val="24"/>
          <w:szCs w:val="24"/>
        </w:rPr>
        <w:t>appl[y] to all forms of warfare, and to all kinds of weapons, those of the past, those of the present, and those of the future.”</w:t>
      </w:r>
      <w:r w:rsidRPr="00E9586C">
        <w:rPr>
          <w:rStyle w:val="EndnoteReference"/>
          <w:rFonts w:ascii="Times New Roman" w:hAnsi="Times New Roman" w:cs="Times New Roman"/>
          <w:sz w:val="24"/>
          <w:szCs w:val="24"/>
        </w:rPr>
        <w:endnoteReference w:id="100"/>
      </w:r>
      <w:r w:rsidRPr="00E9586C">
        <w:rPr>
          <w:rFonts w:ascii="Times New Roman" w:hAnsi="Times New Roman" w:cs="Times New Roman"/>
          <w:sz w:val="24"/>
          <w:szCs w:val="24"/>
        </w:rPr>
        <w:t xml:space="preserve"> It is clear, however, that in a situation of ongoing kinetic hostilities amounting to an armed conflict, the applicable law of international </w:t>
      </w:r>
      <w:r w:rsidR="00140647">
        <w:rPr>
          <w:rFonts w:ascii="Times New Roman" w:hAnsi="Times New Roman" w:cs="Times New Roman"/>
          <w:sz w:val="24"/>
          <w:szCs w:val="24"/>
        </w:rPr>
        <w:t>or non-international armed conflict</w:t>
      </w:r>
      <w:r w:rsidRPr="00E9586C">
        <w:rPr>
          <w:rFonts w:ascii="Times New Roman" w:hAnsi="Times New Roman" w:cs="Times New Roman"/>
          <w:sz w:val="24"/>
          <w:szCs w:val="24"/>
        </w:rPr>
        <w:t xml:space="preserve"> will govern cyber operations undertaken within that conflict.</w:t>
      </w:r>
      <w:r w:rsidRPr="00E9586C">
        <w:rPr>
          <w:rStyle w:val="EndnoteReference"/>
          <w:rFonts w:ascii="Times New Roman" w:hAnsi="Times New Roman" w:cs="Times New Roman"/>
          <w:sz w:val="24"/>
          <w:szCs w:val="24"/>
        </w:rPr>
        <w:endnoteReference w:id="101"/>
      </w:r>
      <w:r w:rsidRPr="00E9586C">
        <w:rPr>
          <w:rFonts w:ascii="Times New Roman" w:hAnsi="Times New Roman" w:cs="Times New Roman"/>
          <w:sz w:val="24"/>
          <w:szCs w:val="24"/>
        </w:rPr>
        <w:t xml:space="preserve"> </w:t>
      </w:r>
      <w:r w:rsidRPr="000C0DCF">
        <w:rPr>
          <w:rFonts w:ascii="Times New Roman" w:hAnsi="Times New Roman" w:cs="Times New Roman"/>
          <w:sz w:val="24"/>
          <w:szCs w:val="24"/>
        </w:rPr>
        <w:t>So, for cyber operations that are part of an armed conflict, the rules related to international humanitarian laws</w:t>
      </w:r>
      <w:r>
        <w:rPr>
          <w:rFonts w:ascii="Times New Roman" w:hAnsi="Times New Roman" w:cs="Times New Roman"/>
          <w:sz w:val="24"/>
          <w:szCs w:val="24"/>
        </w:rPr>
        <w:t xml:space="preserve"> and </w:t>
      </w:r>
      <w:r w:rsidRPr="000C0DCF">
        <w:rPr>
          <w:rFonts w:ascii="Times New Roman" w:hAnsi="Times New Roman" w:cs="Times New Roman"/>
          <w:sz w:val="24"/>
          <w:szCs w:val="24"/>
        </w:rPr>
        <w:t>the laws of war, codified in the Geneva and Hague Conventions and in customary international law, will apply. However, as indicated by the very short mention of the</w:t>
      </w:r>
      <w:r w:rsidRPr="00E9586C">
        <w:rPr>
          <w:rFonts w:ascii="Times New Roman" w:hAnsi="Times New Roman" w:cs="Times New Roman"/>
          <w:sz w:val="24"/>
          <w:szCs w:val="24"/>
        </w:rPr>
        <w:t xml:space="preserve"> laws of war in this article, most cyber activities to date involve actions that do not constitute “armed conflict.”</w:t>
      </w:r>
    </w:p>
    <w:p w14:paraId="7C666246"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The Future</w:t>
      </w:r>
    </w:p>
    <w:p w14:paraId="7ED51EAC"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The issu</w:t>
      </w:r>
      <w:r>
        <w:rPr>
          <w:rFonts w:ascii="Times New Roman" w:hAnsi="Times New Roman" w:cs="Times New Roman"/>
          <w:sz w:val="24"/>
          <w:szCs w:val="24"/>
        </w:rPr>
        <w:t xml:space="preserve">es here are paramount for </w:t>
      </w:r>
      <w:r w:rsidRPr="00E9586C">
        <w:rPr>
          <w:rFonts w:ascii="Times New Roman" w:hAnsi="Times New Roman" w:cs="Times New Roman"/>
          <w:sz w:val="24"/>
          <w:szCs w:val="24"/>
        </w:rPr>
        <w:t>the future</w:t>
      </w:r>
      <w:r>
        <w:rPr>
          <w:rFonts w:ascii="Times New Roman" w:hAnsi="Times New Roman" w:cs="Times New Roman"/>
          <w:sz w:val="24"/>
          <w:szCs w:val="24"/>
        </w:rPr>
        <w:t>. I</w:t>
      </w:r>
      <w:r w:rsidRPr="00E9586C">
        <w:rPr>
          <w:rFonts w:ascii="Times New Roman" w:hAnsi="Times New Roman" w:cs="Times New Roman"/>
          <w:sz w:val="24"/>
          <w:szCs w:val="24"/>
        </w:rPr>
        <w:t xml:space="preserve">n the cyber domain, cases of espionage or intervention </w:t>
      </w:r>
      <w:r>
        <w:rPr>
          <w:rFonts w:ascii="Times New Roman" w:hAnsi="Times New Roman" w:cs="Times New Roman"/>
          <w:sz w:val="24"/>
          <w:szCs w:val="24"/>
        </w:rPr>
        <w:t>without</w:t>
      </w:r>
      <w:r w:rsidRPr="00E9586C">
        <w:rPr>
          <w:rFonts w:ascii="Times New Roman" w:hAnsi="Times New Roman" w:cs="Times New Roman"/>
          <w:sz w:val="24"/>
          <w:szCs w:val="24"/>
        </w:rPr>
        <w:t xml:space="preserve"> territorial</w:t>
      </w:r>
      <w:r>
        <w:rPr>
          <w:rFonts w:ascii="Times New Roman" w:hAnsi="Times New Roman" w:cs="Times New Roman"/>
          <w:sz w:val="24"/>
          <w:szCs w:val="24"/>
        </w:rPr>
        <w:t xml:space="preserve"> </w:t>
      </w:r>
      <w:r w:rsidRPr="00E9586C">
        <w:rPr>
          <w:rFonts w:ascii="Times New Roman" w:hAnsi="Times New Roman" w:cs="Times New Roman"/>
          <w:sz w:val="24"/>
          <w:szCs w:val="24"/>
        </w:rPr>
        <w:t>intrusi</w:t>
      </w:r>
      <w:r>
        <w:rPr>
          <w:rFonts w:ascii="Times New Roman" w:hAnsi="Times New Roman" w:cs="Times New Roman"/>
          <w:sz w:val="24"/>
          <w:szCs w:val="24"/>
        </w:rPr>
        <w:t>on</w:t>
      </w:r>
      <w:r w:rsidRPr="00E9586C">
        <w:rPr>
          <w:rFonts w:ascii="Times New Roman" w:hAnsi="Times New Roman" w:cs="Times New Roman"/>
          <w:sz w:val="24"/>
          <w:szCs w:val="24"/>
        </w:rPr>
        <w:t xml:space="preserve"> are the very </w:t>
      </w:r>
      <w:r>
        <w:rPr>
          <w:rFonts w:ascii="Times New Roman" w:hAnsi="Times New Roman" w:cs="Times New Roman"/>
          <w:sz w:val="24"/>
          <w:szCs w:val="24"/>
        </w:rPr>
        <w:t>ones</w:t>
      </w:r>
      <w:r w:rsidRPr="00E9586C">
        <w:rPr>
          <w:rFonts w:ascii="Times New Roman" w:hAnsi="Times New Roman" w:cs="Times New Roman"/>
          <w:sz w:val="24"/>
          <w:szCs w:val="24"/>
        </w:rPr>
        <w:t xml:space="preserve"> likely to be most vital for the future of mankind and the nationa</w:t>
      </w:r>
      <w:r>
        <w:rPr>
          <w:rFonts w:ascii="Times New Roman" w:hAnsi="Times New Roman" w:cs="Times New Roman"/>
          <w:sz w:val="24"/>
          <w:szCs w:val="24"/>
        </w:rPr>
        <w:t xml:space="preserve">l security of states. With </w:t>
      </w:r>
      <w:r w:rsidRPr="00E9586C">
        <w:rPr>
          <w:rFonts w:ascii="Times New Roman" w:hAnsi="Times New Roman" w:cs="Times New Roman"/>
          <w:sz w:val="24"/>
          <w:szCs w:val="24"/>
        </w:rPr>
        <w:t>cyber capabilities</w:t>
      </w:r>
      <w:r>
        <w:rPr>
          <w:rFonts w:ascii="Times New Roman" w:hAnsi="Times New Roman" w:cs="Times New Roman"/>
          <w:sz w:val="24"/>
          <w:szCs w:val="24"/>
        </w:rPr>
        <w:t>,</w:t>
      </w:r>
      <w:r w:rsidRPr="00E9586C">
        <w:rPr>
          <w:rFonts w:ascii="Times New Roman" w:hAnsi="Times New Roman" w:cs="Times New Roman"/>
          <w:sz w:val="24"/>
          <w:szCs w:val="24"/>
        </w:rPr>
        <w:t xml:space="preserve"> we are approaching a situation in which the reconnaissance function can be exercised without the traditional intrusio</w:t>
      </w:r>
      <w:r>
        <w:rPr>
          <w:rFonts w:ascii="Times New Roman" w:hAnsi="Times New Roman" w:cs="Times New Roman"/>
          <w:sz w:val="24"/>
          <w:szCs w:val="24"/>
        </w:rPr>
        <w:t>n into state territory. If</w:t>
      </w:r>
      <w:r w:rsidRPr="00E9586C">
        <w:rPr>
          <w:rFonts w:ascii="Times New Roman" w:hAnsi="Times New Roman" w:cs="Times New Roman"/>
          <w:sz w:val="24"/>
          <w:szCs w:val="24"/>
        </w:rPr>
        <w:t xml:space="preserve"> there is here an absence of any prohibition, what is left to consider is whether there should be a rule prohibiting such peacetime espionage or conflict in cyberspace.  </w:t>
      </w:r>
    </w:p>
    <w:p w14:paraId="5106A771"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 xml:space="preserve">This is a question of how the law should be changed or developed. Although arguments could be made in support of such a prohibition on espionage in cyberspace as well as against such a prohibition, limited space will not allow such arguments to be put forth here. The main point </w:t>
      </w:r>
      <w:r>
        <w:rPr>
          <w:rFonts w:ascii="Times New Roman" w:hAnsi="Times New Roman" w:cs="Times New Roman"/>
          <w:sz w:val="24"/>
          <w:szCs w:val="24"/>
        </w:rPr>
        <w:t>of</w:t>
      </w:r>
      <w:r w:rsidRPr="00E9586C">
        <w:rPr>
          <w:rFonts w:ascii="Times New Roman" w:hAnsi="Times New Roman" w:cs="Times New Roman"/>
          <w:sz w:val="24"/>
          <w:szCs w:val="24"/>
        </w:rPr>
        <w:t xml:space="preserve"> this article is that if a state believes that cyber activities conducted by another state may constitute acts of intervention, use of force, or acts of aggression in violation of international law, any arguments in support of that position ought to be made before an impartial decisionmaker capable of making assessments based on interpretation of UN Charter provisions, past practice</w:t>
      </w:r>
      <w:r>
        <w:rPr>
          <w:rFonts w:ascii="Times New Roman" w:hAnsi="Times New Roman" w:cs="Times New Roman"/>
          <w:sz w:val="24"/>
          <w:szCs w:val="24"/>
        </w:rPr>
        <w:t>,</w:t>
      </w:r>
      <w:r w:rsidRPr="00E9586C">
        <w:rPr>
          <w:rFonts w:ascii="Times New Roman" w:hAnsi="Times New Roman" w:cs="Times New Roman"/>
          <w:sz w:val="24"/>
          <w:szCs w:val="24"/>
        </w:rPr>
        <w:t xml:space="preserve"> and knowledge of state practice. The ICJ or the UNSC would be appropriate for</w:t>
      </w:r>
      <w:r>
        <w:rPr>
          <w:rFonts w:ascii="Times New Roman" w:hAnsi="Times New Roman" w:cs="Times New Roman"/>
          <w:sz w:val="24"/>
          <w:szCs w:val="24"/>
        </w:rPr>
        <w:t>a</w:t>
      </w:r>
      <w:r w:rsidRPr="00E9586C">
        <w:rPr>
          <w:rFonts w:ascii="Times New Roman" w:hAnsi="Times New Roman" w:cs="Times New Roman"/>
          <w:sz w:val="24"/>
          <w:szCs w:val="24"/>
        </w:rPr>
        <w:t xml:space="preserve"> for discussion</w:t>
      </w:r>
      <w:r>
        <w:rPr>
          <w:rFonts w:ascii="Times New Roman" w:hAnsi="Times New Roman" w:cs="Times New Roman"/>
          <w:sz w:val="24"/>
          <w:szCs w:val="24"/>
        </w:rPr>
        <w:t>s</w:t>
      </w:r>
      <w:r w:rsidRPr="00E9586C">
        <w:rPr>
          <w:rFonts w:ascii="Times New Roman" w:hAnsi="Times New Roman" w:cs="Times New Roman"/>
          <w:sz w:val="24"/>
          <w:szCs w:val="24"/>
        </w:rPr>
        <w:t xml:space="preserve"> and appraisal of the legal arguments on both sides. Furthermore, in the absence of a specific set of facts referencing particular acts that have or are about to occur, the UNSC could decide that particular categories of cyber operations amount to a threat or breach to the peace</w:t>
      </w:r>
      <w:r>
        <w:rPr>
          <w:rFonts w:ascii="Times New Roman" w:hAnsi="Times New Roman" w:cs="Times New Roman"/>
          <w:sz w:val="24"/>
          <w:szCs w:val="24"/>
        </w:rPr>
        <w:t>,</w:t>
      </w:r>
      <w:r w:rsidRPr="00E9586C">
        <w:rPr>
          <w:rFonts w:ascii="Times New Roman" w:hAnsi="Times New Roman" w:cs="Times New Roman"/>
          <w:sz w:val="24"/>
          <w:szCs w:val="24"/>
        </w:rPr>
        <w:t xml:space="preserve"> as it has done in the case</w:t>
      </w:r>
      <w:r>
        <w:rPr>
          <w:rFonts w:ascii="Times New Roman" w:hAnsi="Times New Roman" w:cs="Times New Roman"/>
          <w:sz w:val="24"/>
          <w:szCs w:val="24"/>
        </w:rPr>
        <w:t>s</w:t>
      </w:r>
      <w:r w:rsidRPr="00E9586C">
        <w:rPr>
          <w:rFonts w:ascii="Times New Roman" w:hAnsi="Times New Roman" w:cs="Times New Roman"/>
          <w:sz w:val="24"/>
          <w:szCs w:val="24"/>
        </w:rPr>
        <w:t xml:space="preserve"> of international terrorism and the proliferation of weapons of mass destruction.</w:t>
      </w:r>
      <w:commentRangeStart w:id="271"/>
      <w:r w:rsidRPr="00E9586C">
        <w:rPr>
          <w:rStyle w:val="EndnoteReference"/>
          <w:rFonts w:ascii="Times New Roman" w:hAnsi="Times New Roman" w:cs="Times New Roman"/>
          <w:sz w:val="24"/>
          <w:szCs w:val="24"/>
        </w:rPr>
        <w:endnoteReference w:id="102"/>
      </w:r>
      <w:commentRangeEnd w:id="271"/>
      <w:r w:rsidR="00A219B4">
        <w:rPr>
          <w:rStyle w:val="CommentReference"/>
          <w:vanish/>
        </w:rPr>
        <w:commentReference w:id="271"/>
      </w:r>
    </w:p>
    <w:p w14:paraId="075276BE" w14:textId="77777777" w:rsidR="00D944BC" w:rsidRPr="00E9586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Article 24 of the UN Charter gives the Security Council the primary responsibility for the maintenance of international peace and security and its decisions in this regard are binding on the all members of the United Nations. Chapter VII, Article 39 of the UN Charter gives the UNSC the authority and responsibility to “determine the existence of any threat to the peace, breach of the peace, or act of aggression,”</w:t>
      </w:r>
      <w:r w:rsidRPr="00E9586C">
        <w:rPr>
          <w:rStyle w:val="EndnoteReference"/>
          <w:rFonts w:ascii="Times New Roman" w:hAnsi="Times New Roman" w:cs="Times New Roman"/>
          <w:sz w:val="24"/>
          <w:szCs w:val="24"/>
        </w:rPr>
        <w:endnoteReference w:id="103"/>
      </w:r>
      <w:r w:rsidRPr="00E9586C">
        <w:rPr>
          <w:rFonts w:ascii="Times New Roman" w:hAnsi="Times New Roman" w:cs="Times New Roman"/>
          <w:sz w:val="24"/>
          <w:szCs w:val="24"/>
        </w:rPr>
        <w:t xml:space="preserve"> and the UNSC can recommend and lead responses thereto.</w:t>
      </w:r>
      <w:r w:rsidRPr="00E9586C">
        <w:rPr>
          <w:rStyle w:val="EndnoteReference"/>
          <w:rFonts w:ascii="Times New Roman" w:hAnsi="Times New Roman" w:cs="Times New Roman"/>
          <w:sz w:val="24"/>
          <w:szCs w:val="24"/>
        </w:rPr>
        <w:endnoteReference w:id="104"/>
      </w:r>
      <w:r w:rsidRPr="00E9586C">
        <w:rPr>
          <w:rFonts w:ascii="Times New Roman" w:hAnsi="Times New Roman" w:cs="Times New Roman"/>
          <w:sz w:val="24"/>
          <w:szCs w:val="24"/>
        </w:rPr>
        <w:t xml:space="preserve"> To date, the UNSC has not determined that a cyber operation can constitute a threat to the peace, breach of the peace, or act of aggression. There is no dispute, however, over the UNSC’s authority to do so. In addition, Article 41 of the UN Charter authorizes the UNSC to take </w:t>
      </w:r>
      <w:r w:rsidRPr="00E9586C">
        <w:rPr>
          <w:rFonts w:ascii="Times New Roman" w:hAnsi="Times New Roman" w:cs="Times New Roman"/>
          <w:sz w:val="24"/>
          <w:szCs w:val="24"/>
        </w:rPr>
        <w:lastRenderedPageBreak/>
        <w:t>measures to restore the peace, to include “complete or partial interruption of</w:t>
      </w:r>
      <w:r>
        <w:rPr>
          <w:rFonts w:ascii="Times New Roman" w:hAnsi="Times New Roman" w:cs="Times New Roman"/>
          <w:sz w:val="24"/>
          <w:szCs w:val="24"/>
        </w:rPr>
        <w:t>…</w:t>
      </w:r>
      <w:r w:rsidRPr="00E9586C">
        <w:rPr>
          <w:rFonts w:ascii="Times New Roman" w:hAnsi="Times New Roman" w:cs="Times New Roman"/>
          <w:sz w:val="24"/>
          <w:szCs w:val="24"/>
        </w:rPr>
        <w:t>postal, telegraphic, radio and other means of communication.”</w:t>
      </w:r>
    </w:p>
    <w:p w14:paraId="01A1FE97" w14:textId="77777777" w:rsidR="00D944BC" w:rsidRPr="00E9586C" w:rsidRDefault="00D944BC" w:rsidP="00E9586C">
      <w:pPr>
        <w:rPr>
          <w:rFonts w:ascii="Times New Roman" w:hAnsi="Times New Roman" w:cs="Times New Roman"/>
          <w:b/>
          <w:sz w:val="24"/>
          <w:szCs w:val="24"/>
        </w:rPr>
      </w:pPr>
      <w:r w:rsidRPr="00E9586C">
        <w:rPr>
          <w:rFonts w:ascii="Times New Roman" w:hAnsi="Times New Roman" w:cs="Times New Roman"/>
          <w:b/>
          <w:sz w:val="24"/>
          <w:szCs w:val="24"/>
        </w:rPr>
        <w:t>Conclusion</w:t>
      </w:r>
    </w:p>
    <w:p w14:paraId="3EB096BC"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As the discussion of such terms as armed conflict, use of force, aggression, armed attack, and intervention ha</w:t>
      </w:r>
      <w:r>
        <w:rPr>
          <w:rFonts w:ascii="Times New Roman" w:hAnsi="Times New Roman" w:cs="Times New Roman"/>
          <w:sz w:val="24"/>
          <w:szCs w:val="24"/>
        </w:rPr>
        <w:t>s</w:t>
      </w:r>
      <w:r w:rsidRPr="00E9586C">
        <w:rPr>
          <w:rFonts w:ascii="Times New Roman" w:hAnsi="Times New Roman" w:cs="Times New Roman"/>
          <w:sz w:val="24"/>
          <w:szCs w:val="24"/>
        </w:rPr>
        <w:t xml:space="preserve"> shown, it can be difficult to predict whether specific</w:t>
      </w:r>
      <w:r>
        <w:rPr>
          <w:rFonts w:ascii="Times New Roman" w:hAnsi="Times New Roman" w:cs="Times New Roman"/>
          <w:sz w:val="24"/>
          <w:szCs w:val="24"/>
        </w:rPr>
        <w:t xml:space="preserve"> cyber operations</w:t>
      </w:r>
      <w:r w:rsidRPr="00E9586C">
        <w:rPr>
          <w:rFonts w:ascii="Times New Roman" w:hAnsi="Times New Roman" w:cs="Times New Roman"/>
          <w:sz w:val="24"/>
          <w:szCs w:val="24"/>
        </w:rPr>
        <w:t xml:space="preserve"> will be considered </w:t>
      </w:r>
      <w:r>
        <w:rPr>
          <w:rFonts w:ascii="Times New Roman" w:hAnsi="Times New Roman" w:cs="Times New Roman"/>
          <w:sz w:val="24"/>
          <w:szCs w:val="24"/>
        </w:rPr>
        <w:t>to cross</w:t>
      </w:r>
      <w:r w:rsidRPr="00E9586C">
        <w:rPr>
          <w:rFonts w:ascii="Times New Roman" w:hAnsi="Times New Roman" w:cs="Times New Roman"/>
          <w:sz w:val="24"/>
          <w:szCs w:val="24"/>
        </w:rPr>
        <w:t xml:space="preserve"> a specific legal threshold under international law. Certainly, state practice over the last </w:t>
      </w:r>
      <w:r>
        <w:rPr>
          <w:rFonts w:ascii="Times New Roman" w:hAnsi="Times New Roman" w:cs="Times New Roman"/>
          <w:sz w:val="24"/>
          <w:szCs w:val="24"/>
        </w:rPr>
        <w:t>two to three</w:t>
      </w:r>
      <w:r w:rsidRPr="00E9586C">
        <w:rPr>
          <w:rFonts w:ascii="Times New Roman" w:hAnsi="Times New Roman" w:cs="Times New Roman"/>
          <w:sz w:val="24"/>
          <w:szCs w:val="24"/>
        </w:rPr>
        <w:t xml:space="preserve"> decades has indicated that states view the cyber domain as a legitimate realm for projecting state power and a means to </w:t>
      </w:r>
      <w:r>
        <w:rPr>
          <w:rFonts w:ascii="Times New Roman" w:hAnsi="Times New Roman" w:cs="Times New Roman"/>
          <w:sz w:val="24"/>
          <w:szCs w:val="24"/>
        </w:rPr>
        <w:t>achieve</w:t>
      </w:r>
      <w:r w:rsidRPr="00E9586C">
        <w:rPr>
          <w:rFonts w:ascii="Times New Roman" w:hAnsi="Times New Roman" w:cs="Times New Roman"/>
          <w:sz w:val="24"/>
          <w:szCs w:val="24"/>
        </w:rPr>
        <w:t xml:space="preserve"> military and political objectives. Given this apparent reality, it is of utmost importance that states begin to agree on the terms of such activities in the cyber domain. As efforts throug</w:t>
      </w:r>
      <w:r>
        <w:rPr>
          <w:rFonts w:ascii="Times New Roman" w:hAnsi="Times New Roman" w:cs="Times New Roman"/>
          <w:sz w:val="24"/>
          <w:szCs w:val="24"/>
        </w:rPr>
        <w:t>h diplomatic channels continue</w:t>
      </w:r>
      <w:r w:rsidRPr="00E9586C">
        <w:rPr>
          <w:rFonts w:ascii="Times New Roman" w:hAnsi="Times New Roman" w:cs="Times New Roman"/>
          <w:sz w:val="24"/>
          <w:szCs w:val="24"/>
        </w:rPr>
        <w:t xml:space="preserve"> through the UNGGE process and multiple </w:t>
      </w:r>
      <w:r w:rsidRPr="00104AEC">
        <w:rPr>
          <w:rFonts w:ascii="Times New Roman" w:hAnsi="Times New Roman" w:cs="Times New Roman"/>
          <w:sz w:val="24"/>
          <w:szCs w:val="24"/>
        </w:rPr>
        <w:t>bilateral</w:t>
      </w:r>
      <w:r w:rsidRPr="00E9586C">
        <w:rPr>
          <w:rFonts w:ascii="Times New Roman" w:hAnsi="Times New Roman" w:cs="Times New Roman"/>
          <w:sz w:val="24"/>
          <w:szCs w:val="24"/>
        </w:rPr>
        <w:t xml:space="preserve"> discussion</w:t>
      </w:r>
      <w:r>
        <w:rPr>
          <w:rFonts w:ascii="Times New Roman" w:hAnsi="Times New Roman" w:cs="Times New Roman"/>
          <w:sz w:val="24"/>
          <w:szCs w:val="24"/>
        </w:rPr>
        <w:t>s</w:t>
      </w:r>
      <w:r w:rsidRPr="00E9586C">
        <w:rPr>
          <w:rFonts w:ascii="Times New Roman" w:hAnsi="Times New Roman" w:cs="Times New Roman"/>
          <w:sz w:val="24"/>
          <w:szCs w:val="24"/>
        </w:rPr>
        <w:t xml:space="preserve"> and Track </w:t>
      </w:r>
      <w:r w:rsidRPr="00211501">
        <w:rPr>
          <w:rFonts w:ascii="Times New Roman" w:hAnsi="Times New Roman" w:cs="Times New Roman"/>
          <w:sz w:val="24"/>
          <w:szCs w:val="24"/>
        </w:rPr>
        <w:t>II</w:t>
      </w:r>
      <w:r w:rsidRPr="00E9586C">
        <w:rPr>
          <w:rFonts w:ascii="Times New Roman" w:hAnsi="Times New Roman" w:cs="Times New Roman"/>
          <w:sz w:val="24"/>
          <w:szCs w:val="24"/>
        </w:rPr>
        <w:t xml:space="preserve"> talks, there is an urgent need to begin to define the parameters of the specific international rules and thresholds discussed in this article as they apply to cyber operations.</w:t>
      </w:r>
    </w:p>
    <w:p w14:paraId="179386C3"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Some take the view that the credibility of the law depends ultimately upon its ability to address effectively the realities of contemporary threats. Certainly, this is an accurate description of the implications for international law</w:t>
      </w:r>
      <w:r w:rsidRPr="00341A48">
        <w:rPr>
          <w:rFonts w:ascii="Times New Roman" w:hAnsi="Times New Roman" w:cs="Times New Roman"/>
          <w:sz w:val="24"/>
          <w:szCs w:val="24"/>
        </w:rPr>
        <w:t xml:space="preserve"> </w:t>
      </w:r>
      <w:r w:rsidRPr="00E9586C">
        <w:rPr>
          <w:rFonts w:ascii="Times New Roman" w:hAnsi="Times New Roman" w:cs="Times New Roman"/>
          <w:sz w:val="24"/>
          <w:szCs w:val="24"/>
        </w:rPr>
        <w:t>in the cyber domain. If states continue to operate in the cyber domain without any agreement on the boundaries and parameters of those actions, the law will begin to los</w:t>
      </w:r>
      <w:r>
        <w:rPr>
          <w:rFonts w:ascii="Times New Roman" w:hAnsi="Times New Roman" w:cs="Times New Roman"/>
          <w:sz w:val="24"/>
          <w:szCs w:val="24"/>
        </w:rPr>
        <w:t>e</w:t>
      </w:r>
      <w:r w:rsidRPr="00E9586C">
        <w:rPr>
          <w:rFonts w:ascii="Times New Roman" w:hAnsi="Times New Roman" w:cs="Times New Roman"/>
          <w:sz w:val="24"/>
          <w:szCs w:val="24"/>
        </w:rPr>
        <w:t xml:space="preserve"> its legitimacy. The challenge </w:t>
      </w:r>
      <w:r>
        <w:rPr>
          <w:rFonts w:ascii="Times New Roman" w:hAnsi="Times New Roman" w:cs="Times New Roman"/>
          <w:sz w:val="24"/>
          <w:szCs w:val="24"/>
        </w:rPr>
        <w:t>is to formulate principles</w:t>
      </w:r>
      <w:r w:rsidRPr="00E9586C">
        <w:rPr>
          <w:rFonts w:ascii="Times New Roman" w:hAnsi="Times New Roman" w:cs="Times New Roman"/>
          <w:sz w:val="24"/>
          <w:szCs w:val="24"/>
        </w:rPr>
        <w:t xml:space="preserve"> capable of attracti</w:t>
      </w:r>
      <w:r>
        <w:rPr>
          <w:rFonts w:ascii="Times New Roman" w:hAnsi="Times New Roman" w:cs="Times New Roman"/>
          <w:sz w:val="24"/>
          <w:szCs w:val="24"/>
        </w:rPr>
        <w:t>ng a broad measure of agreement</w:t>
      </w:r>
      <w:r w:rsidRPr="00E9586C">
        <w:rPr>
          <w:rFonts w:ascii="Times New Roman" w:hAnsi="Times New Roman" w:cs="Times New Roman"/>
          <w:sz w:val="24"/>
          <w:szCs w:val="24"/>
        </w:rPr>
        <w:t xml:space="preserve"> that apply, or ought to apply, to the issues </w:t>
      </w:r>
      <w:r>
        <w:rPr>
          <w:rFonts w:ascii="Times New Roman" w:hAnsi="Times New Roman" w:cs="Times New Roman"/>
          <w:sz w:val="24"/>
          <w:szCs w:val="24"/>
        </w:rPr>
        <w:t xml:space="preserve">of </w:t>
      </w:r>
      <w:r w:rsidRPr="00E9586C">
        <w:rPr>
          <w:rFonts w:ascii="Times New Roman" w:hAnsi="Times New Roman" w:cs="Times New Roman"/>
          <w:sz w:val="24"/>
          <w:szCs w:val="24"/>
        </w:rPr>
        <w:t>intervention, use of force</w:t>
      </w:r>
      <w:r>
        <w:rPr>
          <w:rFonts w:ascii="Times New Roman" w:hAnsi="Times New Roman" w:cs="Times New Roman"/>
          <w:sz w:val="24"/>
          <w:szCs w:val="24"/>
        </w:rPr>
        <w:t>,</w:t>
      </w:r>
      <w:r w:rsidRPr="00E9586C">
        <w:rPr>
          <w:rFonts w:ascii="Times New Roman" w:hAnsi="Times New Roman" w:cs="Times New Roman"/>
          <w:sz w:val="24"/>
          <w:szCs w:val="24"/>
        </w:rPr>
        <w:t xml:space="preserve"> and armed attack in cyberspace.  </w:t>
      </w:r>
    </w:p>
    <w:p w14:paraId="11A5AB54"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 xml:space="preserve">The most effective way to get some agreement on the rules of the road in cyberspace will be through state consent in some form, whether an international treaty, </w:t>
      </w:r>
      <w:r w:rsidRPr="00104AEC">
        <w:rPr>
          <w:rFonts w:ascii="Times New Roman" w:hAnsi="Times New Roman" w:cs="Times New Roman"/>
          <w:sz w:val="24"/>
          <w:szCs w:val="24"/>
        </w:rPr>
        <w:t>bilateral</w:t>
      </w:r>
      <w:r w:rsidRPr="00E9586C">
        <w:rPr>
          <w:rFonts w:ascii="Times New Roman" w:hAnsi="Times New Roman" w:cs="Times New Roman"/>
          <w:sz w:val="24"/>
          <w:szCs w:val="24"/>
        </w:rPr>
        <w:t xml:space="preserve"> treaty</w:t>
      </w:r>
      <w:r>
        <w:rPr>
          <w:rFonts w:ascii="Times New Roman" w:hAnsi="Times New Roman" w:cs="Times New Roman"/>
          <w:sz w:val="24"/>
          <w:szCs w:val="24"/>
        </w:rPr>
        <w:t>,</w:t>
      </w:r>
      <w:r w:rsidRPr="00E9586C">
        <w:rPr>
          <w:rFonts w:ascii="Times New Roman" w:hAnsi="Times New Roman" w:cs="Times New Roman"/>
          <w:sz w:val="24"/>
          <w:szCs w:val="24"/>
        </w:rPr>
        <w:t xml:space="preserve"> or </w:t>
      </w:r>
      <w:r w:rsidR="00140647">
        <w:rPr>
          <w:rFonts w:ascii="Times New Roman" w:hAnsi="Times New Roman" w:cs="Times New Roman"/>
          <w:sz w:val="24"/>
          <w:szCs w:val="24"/>
        </w:rPr>
        <w:t>nonbinding</w:t>
      </w:r>
      <w:r w:rsidRPr="00E9586C">
        <w:rPr>
          <w:rFonts w:ascii="Times New Roman" w:hAnsi="Times New Roman" w:cs="Times New Roman"/>
          <w:sz w:val="24"/>
          <w:szCs w:val="24"/>
        </w:rPr>
        <w:t xml:space="preserve"> resolutions of one type or another. In an area of the law </w:t>
      </w:r>
      <w:r>
        <w:rPr>
          <w:rFonts w:ascii="Times New Roman" w:hAnsi="Times New Roman" w:cs="Times New Roman"/>
          <w:sz w:val="24"/>
          <w:szCs w:val="24"/>
        </w:rPr>
        <w:t>without many</w:t>
      </w:r>
      <w:r w:rsidRPr="00E9586C">
        <w:rPr>
          <w:rFonts w:ascii="Times New Roman" w:hAnsi="Times New Roman" w:cs="Times New Roman"/>
          <w:sz w:val="24"/>
          <w:szCs w:val="24"/>
        </w:rPr>
        <w:t xml:space="preserve"> determinative decisions by the UN Security Council or the International Court of Justice, these agreements between states or the practice over</w:t>
      </w:r>
      <w:r>
        <w:rPr>
          <w:rFonts w:ascii="Times New Roman" w:hAnsi="Times New Roman" w:cs="Times New Roman"/>
          <w:sz w:val="24"/>
          <w:szCs w:val="24"/>
        </w:rPr>
        <w:t xml:space="preserve"> </w:t>
      </w:r>
      <w:r w:rsidRPr="00E9586C">
        <w:rPr>
          <w:rFonts w:ascii="Times New Roman" w:hAnsi="Times New Roman" w:cs="Times New Roman"/>
          <w:sz w:val="24"/>
          <w:szCs w:val="24"/>
        </w:rPr>
        <w:t xml:space="preserve">time by states will likely be the manner in which international law on these issues will develop. Although a large number of cases directly or indirectly involving the use of force have been brought to the </w:t>
      </w:r>
      <w:r>
        <w:rPr>
          <w:rFonts w:ascii="Times New Roman" w:hAnsi="Times New Roman" w:cs="Times New Roman"/>
          <w:sz w:val="24"/>
          <w:szCs w:val="24"/>
        </w:rPr>
        <w:t>c</w:t>
      </w:r>
      <w:r w:rsidRPr="00E9586C">
        <w:rPr>
          <w:rFonts w:ascii="Times New Roman" w:hAnsi="Times New Roman" w:cs="Times New Roman"/>
          <w:sz w:val="24"/>
          <w:szCs w:val="24"/>
        </w:rPr>
        <w:t xml:space="preserve">ourt, few have led to a judgment on the merits </w:t>
      </w:r>
      <w:r>
        <w:rPr>
          <w:rFonts w:ascii="Times New Roman" w:hAnsi="Times New Roman" w:cs="Times New Roman"/>
          <w:sz w:val="24"/>
          <w:szCs w:val="24"/>
        </w:rPr>
        <w:t>of</w:t>
      </w:r>
      <w:r w:rsidRPr="00E9586C">
        <w:rPr>
          <w:rFonts w:ascii="Times New Roman" w:hAnsi="Times New Roman" w:cs="Times New Roman"/>
          <w:sz w:val="24"/>
          <w:szCs w:val="24"/>
        </w:rPr>
        <w:t xml:space="preserve"> international law on the use of force.  </w:t>
      </w:r>
    </w:p>
    <w:p w14:paraId="1BAA69BE"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 xml:space="preserve">After the </w:t>
      </w:r>
      <w:r w:rsidRPr="00E9586C">
        <w:rPr>
          <w:rFonts w:ascii="Times New Roman" w:hAnsi="Times New Roman" w:cs="Times New Roman"/>
          <w:i/>
          <w:sz w:val="24"/>
          <w:szCs w:val="24"/>
        </w:rPr>
        <w:t>Corfu Channel</w:t>
      </w:r>
      <w:r w:rsidRPr="00E9586C">
        <w:rPr>
          <w:rFonts w:ascii="Times New Roman" w:hAnsi="Times New Roman" w:cs="Times New Roman"/>
          <w:sz w:val="24"/>
          <w:szCs w:val="24"/>
        </w:rPr>
        <w:t xml:space="preserve"> case</w:t>
      </w:r>
      <w:r>
        <w:rPr>
          <w:rFonts w:ascii="Times New Roman" w:hAnsi="Times New Roman" w:cs="Times New Roman"/>
          <w:sz w:val="24"/>
          <w:szCs w:val="24"/>
        </w:rPr>
        <w:t xml:space="preserve"> of the late 1940s,</w:t>
      </w:r>
      <w:r w:rsidRPr="00E9586C">
        <w:rPr>
          <w:rFonts w:ascii="Times New Roman" w:hAnsi="Times New Roman" w:cs="Times New Roman"/>
          <w:sz w:val="24"/>
          <w:szCs w:val="24"/>
        </w:rPr>
        <w:t xml:space="preserve"> no cases on the use of force were decided on their merits until the </w:t>
      </w:r>
      <w:r w:rsidRPr="00E9586C">
        <w:rPr>
          <w:rFonts w:ascii="Times New Roman" w:hAnsi="Times New Roman" w:cs="Times New Roman"/>
          <w:i/>
          <w:sz w:val="24"/>
          <w:szCs w:val="24"/>
        </w:rPr>
        <w:t xml:space="preserve">Nicaragua </w:t>
      </w:r>
      <w:r w:rsidRPr="00E9586C">
        <w:rPr>
          <w:rFonts w:ascii="Times New Roman" w:hAnsi="Times New Roman" w:cs="Times New Roman"/>
          <w:sz w:val="24"/>
          <w:szCs w:val="24"/>
        </w:rPr>
        <w:t xml:space="preserve">case in 1986. The </w:t>
      </w:r>
      <w:r w:rsidR="00140647" w:rsidRPr="008A6122">
        <w:rPr>
          <w:rFonts w:ascii="Times New Roman" w:hAnsi="Times New Roman" w:cs="Times New Roman"/>
          <w:i/>
          <w:sz w:val="24"/>
          <w:szCs w:val="24"/>
        </w:rPr>
        <w:t>Nicaragua</w:t>
      </w:r>
      <w:r w:rsidRPr="00E9586C">
        <w:rPr>
          <w:rFonts w:ascii="Times New Roman" w:hAnsi="Times New Roman" w:cs="Times New Roman"/>
          <w:sz w:val="24"/>
          <w:szCs w:val="24"/>
        </w:rPr>
        <w:t xml:space="preserve"> case is the most important decision by the </w:t>
      </w:r>
      <w:r>
        <w:rPr>
          <w:rFonts w:ascii="Times New Roman" w:hAnsi="Times New Roman" w:cs="Times New Roman"/>
          <w:sz w:val="24"/>
          <w:szCs w:val="24"/>
        </w:rPr>
        <w:t>c</w:t>
      </w:r>
      <w:r w:rsidRPr="00E9586C">
        <w:rPr>
          <w:rFonts w:ascii="Times New Roman" w:hAnsi="Times New Roman" w:cs="Times New Roman"/>
          <w:sz w:val="24"/>
          <w:szCs w:val="24"/>
        </w:rPr>
        <w:t xml:space="preserve">ourt on the substantive law on the use of force. Importantly, however, it also raised issues about the </w:t>
      </w:r>
      <w:r>
        <w:rPr>
          <w:rFonts w:ascii="Times New Roman" w:hAnsi="Times New Roman" w:cs="Times New Roman"/>
          <w:sz w:val="24"/>
          <w:szCs w:val="24"/>
        </w:rPr>
        <w:t>c</w:t>
      </w:r>
      <w:r w:rsidRPr="00E9586C">
        <w:rPr>
          <w:rFonts w:ascii="Times New Roman" w:hAnsi="Times New Roman" w:cs="Times New Roman"/>
          <w:sz w:val="24"/>
          <w:szCs w:val="24"/>
        </w:rPr>
        <w:t xml:space="preserve">ourt’s role in cases concerning the use of force. In sum, the </w:t>
      </w:r>
      <w:r>
        <w:rPr>
          <w:rFonts w:ascii="Times New Roman" w:hAnsi="Times New Roman" w:cs="Times New Roman"/>
          <w:sz w:val="24"/>
          <w:szCs w:val="24"/>
        </w:rPr>
        <w:t>c</w:t>
      </w:r>
      <w:r w:rsidRPr="00E9586C">
        <w:rPr>
          <w:rFonts w:ascii="Times New Roman" w:hAnsi="Times New Roman" w:cs="Times New Roman"/>
          <w:sz w:val="24"/>
          <w:szCs w:val="24"/>
        </w:rPr>
        <w:t>ourt is limited on matters related to questions of self-defense or aggression</w:t>
      </w:r>
      <w:r>
        <w:rPr>
          <w:rFonts w:ascii="Times New Roman" w:hAnsi="Times New Roman" w:cs="Times New Roman"/>
          <w:sz w:val="24"/>
          <w:szCs w:val="24"/>
        </w:rPr>
        <w:t>,</w:t>
      </w:r>
      <w:r w:rsidRPr="00E9586C">
        <w:rPr>
          <w:rFonts w:ascii="Times New Roman" w:hAnsi="Times New Roman" w:cs="Times New Roman"/>
          <w:sz w:val="24"/>
          <w:szCs w:val="24"/>
        </w:rPr>
        <w:t xml:space="preserve"> given that the UN Charter has given a special role to the Security Council. These issues of the defined lines between the roles of the UNSC and the </w:t>
      </w:r>
      <w:r>
        <w:rPr>
          <w:rFonts w:ascii="Times New Roman" w:hAnsi="Times New Roman" w:cs="Times New Roman"/>
          <w:sz w:val="24"/>
          <w:szCs w:val="24"/>
        </w:rPr>
        <w:t>ICJ</w:t>
      </w:r>
      <w:r w:rsidRPr="00E9586C">
        <w:rPr>
          <w:rFonts w:ascii="Times New Roman" w:hAnsi="Times New Roman" w:cs="Times New Roman"/>
          <w:sz w:val="24"/>
          <w:szCs w:val="24"/>
        </w:rPr>
        <w:t xml:space="preserve"> </w:t>
      </w:r>
      <w:r>
        <w:rPr>
          <w:rFonts w:ascii="Times New Roman" w:hAnsi="Times New Roman" w:cs="Times New Roman"/>
          <w:sz w:val="24"/>
          <w:szCs w:val="24"/>
        </w:rPr>
        <w:t>remain</w:t>
      </w:r>
      <w:r w:rsidRPr="00E9586C">
        <w:rPr>
          <w:rFonts w:ascii="Times New Roman" w:hAnsi="Times New Roman" w:cs="Times New Roman"/>
          <w:sz w:val="24"/>
          <w:szCs w:val="24"/>
        </w:rPr>
        <w:t xml:space="preserve"> </w:t>
      </w:r>
      <w:r>
        <w:rPr>
          <w:rFonts w:ascii="Times New Roman" w:hAnsi="Times New Roman" w:cs="Times New Roman"/>
          <w:sz w:val="24"/>
          <w:szCs w:val="24"/>
        </w:rPr>
        <w:t>un</w:t>
      </w:r>
      <w:r w:rsidRPr="00E9586C">
        <w:rPr>
          <w:rFonts w:ascii="Times New Roman" w:hAnsi="Times New Roman" w:cs="Times New Roman"/>
          <w:sz w:val="24"/>
          <w:szCs w:val="24"/>
        </w:rPr>
        <w:t xml:space="preserve">resolved. However, given this tension and the </w:t>
      </w:r>
      <w:r>
        <w:rPr>
          <w:rFonts w:ascii="Times New Roman" w:hAnsi="Times New Roman" w:cs="Times New Roman"/>
          <w:sz w:val="24"/>
          <w:szCs w:val="24"/>
        </w:rPr>
        <w:t>c</w:t>
      </w:r>
      <w:r w:rsidRPr="00E9586C">
        <w:rPr>
          <w:rFonts w:ascii="Times New Roman" w:hAnsi="Times New Roman" w:cs="Times New Roman"/>
          <w:sz w:val="24"/>
          <w:szCs w:val="24"/>
        </w:rPr>
        <w:t xml:space="preserve">ourt’s unwillingness to make pronouncements on the legality of the use of force, it is very likely that </w:t>
      </w:r>
      <w:r w:rsidRPr="00E9586C">
        <w:rPr>
          <w:rFonts w:ascii="Times New Roman" w:hAnsi="Times New Roman" w:cs="Times New Roman"/>
          <w:sz w:val="24"/>
          <w:szCs w:val="24"/>
        </w:rPr>
        <w:lastRenderedPageBreak/>
        <w:t>these questions related to use of force, aggression,</w:t>
      </w:r>
      <w:r>
        <w:rPr>
          <w:rFonts w:ascii="Times New Roman" w:hAnsi="Times New Roman" w:cs="Times New Roman"/>
          <w:sz w:val="24"/>
          <w:szCs w:val="24"/>
        </w:rPr>
        <w:t xml:space="preserve"> intervention, and self-defense </w:t>
      </w:r>
      <w:r w:rsidRPr="00E9586C">
        <w:rPr>
          <w:rFonts w:ascii="Times New Roman" w:hAnsi="Times New Roman" w:cs="Times New Roman"/>
          <w:sz w:val="24"/>
          <w:szCs w:val="24"/>
        </w:rPr>
        <w:t xml:space="preserve">will </w:t>
      </w:r>
      <w:r>
        <w:rPr>
          <w:rFonts w:ascii="Times New Roman" w:hAnsi="Times New Roman" w:cs="Times New Roman"/>
          <w:sz w:val="24"/>
          <w:szCs w:val="24"/>
        </w:rPr>
        <w:t>be answered by</w:t>
      </w:r>
      <w:r w:rsidRPr="00E9586C">
        <w:rPr>
          <w:rFonts w:ascii="Times New Roman" w:hAnsi="Times New Roman" w:cs="Times New Roman"/>
          <w:sz w:val="24"/>
          <w:szCs w:val="24"/>
        </w:rPr>
        <w:t xml:space="preserve"> decisionmakers through their practice and, hopefully, agreements. </w:t>
      </w:r>
    </w:p>
    <w:p w14:paraId="73A768A6"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 xml:space="preserve">As a note of caution, however, waiting for custom to develop by state practice may not be the “safest” way for states to allow the law to develop. Although much more difficult, diplomatic efforts to get agreement among states would be much more preferable </w:t>
      </w:r>
      <w:r>
        <w:rPr>
          <w:rFonts w:ascii="Times New Roman" w:hAnsi="Times New Roman" w:cs="Times New Roman"/>
          <w:sz w:val="24"/>
          <w:szCs w:val="24"/>
        </w:rPr>
        <w:t>to</w:t>
      </w:r>
      <w:r w:rsidRPr="00E9586C">
        <w:rPr>
          <w:rFonts w:ascii="Times New Roman" w:hAnsi="Times New Roman" w:cs="Times New Roman"/>
          <w:sz w:val="24"/>
          <w:szCs w:val="24"/>
        </w:rPr>
        <w:t xml:space="preserve"> allowing customary international law to develop over</w:t>
      </w:r>
      <w:r>
        <w:rPr>
          <w:rFonts w:ascii="Times New Roman" w:hAnsi="Times New Roman" w:cs="Times New Roman"/>
          <w:sz w:val="24"/>
          <w:szCs w:val="24"/>
        </w:rPr>
        <w:t xml:space="preserve"> </w:t>
      </w:r>
      <w:r w:rsidRPr="00E9586C">
        <w:rPr>
          <w:rFonts w:ascii="Times New Roman" w:hAnsi="Times New Roman" w:cs="Times New Roman"/>
          <w:sz w:val="24"/>
          <w:szCs w:val="24"/>
        </w:rPr>
        <w:t>time</w:t>
      </w:r>
      <w:r>
        <w:rPr>
          <w:rFonts w:ascii="Times New Roman" w:hAnsi="Times New Roman" w:cs="Times New Roman"/>
          <w:sz w:val="24"/>
          <w:szCs w:val="24"/>
        </w:rPr>
        <w:t>,</w:t>
      </w:r>
      <w:r w:rsidRPr="00E9586C">
        <w:rPr>
          <w:rFonts w:ascii="Times New Roman" w:hAnsi="Times New Roman" w:cs="Times New Roman"/>
          <w:sz w:val="24"/>
          <w:szCs w:val="24"/>
        </w:rPr>
        <w:t xml:space="preserve"> given that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 xml:space="preserve">tates </w:t>
      </w:r>
      <w:r w:rsidRPr="00E9586C">
        <w:rPr>
          <w:rFonts w:ascii="Times New Roman" w:hAnsi="Times New Roman" w:cs="Times New Roman"/>
          <w:sz w:val="24"/>
          <w:szCs w:val="24"/>
        </w:rPr>
        <w:t xml:space="preserve">is not the only actor, and may not be the primary actor in developing these customs. </w:t>
      </w:r>
    </w:p>
    <w:p w14:paraId="7866A535"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One final word about customary international law</w:t>
      </w:r>
      <w:r>
        <w:rPr>
          <w:rFonts w:ascii="Times New Roman" w:hAnsi="Times New Roman" w:cs="Times New Roman"/>
          <w:sz w:val="24"/>
          <w:szCs w:val="24"/>
        </w:rPr>
        <w:t>,</w:t>
      </w:r>
      <w:r w:rsidRPr="00E9586C">
        <w:rPr>
          <w:rFonts w:ascii="Times New Roman" w:hAnsi="Times New Roman" w:cs="Times New Roman"/>
          <w:sz w:val="24"/>
          <w:szCs w:val="24"/>
        </w:rPr>
        <w:t xml:space="preserve"> since there seems to be some misunderstanding among lay persons about its meaning and relevance under international law. First, customary international law, as a source of international law, is part of US domestic law.  In other words,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should be interested in it not solely as a matter of international law but as a matter of US domestic law. Secondly, customary international law is based on the practice of states over a long period of time and </w:t>
      </w:r>
      <w:r w:rsidRPr="00E9586C">
        <w:rPr>
          <w:rFonts w:ascii="Times New Roman" w:hAnsi="Times New Roman" w:cs="Times New Roman"/>
          <w:i/>
          <w:sz w:val="24"/>
          <w:szCs w:val="24"/>
        </w:rPr>
        <w:t>opinio juris</w:t>
      </w:r>
      <w:r w:rsidRPr="00E9586C">
        <w:rPr>
          <w:rFonts w:ascii="Times New Roman" w:hAnsi="Times New Roman" w:cs="Times New Roman"/>
          <w:sz w:val="24"/>
          <w:szCs w:val="24"/>
        </w:rPr>
        <w:t xml:space="preserve">, the acknowledgement by states that they follow the practice according to the belief that it is a legal obligation. It is important to understand what one looks to in order to make claims about the existence of </w:t>
      </w:r>
      <w:r w:rsidRPr="00E9586C">
        <w:rPr>
          <w:rFonts w:ascii="Times New Roman" w:hAnsi="Times New Roman" w:cs="Times New Roman"/>
          <w:i/>
          <w:sz w:val="24"/>
          <w:szCs w:val="24"/>
        </w:rPr>
        <w:t>opinion juris</w:t>
      </w:r>
      <w:r w:rsidRPr="00E9586C">
        <w:rPr>
          <w:rFonts w:ascii="Times New Roman" w:hAnsi="Times New Roman" w:cs="Times New Roman"/>
          <w:sz w:val="24"/>
          <w:szCs w:val="24"/>
        </w:rPr>
        <w:t xml:space="preserve">. The ICJ, in identifying </w:t>
      </w:r>
      <w:r w:rsidRPr="00E9586C">
        <w:rPr>
          <w:rFonts w:ascii="Times New Roman" w:hAnsi="Times New Roman" w:cs="Times New Roman"/>
          <w:i/>
          <w:sz w:val="24"/>
          <w:szCs w:val="24"/>
        </w:rPr>
        <w:t>opinio juris</w:t>
      </w:r>
      <w:r w:rsidRPr="00E9586C">
        <w:rPr>
          <w:rFonts w:ascii="Times New Roman" w:hAnsi="Times New Roman" w:cs="Times New Roman"/>
          <w:sz w:val="24"/>
          <w:szCs w:val="24"/>
        </w:rPr>
        <w:t xml:space="preserve">, has referenced </w:t>
      </w:r>
      <w:r>
        <w:rPr>
          <w:rFonts w:ascii="Times New Roman" w:hAnsi="Times New Roman" w:cs="Times New Roman"/>
          <w:sz w:val="24"/>
          <w:szCs w:val="24"/>
        </w:rPr>
        <w:t xml:space="preserve">UN </w:t>
      </w:r>
      <w:r w:rsidRPr="00E9586C">
        <w:rPr>
          <w:rFonts w:ascii="Times New Roman" w:hAnsi="Times New Roman" w:cs="Times New Roman"/>
          <w:sz w:val="24"/>
          <w:szCs w:val="24"/>
        </w:rPr>
        <w:t>General Assembly resolutions</w:t>
      </w:r>
      <w:r>
        <w:rPr>
          <w:rFonts w:ascii="Times New Roman" w:hAnsi="Times New Roman" w:cs="Times New Roman"/>
          <w:sz w:val="24"/>
          <w:szCs w:val="24"/>
        </w:rPr>
        <w:t xml:space="preserve">, </w:t>
      </w:r>
      <w:r w:rsidRPr="00E9586C">
        <w:rPr>
          <w:rFonts w:ascii="Times New Roman" w:hAnsi="Times New Roman" w:cs="Times New Roman"/>
          <w:sz w:val="24"/>
          <w:szCs w:val="24"/>
        </w:rPr>
        <w:t>statements by states</w:t>
      </w:r>
      <w:r>
        <w:rPr>
          <w:rFonts w:ascii="Times New Roman" w:hAnsi="Times New Roman" w:cs="Times New Roman"/>
          <w:sz w:val="24"/>
          <w:szCs w:val="24"/>
        </w:rPr>
        <w:t xml:space="preserve">, </w:t>
      </w:r>
      <w:r w:rsidRPr="00E9586C">
        <w:rPr>
          <w:rFonts w:ascii="Times New Roman" w:hAnsi="Times New Roman" w:cs="Times New Roman"/>
          <w:sz w:val="24"/>
          <w:szCs w:val="24"/>
        </w:rPr>
        <w:t>and agreement</w:t>
      </w:r>
      <w:r>
        <w:rPr>
          <w:rFonts w:ascii="Times New Roman" w:hAnsi="Times New Roman" w:cs="Times New Roman"/>
          <w:sz w:val="24"/>
          <w:szCs w:val="24"/>
        </w:rPr>
        <w:t>s</w:t>
      </w:r>
      <w:r w:rsidRPr="00E9586C">
        <w:rPr>
          <w:rFonts w:ascii="Times New Roman" w:hAnsi="Times New Roman" w:cs="Times New Roman"/>
          <w:sz w:val="24"/>
          <w:szCs w:val="24"/>
        </w:rPr>
        <w:t xml:space="preserve"> between states.  </w:t>
      </w:r>
    </w:p>
    <w:p w14:paraId="14DCDAAB"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 xml:space="preserve">Why is this discussion of customary international law and </w:t>
      </w:r>
      <w:r w:rsidRPr="00E9586C">
        <w:rPr>
          <w:rFonts w:ascii="Times New Roman" w:hAnsi="Times New Roman" w:cs="Times New Roman"/>
          <w:i/>
          <w:sz w:val="24"/>
          <w:szCs w:val="24"/>
        </w:rPr>
        <w:t>opinio juris</w:t>
      </w:r>
      <w:r w:rsidRPr="00E9586C">
        <w:rPr>
          <w:rFonts w:ascii="Times New Roman" w:hAnsi="Times New Roman" w:cs="Times New Roman"/>
          <w:sz w:val="24"/>
          <w:szCs w:val="24"/>
        </w:rPr>
        <w:t xml:space="preserve"> important in the context of Stuxnet, future cyber operations</w:t>
      </w:r>
      <w:r>
        <w:rPr>
          <w:rFonts w:ascii="Times New Roman" w:hAnsi="Times New Roman" w:cs="Times New Roman"/>
          <w:sz w:val="24"/>
          <w:szCs w:val="24"/>
        </w:rPr>
        <w:t>,</w:t>
      </w:r>
      <w:r w:rsidRPr="00E9586C">
        <w:rPr>
          <w:rFonts w:ascii="Times New Roman" w:hAnsi="Times New Roman" w:cs="Times New Roman"/>
          <w:sz w:val="24"/>
          <w:szCs w:val="24"/>
        </w:rPr>
        <w:t xml:space="preserve"> and the development of international law? In the </w:t>
      </w:r>
      <w:r w:rsidRPr="00E9586C">
        <w:rPr>
          <w:rFonts w:ascii="Times New Roman" w:hAnsi="Times New Roman" w:cs="Times New Roman"/>
          <w:i/>
          <w:sz w:val="24"/>
          <w:szCs w:val="24"/>
        </w:rPr>
        <w:t xml:space="preserve">Nicaragua </w:t>
      </w:r>
      <w:r w:rsidRPr="00E9586C">
        <w:rPr>
          <w:rFonts w:ascii="Times New Roman" w:hAnsi="Times New Roman" w:cs="Times New Roman"/>
          <w:sz w:val="24"/>
          <w:szCs w:val="24"/>
        </w:rPr>
        <w:t xml:space="preserve">case, the </w:t>
      </w:r>
      <w:r>
        <w:rPr>
          <w:rFonts w:ascii="Times New Roman" w:hAnsi="Times New Roman" w:cs="Times New Roman"/>
          <w:sz w:val="24"/>
          <w:szCs w:val="24"/>
        </w:rPr>
        <w:t>c</w:t>
      </w:r>
      <w:r w:rsidRPr="00E9586C">
        <w:rPr>
          <w:rFonts w:ascii="Times New Roman" w:hAnsi="Times New Roman" w:cs="Times New Roman"/>
          <w:sz w:val="24"/>
          <w:szCs w:val="24"/>
        </w:rPr>
        <w:t xml:space="preserve">ourt said that with regard to state practice on the prohibition on the use of force, absolute conformity with the rule was not necessary. It was sufficient that the practice of states in general </w:t>
      </w:r>
      <w:r>
        <w:rPr>
          <w:rFonts w:ascii="Times New Roman" w:hAnsi="Times New Roman" w:cs="Times New Roman"/>
          <w:sz w:val="24"/>
          <w:szCs w:val="24"/>
        </w:rPr>
        <w:t>wa</w:t>
      </w:r>
      <w:r w:rsidRPr="00E9586C">
        <w:rPr>
          <w:rFonts w:ascii="Times New Roman" w:hAnsi="Times New Roman" w:cs="Times New Roman"/>
          <w:sz w:val="24"/>
          <w:szCs w:val="24"/>
        </w:rPr>
        <w:t xml:space="preserve">s in conformity with the rule. </w:t>
      </w:r>
      <w:r>
        <w:rPr>
          <w:rFonts w:ascii="Times New Roman" w:hAnsi="Times New Roman" w:cs="Times New Roman"/>
          <w:sz w:val="24"/>
          <w:szCs w:val="24"/>
        </w:rPr>
        <w:t>The court</w:t>
      </w:r>
      <w:r w:rsidRPr="00E9586C">
        <w:rPr>
          <w:rFonts w:ascii="Times New Roman" w:hAnsi="Times New Roman" w:cs="Times New Roman"/>
          <w:sz w:val="24"/>
          <w:szCs w:val="24"/>
        </w:rPr>
        <w:t xml:space="preserve"> went on to say that when a state violates the rule and defends its actions by appealing to exceptions or justifications contained within the rule, as opposed to saying nothing, for example, the result to is confirm rather than weaken that rule of international law. For cyber operations, where most activity will go unnoticed in general, it may be important for states like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to start to think about publicly acknowledging actions </w:t>
      </w:r>
      <w:r>
        <w:rPr>
          <w:rFonts w:ascii="Times New Roman" w:hAnsi="Times New Roman" w:cs="Times New Roman"/>
          <w:sz w:val="24"/>
          <w:szCs w:val="24"/>
        </w:rPr>
        <w:t>carried out such as Stuxnet accompanied by</w:t>
      </w:r>
      <w:r w:rsidRPr="00E9586C">
        <w:rPr>
          <w:rFonts w:ascii="Times New Roman" w:hAnsi="Times New Roman" w:cs="Times New Roman"/>
          <w:sz w:val="24"/>
          <w:szCs w:val="24"/>
        </w:rPr>
        <w:t xml:space="preserve"> a justification or exception to the rule against force, </w:t>
      </w:r>
      <w:r>
        <w:rPr>
          <w:rFonts w:ascii="Times New Roman" w:hAnsi="Times New Roman" w:cs="Times New Roman"/>
          <w:sz w:val="24"/>
          <w:szCs w:val="24"/>
        </w:rPr>
        <w:t>thus</w:t>
      </w:r>
      <w:r w:rsidRPr="00E9586C">
        <w:rPr>
          <w:rFonts w:ascii="Times New Roman" w:hAnsi="Times New Roman" w:cs="Times New Roman"/>
          <w:sz w:val="24"/>
          <w:szCs w:val="24"/>
        </w:rPr>
        <w:t xml:space="preserve"> making a legal argument publicly.  </w:t>
      </w:r>
    </w:p>
    <w:p w14:paraId="77BD81B3"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t xml:space="preserve">As the </w:t>
      </w:r>
      <w:r>
        <w:rPr>
          <w:rFonts w:ascii="Times New Roman" w:hAnsi="Times New Roman" w:cs="Times New Roman"/>
          <w:sz w:val="24"/>
          <w:szCs w:val="24"/>
        </w:rPr>
        <w:t>c</w:t>
      </w:r>
      <w:r w:rsidRPr="00E9586C">
        <w:rPr>
          <w:rFonts w:ascii="Times New Roman" w:hAnsi="Times New Roman" w:cs="Times New Roman"/>
          <w:sz w:val="24"/>
          <w:szCs w:val="24"/>
        </w:rPr>
        <w:t xml:space="preserve">ourt highlighted, state actions alone are not </w:t>
      </w:r>
      <w:r w:rsidR="00603187">
        <w:rPr>
          <w:rFonts w:ascii="Times New Roman" w:hAnsi="Times New Roman" w:cs="Times New Roman"/>
          <w:sz w:val="24"/>
          <w:szCs w:val="24"/>
        </w:rPr>
        <w:t>sufficient</w:t>
      </w:r>
      <w:r w:rsidR="00603187" w:rsidRPr="00E9586C">
        <w:rPr>
          <w:rFonts w:ascii="Times New Roman" w:hAnsi="Times New Roman" w:cs="Times New Roman"/>
          <w:sz w:val="24"/>
          <w:szCs w:val="24"/>
        </w:rPr>
        <w:t xml:space="preserve"> </w:t>
      </w:r>
      <w:r w:rsidRPr="00E9586C">
        <w:rPr>
          <w:rFonts w:ascii="Times New Roman" w:hAnsi="Times New Roman" w:cs="Times New Roman"/>
          <w:sz w:val="24"/>
          <w:szCs w:val="24"/>
        </w:rPr>
        <w:t xml:space="preserve">in assessing state practice and the law. Additionally, the statements of states will play an important role in assessing the development of the law. The significance of cases of state conduct </w:t>
      </w:r>
      <w:r w:rsidRPr="00E9586C">
        <w:rPr>
          <w:rFonts w:ascii="Times New Roman" w:hAnsi="Times New Roman" w:cs="Times New Roman"/>
          <w:i/>
          <w:sz w:val="24"/>
          <w:szCs w:val="24"/>
        </w:rPr>
        <w:t>prima facie</w:t>
      </w:r>
      <w:r w:rsidRPr="00E9586C">
        <w:rPr>
          <w:rFonts w:ascii="Times New Roman" w:hAnsi="Times New Roman" w:cs="Times New Roman"/>
          <w:sz w:val="24"/>
          <w:szCs w:val="24"/>
        </w:rPr>
        <w:t xml:space="preserve"> inconsistent with the principle of nonintervention or use of force</w:t>
      </w:r>
      <w:r>
        <w:rPr>
          <w:rFonts w:ascii="Times New Roman" w:hAnsi="Times New Roman" w:cs="Times New Roman"/>
          <w:sz w:val="24"/>
          <w:szCs w:val="24"/>
        </w:rPr>
        <w:t xml:space="preserve"> </w:t>
      </w:r>
      <w:r w:rsidRPr="00E9586C">
        <w:rPr>
          <w:rFonts w:ascii="Times New Roman" w:hAnsi="Times New Roman" w:cs="Times New Roman"/>
          <w:sz w:val="24"/>
          <w:szCs w:val="24"/>
        </w:rPr>
        <w:t>l</w:t>
      </w:r>
      <w:r>
        <w:rPr>
          <w:rFonts w:ascii="Times New Roman" w:hAnsi="Times New Roman" w:cs="Times New Roman"/>
          <w:sz w:val="24"/>
          <w:szCs w:val="24"/>
        </w:rPr>
        <w:t>ies</w:t>
      </w:r>
      <w:r w:rsidRPr="00E9586C">
        <w:rPr>
          <w:rFonts w:ascii="Times New Roman" w:hAnsi="Times New Roman" w:cs="Times New Roman"/>
          <w:sz w:val="24"/>
          <w:szCs w:val="24"/>
        </w:rPr>
        <w:t xml:space="preserve"> in the nature of the ground</w:t>
      </w:r>
      <w:r>
        <w:rPr>
          <w:rFonts w:ascii="Times New Roman" w:hAnsi="Times New Roman" w:cs="Times New Roman"/>
          <w:sz w:val="24"/>
          <w:szCs w:val="24"/>
        </w:rPr>
        <w:t>s</w:t>
      </w:r>
      <w:r w:rsidRPr="00E9586C">
        <w:rPr>
          <w:rFonts w:ascii="Times New Roman" w:hAnsi="Times New Roman" w:cs="Times New Roman"/>
          <w:sz w:val="24"/>
          <w:szCs w:val="24"/>
        </w:rPr>
        <w:t xml:space="preserve"> offered as justification. If a state’s reliance on a new exception or justification </w:t>
      </w:r>
      <w:r>
        <w:rPr>
          <w:rFonts w:ascii="Times New Roman" w:hAnsi="Times New Roman" w:cs="Times New Roman"/>
          <w:sz w:val="24"/>
          <w:szCs w:val="24"/>
        </w:rPr>
        <w:t>of</w:t>
      </w:r>
      <w:r w:rsidRPr="00E9586C">
        <w:rPr>
          <w:rFonts w:ascii="Times New Roman" w:hAnsi="Times New Roman" w:cs="Times New Roman"/>
          <w:sz w:val="24"/>
          <w:szCs w:val="24"/>
        </w:rPr>
        <w:t xml:space="preserve"> a rule of law were shared in principle by other states, then there could be </w:t>
      </w:r>
      <w:r>
        <w:rPr>
          <w:rFonts w:ascii="Times New Roman" w:hAnsi="Times New Roman" w:cs="Times New Roman"/>
          <w:sz w:val="24"/>
          <w:szCs w:val="24"/>
        </w:rPr>
        <w:t>a</w:t>
      </w:r>
      <w:r w:rsidRPr="00E9586C">
        <w:rPr>
          <w:rFonts w:ascii="Times New Roman" w:hAnsi="Times New Roman" w:cs="Times New Roman"/>
          <w:sz w:val="24"/>
          <w:szCs w:val="24"/>
        </w:rPr>
        <w:t xml:space="preserve"> modification of customary international law. As </w:t>
      </w:r>
      <w:r>
        <w:rPr>
          <w:rFonts w:ascii="Times New Roman" w:hAnsi="Times New Roman" w:cs="Times New Roman"/>
          <w:sz w:val="24"/>
          <w:szCs w:val="24"/>
        </w:rPr>
        <w:t xml:space="preserve">the </w:t>
      </w:r>
      <w:r w:rsidRPr="00E9586C">
        <w:rPr>
          <w:rFonts w:ascii="Times New Roman" w:hAnsi="Times New Roman" w:cs="Times New Roman"/>
          <w:sz w:val="24"/>
          <w:szCs w:val="24"/>
        </w:rPr>
        <w:t>ICJ’s judgments in use of force case</w:t>
      </w:r>
      <w:r>
        <w:rPr>
          <w:rFonts w:ascii="Times New Roman" w:hAnsi="Times New Roman" w:cs="Times New Roman"/>
          <w:sz w:val="24"/>
          <w:szCs w:val="24"/>
        </w:rPr>
        <w:t>s</w:t>
      </w:r>
      <w:r w:rsidRPr="00E9586C">
        <w:rPr>
          <w:rFonts w:ascii="Times New Roman" w:hAnsi="Times New Roman" w:cs="Times New Roman"/>
          <w:sz w:val="24"/>
          <w:szCs w:val="24"/>
        </w:rPr>
        <w:t xml:space="preserve"> indicate, new rights to use force are not easy to establish.</w:t>
      </w:r>
    </w:p>
    <w:p w14:paraId="3C2596FB" w14:textId="77777777" w:rsidR="00D944BC" w:rsidRDefault="00D944BC" w:rsidP="006232F1">
      <w:pPr>
        <w:ind w:firstLine="720"/>
        <w:rPr>
          <w:rFonts w:ascii="Times New Roman" w:hAnsi="Times New Roman" w:cs="Times New Roman"/>
          <w:sz w:val="24"/>
          <w:szCs w:val="24"/>
        </w:rPr>
      </w:pPr>
      <w:r w:rsidRPr="00E9586C">
        <w:rPr>
          <w:rFonts w:ascii="Times New Roman" w:hAnsi="Times New Roman" w:cs="Times New Roman"/>
          <w:sz w:val="24"/>
          <w:szCs w:val="24"/>
        </w:rPr>
        <w:lastRenderedPageBreak/>
        <w:t>In the case of Stuxnet, where there are probably grounds for justification, although too long to cover in this article, it may be in the self-interest of the U</w:t>
      </w:r>
      <w:r>
        <w:rPr>
          <w:rFonts w:ascii="Times New Roman" w:hAnsi="Times New Roman" w:cs="Times New Roman"/>
          <w:sz w:val="24"/>
          <w:szCs w:val="24"/>
        </w:rPr>
        <w:t xml:space="preserve">nited </w:t>
      </w:r>
      <w:r w:rsidRPr="00E9586C">
        <w:rPr>
          <w:rFonts w:ascii="Times New Roman" w:hAnsi="Times New Roman" w:cs="Times New Roman"/>
          <w:sz w:val="24"/>
          <w:szCs w:val="24"/>
        </w:rPr>
        <w:t>S</w:t>
      </w:r>
      <w:r>
        <w:rPr>
          <w:rFonts w:ascii="Times New Roman" w:hAnsi="Times New Roman" w:cs="Times New Roman"/>
          <w:sz w:val="24"/>
          <w:szCs w:val="24"/>
        </w:rPr>
        <w:t>tates</w:t>
      </w:r>
      <w:r w:rsidRPr="00E9586C">
        <w:rPr>
          <w:rFonts w:ascii="Times New Roman" w:hAnsi="Times New Roman" w:cs="Times New Roman"/>
          <w:sz w:val="24"/>
          <w:szCs w:val="24"/>
        </w:rPr>
        <w:t xml:space="preserve"> and other states to articulate those grounds. These statements, however, cannot only be statements of international policy. In order to have an impact on the development of the law, the statements by a state must be an assertion of rules of existing international law. After Stuxnet, we must consider whether there are new rules emerging related to the circumstances of Iran’s nuclear program and the use of cyber operations. Is there a new right of intervention or use of force emerging in the face of new threats and new technologies to combat those threats?  </w:t>
      </w:r>
    </w:p>
    <w:p w14:paraId="091DE4D7" w14:textId="77777777" w:rsidR="008A642A" w:rsidRDefault="00D944BC" w:rsidP="006232F1">
      <w:pPr>
        <w:ind w:firstLine="720"/>
        <w:rPr>
          <w:rFonts w:ascii="Times New Roman" w:hAnsi="Times New Roman" w:cs="Times New Roman"/>
          <w:sz w:val="24"/>
          <w:szCs w:val="24"/>
        </w:rPr>
        <w:sectPr w:rsidR="008A642A">
          <w:endnotePr>
            <w:numFmt w:val="decimal"/>
            <w:numRestart w:val="eachSect"/>
          </w:endnotePr>
          <w:type w:val="continuous"/>
          <w:pgSz w:w="12240" w:h="15840"/>
          <w:pgMar w:top="1440" w:right="1440" w:bottom="1440" w:left="1440" w:header="720" w:footer="720" w:gutter="0"/>
          <w:cols w:space="720"/>
          <w:docGrid w:linePitch="360"/>
        </w:sectPr>
      </w:pPr>
      <w:r w:rsidRPr="00E9586C">
        <w:rPr>
          <w:rFonts w:ascii="Times New Roman" w:hAnsi="Times New Roman" w:cs="Times New Roman"/>
          <w:sz w:val="24"/>
          <w:szCs w:val="24"/>
        </w:rPr>
        <w:t>International law develops slowly and conservatively without radical deviation from already</w:t>
      </w:r>
      <w:r>
        <w:rPr>
          <w:rFonts w:ascii="Times New Roman" w:hAnsi="Times New Roman" w:cs="Times New Roman"/>
          <w:sz w:val="24"/>
          <w:szCs w:val="24"/>
        </w:rPr>
        <w:t>-</w:t>
      </w:r>
      <w:r w:rsidRPr="00E9586C">
        <w:rPr>
          <w:rFonts w:ascii="Times New Roman" w:hAnsi="Times New Roman" w:cs="Times New Roman"/>
          <w:sz w:val="24"/>
          <w:szCs w:val="24"/>
        </w:rPr>
        <w:t>established rules. For a new exception to a rule to develop</w:t>
      </w:r>
      <w:r>
        <w:rPr>
          <w:rFonts w:ascii="Times New Roman" w:hAnsi="Times New Roman" w:cs="Times New Roman"/>
          <w:sz w:val="24"/>
          <w:szCs w:val="24"/>
        </w:rPr>
        <w:t>,</w:t>
      </w:r>
      <w:r w:rsidRPr="00E9586C">
        <w:rPr>
          <w:rFonts w:ascii="Times New Roman" w:hAnsi="Times New Roman" w:cs="Times New Roman"/>
          <w:sz w:val="24"/>
          <w:szCs w:val="24"/>
        </w:rPr>
        <w:t xml:space="preserve"> there must be state practice and </w:t>
      </w:r>
      <w:r w:rsidRPr="00E9586C">
        <w:rPr>
          <w:rFonts w:ascii="Times New Roman" w:hAnsi="Times New Roman" w:cs="Times New Roman"/>
          <w:i/>
          <w:sz w:val="24"/>
          <w:szCs w:val="24"/>
        </w:rPr>
        <w:t>opinio juris</w:t>
      </w:r>
      <w:r w:rsidRPr="00E9586C">
        <w:rPr>
          <w:rFonts w:ascii="Times New Roman" w:hAnsi="Times New Roman" w:cs="Times New Roman"/>
          <w:sz w:val="24"/>
          <w:szCs w:val="24"/>
        </w:rPr>
        <w:t xml:space="preserve"> present. While change</w:t>
      </w:r>
      <w:r>
        <w:rPr>
          <w:rFonts w:ascii="Times New Roman" w:hAnsi="Times New Roman" w:cs="Times New Roman"/>
          <w:sz w:val="24"/>
          <w:szCs w:val="24"/>
        </w:rPr>
        <w:t>s</w:t>
      </w:r>
      <w:r w:rsidRPr="00E9586C">
        <w:rPr>
          <w:rFonts w:ascii="Times New Roman" w:hAnsi="Times New Roman" w:cs="Times New Roman"/>
          <w:sz w:val="24"/>
          <w:szCs w:val="24"/>
        </w:rPr>
        <w:t xml:space="preserve"> </w:t>
      </w:r>
      <w:r>
        <w:rPr>
          <w:rFonts w:ascii="Times New Roman" w:hAnsi="Times New Roman" w:cs="Times New Roman"/>
          <w:sz w:val="24"/>
          <w:szCs w:val="24"/>
        </w:rPr>
        <w:t>to</w:t>
      </w:r>
      <w:r w:rsidRPr="00E9586C">
        <w:rPr>
          <w:rFonts w:ascii="Times New Roman" w:hAnsi="Times New Roman" w:cs="Times New Roman"/>
          <w:sz w:val="24"/>
          <w:szCs w:val="24"/>
        </w:rPr>
        <w:t xml:space="preserve"> the law </w:t>
      </w:r>
      <w:r>
        <w:rPr>
          <w:rFonts w:ascii="Times New Roman" w:hAnsi="Times New Roman" w:cs="Times New Roman"/>
          <w:sz w:val="24"/>
          <w:szCs w:val="24"/>
        </w:rPr>
        <w:t>are</w:t>
      </w:r>
      <w:r w:rsidRPr="00E9586C">
        <w:rPr>
          <w:rFonts w:ascii="Times New Roman" w:hAnsi="Times New Roman" w:cs="Times New Roman"/>
          <w:sz w:val="24"/>
          <w:szCs w:val="24"/>
        </w:rPr>
        <w:t xml:space="preserve"> possible, it is crucial that a state acting in that manner expressly claim a right to act in that manner. Inconsistent behavior by states would not help to form a new customary international law. It would be a breach of the existing law. This position is of great importance for contemporary debates on the use of force and how Iranian possession of nuclear weapons, the rise of nonstate actors and terrorists, and the development of cyberweapons have brought </w:t>
      </w:r>
      <w:r>
        <w:rPr>
          <w:rFonts w:ascii="Times New Roman" w:hAnsi="Times New Roman" w:cs="Times New Roman"/>
          <w:sz w:val="24"/>
          <w:szCs w:val="24"/>
        </w:rPr>
        <w:t xml:space="preserve">about </w:t>
      </w:r>
      <w:r w:rsidRPr="00E9586C">
        <w:rPr>
          <w:rFonts w:ascii="Times New Roman" w:hAnsi="Times New Roman" w:cs="Times New Roman"/>
          <w:sz w:val="24"/>
          <w:szCs w:val="24"/>
        </w:rPr>
        <w:t>cha</w:t>
      </w:r>
      <w:r>
        <w:rPr>
          <w:rFonts w:ascii="Times New Roman" w:hAnsi="Times New Roman" w:cs="Times New Roman"/>
          <w:sz w:val="24"/>
          <w:szCs w:val="24"/>
        </w:rPr>
        <w:t>nges in the law of self-defense.</w:t>
      </w:r>
    </w:p>
    <w:p w14:paraId="5AE0D4C9" w14:textId="77777777" w:rsidR="00D944BC" w:rsidRPr="006232F1" w:rsidRDefault="00D944BC" w:rsidP="006232F1">
      <w:pPr>
        <w:ind w:firstLine="720"/>
        <w:rPr>
          <w:rFonts w:ascii="Times New Roman" w:hAnsi="Times New Roman" w:cs="Times New Roman"/>
          <w:sz w:val="24"/>
          <w:szCs w:val="24"/>
        </w:rPr>
      </w:pPr>
    </w:p>
    <w:p w14:paraId="7E500433" w14:textId="77777777" w:rsidR="00D944BC" w:rsidRPr="00E0783B" w:rsidRDefault="00D944BC" w:rsidP="00E0783B">
      <w:pPr>
        <w:pStyle w:val="Heading2"/>
      </w:pPr>
      <w:r>
        <w:br w:type="page"/>
      </w:r>
      <w:bookmarkStart w:id="293" w:name="_Toc427076702"/>
      <w:r>
        <w:lastRenderedPageBreak/>
        <w:t>“</w:t>
      </w:r>
      <w:r w:rsidRPr="00551F07">
        <w:t>US National Security Law after Stuxnet</w:t>
      </w:r>
      <w:r>
        <w:t>” by Merritt Baer</w:t>
      </w:r>
      <w:bookmarkEnd w:id="293"/>
    </w:p>
    <w:p w14:paraId="5EBE08EB" w14:textId="77777777" w:rsidR="00D944BC" w:rsidRDefault="00D944BC" w:rsidP="007F6A2E">
      <w:pPr>
        <w:rPr>
          <w:b/>
          <w:smallCaps/>
          <w:sz w:val="26"/>
        </w:rPr>
      </w:pPr>
    </w:p>
    <w:p w14:paraId="3B690AE5" w14:textId="77777777" w:rsidR="00D944BC" w:rsidRPr="006B1975" w:rsidRDefault="00D944BC" w:rsidP="007F6A2E">
      <w:pPr>
        <w:rPr>
          <w:rFonts w:ascii="Times New Roman" w:hAnsi="Times New Roman" w:cs="Times New Roman"/>
          <w:b/>
          <w:i/>
          <w:smallCaps/>
          <w:sz w:val="24"/>
          <w:szCs w:val="24"/>
        </w:rPr>
      </w:pPr>
      <w:r w:rsidRPr="006B1975">
        <w:rPr>
          <w:rFonts w:ascii="Times New Roman" w:hAnsi="Times New Roman" w:cs="Times New Roman"/>
          <w:i/>
          <w:sz w:val="24"/>
          <w:szCs w:val="24"/>
        </w:rPr>
        <w:t xml:space="preserve">Stuxnet was a new incarnation of weapon. Because it was the first </w:t>
      </w:r>
      <w:r w:rsidR="00140647">
        <w:rPr>
          <w:rFonts w:ascii="Times New Roman" w:hAnsi="Times New Roman" w:cs="Times New Roman"/>
          <w:i/>
          <w:sz w:val="24"/>
          <w:szCs w:val="24"/>
        </w:rPr>
        <w:t>cyberattack</w:t>
      </w:r>
      <w:r w:rsidRPr="006B1975">
        <w:rPr>
          <w:rFonts w:ascii="Times New Roman" w:hAnsi="Times New Roman" w:cs="Times New Roman"/>
          <w:i/>
          <w:sz w:val="24"/>
          <w:szCs w:val="24"/>
        </w:rPr>
        <w:t xml:space="preserve"> to demonstrate kinetic effects, it elevated the significance of cyberattacks. It also brought them into the same dimension as other acts of war, to be governed by the same rules. In the United States, the national security laws Stuxnet may have triggered include international law of armed conflict, US national security law, and US computer criminal law. Stuxnet raised to the foreground the tensions present in our national security laws as</w:t>
      </w:r>
      <w:r>
        <w:rPr>
          <w:rFonts w:ascii="Times New Roman" w:hAnsi="Times New Roman" w:cs="Times New Roman"/>
          <w:i/>
          <w:sz w:val="24"/>
          <w:szCs w:val="24"/>
        </w:rPr>
        <w:t xml:space="preserve"> developments in the</w:t>
      </w:r>
      <w:r w:rsidRPr="006B1975">
        <w:rPr>
          <w:rFonts w:ascii="Times New Roman" w:hAnsi="Times New Roman" w:cs="Times New Roman"/>
          <w:i/>
          <w:sz w:val="24"/>
          <w:szCs w:val="24"/>
        </w:rPr>
        <w:t xml:space="preserve"> cyber </w:t>
      </w:r>
      <w:r>
        <w:rPr>
          <w:rFonts w:ascii="Times New Roman" w:hAnsi="Times New Roman" w:cs="Times New Roman"/>
          <w:i/>
          <w:sz w:val="24"/>
          <w:szCs w:val="24"/>
        </w:rPr>
        <w:t xml:space="preserve">realm </w:t>
      </w:r>
      <w:r w:rsidRPr="006B1975">
        <w:rPr>
          <w:rFonts w:ascii="Times New Roman" w:hAnsi="Times New Roman" w:cs="Times New Roman"/>
          <w:i/>
          <w:sz w:val="24"/>
          <w:szCs w:val="24"/>
        </w:rPr>
        <w:t>introduced new capabilities and challenged existing definitions. Stuxnet represents the need to reconstruct some of the rules surrounding legitimate use of force if we are to preserve the underlying values.</w:t>
      </w:r>
    </w:p>
    <w:p w14:paraId="47D3BFC5" w14:textId="77777777" w:rsidR="00D944BC" w:rsidRPr="002F5654" w:rsidRDefault="00D944BC" w:rsidP="007F6A2E">
      <w:pPr>
        <w:rPr>
          <w:rFonts w:ascii="Times New Roman" w:hAnsi="Times New Roman" w:cs="Times New Roman"/>
          <w:b/>
          <w:smallCaps/>
          <w:sz w:val="24"/>
          <w:szCs w:val="24"/>
        </w:rPr>
      </w:pPr>
    </w:p>
    <w:p w14:paraId="2170B479" w14:textId="77777777" w:rsidR="00D944BC" w:rsidRPr="002F5654" w:rsidRDefault="00D944BC" w:rsidP="007F6A2E">
      <w:pPr>
        <w:rPr>
          <w:rFonts w:ascii="Times New Roman" w:hAnsi="Times New Roman" w:cs="Times New Roman"/>
          <w:sz w:val="24"/>
          <w:szCs w:val="24"/>
        </w:rPr>
      </w:pPr>
      <w:r w:rsidRPr="002F5654">
        <w:rPr>
          <w:rFonts w:ascii="Times New Roman" w:hAnsi="Times New Roman" w:cs="Times New Roman"/>
          <w:sz w:val="24"/>
          <w:szCs w:val="24"/>
        </w:rPr>
        <w:t>“Safety from external danger is the most powerful director of national conduct.”</w:t>
      </w:r>
    </w:p>
    <w:p w14:paraId="7BC83981" w14:textId="77777777" w:rsidR="00D944BC" w:rsidRPr="002F5654" w:rsidRDefault="00D944BC" w:rsidP="007F6A2E">
      <w:pPr>
        <w:rPr>
          <w:rFonts w:ascii="Times New Roman" w:hAnsi="Times New Roman" w:cs="Times New Roman"/>
          <w:sz w:val="24"/>
          <w:szCs w:val="24"/>
        </w:rPr>
      </w:pPr>
      <w:r w:rsidRPr="002F5654">
        <w:rPr>
          <w:rFonts w:ascii="Times New Roman" w:hAnsi="Times New Roman" w:cs="Times New Roman"/>
          <w:sz w:val="24"/>
          <w:szCs w:val="24"/>
        </w:rPr>
        <w:t xml:space="preserve">-Alexander Hamilton, </w:t>
      </w:r>
      <w:r w:rsidRPr="002F5654">
        <w:rPr>
          <w:rFonts w:ascii="Times New Roman" w:hAnsi="Times New Roman" w:cs="Times New Roman"/>
          <w:i/>
          <w:sz w:val="24"/>
          <w:szCs w:val="24"/>
        </w:rPr>
        <w:t>Federalist 8</w:t>
      </w:r>
      <w:del w:id="294" w:author="E" w:date="2015-08-25T02:12:00Z">
        <w:r w:rsidRPr="002F5654" w:rsidDel="001E7524">
          <w:rPr>
            <w:rFonts w:ascii="Times New Roman" w:hAnsi="Times New Roman" w:cs="Times New Roman"/>
            <w:sz w:val="24"/>
            <w:szCs w:val="24"/>
          </w:rPr>
          <w:delText>.</w:delText>
        </w:r>
      </w:del>
    </w:p>
    <w:p w14:paraId="4B5308DE" w14:textId="77777777" w:rsidR="00D944BC" w:rsidRPr="002F5654" w:rsidRDefault="00D944BC" w:rsidP="007F6A2E">
      <w:pPr>
        <w:rPr>
          <w:rFonts w:ascii="Times New Roman" w:hAnsi="Times New Roman" w:cs="Times New Roman"/>
          <w:b/>
          <w:smallCaps/>
          <w:sz w:val="24"/>
          <w:szCs w:val="24"/>
        </w:rPr>
      </w:pPr>
    </w:p>
    <w:p w14:paraId="4B8801FE"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Stuxnet changed the conversation around US national security law because it demonstrated that the lines between the kinetic and the non-kinetic world are no longer distinct. It brought criminal computer law into the dimension of national security by dragging the stakes of computer crime into a context of kinetic violence.</w:t>
      </w:r>
    </w:p>
    <w:p w14:paraId="3BC142D8" w14:textId="77777777" w:rsidR="00D944BC" w:rsidRPr="002F5654" w:rsidRDefault="00D944BC" w:rsidP="007F6A2E">
      <w:pPr>
        <w:ind w:firstLine="720"/>
        <w:rPr>
          <w:rFonts w:ascii="Times New Roman" w:hAnsi="Times New Roman" w:cs="Times New Roman"/>
          <w:sz w:val="24"/>
          <w:szCs w:val="24"/>
        </w:rPr>
      </w:pPr>
      <w:r w:rsidRPr="00783835">
        <w:rPr>
          <w:rFonts w:ascii="Times New Roman" w:hAnsi="Times New Roman" w:cs="Times New Roman"/>
          <w:sz w:val="24"/>
          <w:szCs w:val="24"/>
        </w:rPr>
        <w:t xml:space="preserve">Stuxnet was designed to target supervisory control and data acquisition (SCADA) computer systems, the systems that control electrical grids, transportation systems, and chemical processing plants. Stuxnet, a cyber weapon made of malicious code, </w:t>
      </w:r>
      <w:r>
        <w:rPr>
          <w:rFonts w:ascii="Times New Roman" w:hAnsi="Times New Roman" w:cs="Times New Roman"/>
          <w:sz w:val="24"/>
          <w:szCs w:val="24"/>
        </w:rPr>
        <w:t>exemplified</w:t>
      </w:r>
      <w:r w:rsidRPr="00783835">
        <w:rPr>
          <w:rFonts w:ascii="Times New Roman" w:hAnsi="Times New Roman" w:cs="Times New Roman"/>
          <w:sz w:val="24"/>
          <w:szCs w:val="24"/>
        </w:rPr>
        <w:t xml:space="preserve"> the reality that “cyber” actions do not take place in an alternate universe, but in the same one we all inhabit. It was the first concrete herald of the fact that physical effects of “cyber” violence may be relatively unbounded—whether one hacked a hospital to produce lethal force or remotely accessed an urban traffic light system, there are physical ramifications of “cyber” violence. It </w:t>
      </w:r>
      <w:r>
        <w:rPr>
          <w:rFonts w:ascii="Times New Roman" w:hAnsi="Times New Roman" w:cs="Times New Roman"/>
          <w:sz w:val="24"/>
          <w:szCs w:val="24"/>
        </w:rPr>
        <w:t>broadened</w:t>
      </w:r>
      <w:r w:rsidRPr="00783835">
        <w:rPr>
          <w:rFonts w:ascii="Times New Roman" w:hAnsi="Times New Roman" w:cs="Times New Roman"/>
          <w:sz w:val="24"/>
          <w:szCs w:val="24"/>
        </w:rPr>
        <w:t xml:space="preserve"> the realm of possibility for what kinds of laws might be triggered, and woke up the international community to the need to elaborate some codes of behavior in the cyber domain.</w:t>
      </w:r>
    </w:p>
    <w:p w14:paraId="002E1C95"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Of course, this resonates in the current controversy surrounding Edward Snowden’s revelations. We expect some degree of protection from our laws, and we expect some degree of government sovereignty in executing its national security duties. Stuxnet showed blurred lines between use of force and foreign intelligence collection. The NSA’s data collection blurs lines between national security law and basic civic protections. </w:t>
      </w:r>
    </w:p>
    <w:p w14:paraId="040B37E1"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In this paper, I present some of the relevant laws as applied to Stuxnet and </w:t>
      </w:r>
      <w:r>
        <w:rPr>
          <w:rFonts w:ascii="Times New Roman" w:hAnsi="Times New Roman" w:cs="Times New Roman"/>
          <w:sz w:val="24"/>
          <w:szCs w:val="24"/>
        </w:rPr>
        <w:t xml:space="preserve">discuss </w:t>
      </w:r>
      <w:r w:rsidRPr="002F5654">
        <w:rPr>
          <w:rFonts w:ascii="Times New Roman" w:hAnsi="Times New Roman" w:cs="Times New Roman"/>
          <w:sz w:val="24"/>
          <w:szCs w:val="24"/>
        </w:rPr>
        <w:t xml:space="preserve">their significance in a post-Stuxnet world. National security law related to or triggered by Stuxnet falls </w:t>
      </w:r>
      <w:r w:rsidRPr="002F5654">
        <w:rPr>
          <w:rFonts w:ascii="Times New Roman" w:hAnsi="Times New Roman" w:cs="Times New Roman"/>
          <w:sz w:val="24"/>
          <w:szCs w:val="24"/>
        </w:rPr>
        <w:lastRenderedPageBreak/>
        <w:t xml:space="preserve">broadly into three categories: US domestic law governing criminal computer use, US national security law, and international law governing armed conflict and use of force. </w:t>
      </w:r>
    </w:p>
    <w:p w14:paraId="3D6B6B9C"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In many ways, Stuxnet was both an interesting case study and a harbinger of the forms of </w:t>
      </w:r>
      <w:r w:rsidRPr="004E2ED4">
        <w:rPr>
          <w:rFonts w:ascii="Times New Roman" w:hAnsi="Times New Roman" w:cs="Times New Roman"/>
          <w:sz w:val="24"/>
          <w:szCs w:val="24"/>
        </w:rPr>
        <w:t>cyberattack</w:t>
      </w:r>
      <w:r w:rsidRPr="002F5654">
        <w:rPr>
          <w:rFonts w:ascii="Times New Roman" w:hAnsi="Times New Roman" w:cs="Times New Roman"/>
          <w:sz w:val="24"/>
          <w:szCs w:val="24"/>
        </w:rPr>
        <w:t xml:space="preserve"> that have emerged in ensuing years. It triggered formative questions around </w:t>
      </w:r>
      <w:r>
        <w:rPr>
          <w:rFonts w:ascii="Times New Roman" w:hAnsi="Times New Roman" w:cs="Times New Roman"/>
          <w:sz w:val="24"/>
          <w:szCs w:val="24"/>
        </w:rPr>
        <w:t>“</w:t>
      </w:r>
      <w:r w:rsidRPr="002F5654">
        <w:rPr>
          <w:rFonts w:ascii="Times New Roman" w:hAnsi="Times New Roman" w:cs="Times New Roman"/>
          <w:sz w:val="24"/>
          <w:szCs w:val="24"/>
        </w:rPr>
        <w:t>just</w:t>
      </w:r>
      <w:r>
        <w:rPr>
          <w:rFonts w:ascii="Times New Roman" w:hAnsi="Times New Roman" w:cs="Times New Roman"/>
          <w:sz w:val="24"/>
          <w:szCs w:val="24"/>
        </w:rPr>
        <w:t>”</w:t>
      </w:r>
      <w:r w:rsidRPr="002F5654">
        <w:rPr>
          <w:rFonts w:ascii="Times New Roman" w:hAnsi="Times New Roman" w:cs="Times New Roman"/>
          <w:sz w:val="24"/>
          <w:szCs w:val="24"/>
        </w:rPr>
        <w:t xml:space="preserve"> </w:t>
      </w:r>
      <w:r w:rsidRPr="00517882">
        <w:rPr>
          <w:rFonts w:ascii="Times New Roman" w:hAnsi="Times New Roman" w:cs="Times New Roman"/>
          <w:sz w:val="24"/>
          <w:szCs w:val="24"/>
        </w:rPr>
        <w:t>cyberwar</w:t>
      </w:r>
      <w:r w:rsidRPr="002F5654">
        <w:rPr>
          <w:rFonts w:ascii="Times New Roman" w:hAnsi="Times New Roman" w:cs="Times New Roman"/>
          <w:sz w:val="24"/>
          <w:szCs w:val="24"/>
        </w:rPr>
        <w:t>. Yet it is difficult to apply the national security legal structures that were written to create and maintain moral order in a world of kinetic violence to cyber actions. Stuxnet encapsulated the difficulty in drawing designations around cyber actions while retaining original commitments to verify legitimate use of force.</w:t>
      </w:r>
    </w:p>
    <w:p w14:paraId="5D0C22B6" w14:textId="77777777" w:rsidR="00D944BC" w:rsidRPr="00277CF4" w:rsidRDefault="00D944BC" w:rsidP="007F6A2E">
      <w:pPr>
        <w:rPr>
          <w:rFonts w:ascii="Times New Roman" w:hAnsi="Times New Roman" w:cs="Times New Roman"/>
          <w:b/>
          <w:sz w:val="24"/>
          <w:szCs w:val="24"/>
        </w:rPr>
      </w:pPr>
      <w:r w:rsidRPr="00277CF4">
        <w:rPr>
          <w:rFonts w:ascii="Times New Roman" w:hAnsi="Times New Roman" w:cs="Times New Roman"/>
          <w:b/>
          <w:sz w:val="24"/>
          <w:szCs w:val="24"/>
        </w:rPr>
        <w:t>International Law Governing Use of Force</w:t>
      </w:r>
    </w:p>
    <w:p w14:paraId="359C8E6A"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International law has a number of laws surrounding use of force. They usually fall into the categories of why </w:t>
      </w:r>
      <w:r>
        <w:rPr>
          <w:rFonts w:ascii="Times New Roman" w:hAnsi="Times New Roman" w:cs="Times New Roman"/>
          <w:sz w:val="24"/>
          <w:szCs w:val="24"/>
        </w:rPr>
        <w:t>actors</w:t>
      </w:r>
      <w:r w:rsidRPr="002F5654">
        <w:rPr>
          <w:rFonts w:ascii="Times New Roman" w:hAnsi="Times New Roman" w:cs="Times New Roman"/>
          <w:sz w:val="24"/>
          <w:szCs w:val="24"/>
        </w:rPr>
        <w:t xml:space="preserve"> fight (</w:t>
      </w:r>
      <w:r w:rsidRPr="001411E4">
        <w:rPr>
          <w:rFonts w:ascii="Times New Roman" w:hAnsi="Times New Roman" w:cs="Times New Roman"/>
          <w:i/>
          <w:sz w:val="24"/>
          <w:szCs w:val="24"/>
        </w:rPr>
        <w:t>jus ad bellum</w:t>
      </w:r>
      <w:r w:rsidRPr="002F5654">
        <w:rPr>
          <w:rFonts w:ascii="Times New Roman" w:hAnsi="Times New Roman" w:cs="Times New Roman"/>
          <w:sz w:val="24"/>
          <w:szCs w:val="24"/>
        </w:rPr>
        <w:t xml:space="preserve">) and how </w:t>
      </w:r>
      <w:r>
        <w:rPr>
          <w:rFonts w:ascii="Times New Roman" w:hAnsi="Times New Roman" w:cs="Times New Roman"/>
          <w:sz w:val="24"/>
          <w:szCs w:val="24"/>
        </w:rPr>
        <w:t>actors</w:t>
      </w:r>
      <w:r w:rsidRPr="002F5654">
        <w:rPr>
          <w:rFonts w:ascii="Times New Roman" w:hAnsi="Times New Roman" w:cs="Times New Roman"/>
          <w:sz w:val="24"/>
          <w:szCs w:val="24"/>
        </w:rPr>
        <w:t xml:space="preserve"> fight (</w:t>
      </w:r>
      <w:r w:rsidRPr="001411E4">
        <w:rPr>
          <w:rFonts w:ascii="Times New Roman" w:hAnsi="Times New Roman" w:cs="Times New Roman"/>
          <w:i/>
          <w:sz w:val="24"/>
          <w:szCs w:val="24"/>
        </w:rPr>
        <w:t>jus in bello</w:t>
      </w:r>
      <w:r w:rsidRPr="002F5654">
        <w:rPr>
          <w:rFonts w:ascii="Times New Roman" w:hAnsi="Times New Roman" w:cs="Times New Roman"/>
          <w:sz w:val="24"/>
          <w:szCs w:val="24"/>
        </w:rPr>
        <w:t>). There are three basic principles in the law of war: 1) distinction, 2) proportionality</w:t>
      </w:r>
      <w:r>
        <w:rPr>
          <w:rFonts w:ascii="Times New Roman" w:hAnsi="Times New Roman" w:cs="Times New Roman"/>
          <w:sz w:val="24"/>
          <w:szCs w:val="24"/>
        </w:rPr>
        <w:t>,</w:t>
      </w:r>
      <w:r w:rsidRPr="002F5654">
        <w:rPr>
          <w:rFonts w:ascii="Times New Roman" w:hAnsi="Times New Roman" w:cs="Times New Roman"/>
          <w:sz w:val="24"/>
          <w:szCs w:val="24"/>
        </w:rPr>
        <w:t xml:space="preserve"> and 3) military necessity. </w:t>
      </w:r>
    </w:p>
    <w:p w14:paraId="52103A5E"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The United States has consistently maintained that international law applies equally to cyber actions </w:t>
      </w:r>
      <w:r>
        <w:rPr>
          <w:rFonts w:ascii="Times New Roman" w:hAnsi="Times New Roman" w:cs="Times New Roman"/>
          <w:sz w:val="24"/>
          <w:szCs w:val="24"/>
        </w:rPr>
        <w:t>and</w:t>
      </w:r>
      <w:r w:rsidRPr="002F5654">
        <w:rPr>
          <w:rFonts w:ascii="Times New Roman" w:hAnsi="Times New Roman" w:cs="Times New Roman"/>
          <w:sz w:val="24"/>
          <w:szCs w:val="24"/>
        </w:rPr>
        <w:t xml:space="preserve"> kinetic</w:t>
      </w:r>
      <w:r>
        <w:rPr>
          <w:rFonts w:ascii="Times New Roman" w:hAnsi="Times New Roman" w:cs="Times New Roman"/>
          <w:sz w:val="24"/>
          <w:szCs w:val="24"/>
        </w:rPr>
        <w:t xml:space="preserve"> actions</w:t>
      </w:r>
      <w:r w:rsidRPr="002F5654">
        <w:rPr>
          <w:rFonts w:ascii="Times New Roman" w:hAnsi="Times New Roman" w:cs="Times New Roman"/>
          <w:sz w:val="24"/>
          <w:szCs w:val="24"/>
        </w:rPr>
        <w:t xml:space="preserve">. This means that international humanitarian norms prescribing the limits and permissions afforded in armed conflict apply in a </w:t>
      </w:r>
      <w:r w:rsidRPr="00FF734F">
        <w:rPr>
          <w:rFonts w:ascii="Times New Roman" w:hAnsi="Times New Roman" w:cs="Times New Roman"/>
          <w:sz w:val="24"/>
          <w:szCs w:val="24"/>
        </w:rPr>
        <w:t>cyberattack</w:t>
      </w:r>
      <w:r w:rsidRPr="002F5654">
        <w:rPr>
          <w:rFonts w:ascii="Times New Roman" w:hAnsi="Times New Roman" w:cs="Times New Roman"/>
          <w:sz w:val="24"/>
          <w:szCs w:val="24"/>
        </w:rPr>
        <w:t>.</w:t>
      </w:r>
      <w:r w:rsidRPr="002F5654">
        <w:rPr>
          <w:rStyle w:val="EndnoteReference"/>
          <w:rFonts w:ascii="Times New Roman" w:hAnsi="Times New Roman" w:cs="Times New Roman"/>
          <w:sz w:val="24"/>
          <w:szCs w:val="24"/>
        </w:rPr>
        <w:endnoteReference w:id="105"/>
      </w:r>
    </w:p>
    <w:p w14:paraId="539C1B63" w14:textId="77777777" w:rsidR="00D944BC" w:rsidRPr="002F5654" w:rsidRDefault="00D944BC" w:rsidP="001411E4">
      <w:pPr>
        <w:ind w:firstLine="720"/>
        <w:rPr>
          <w:rFonts w:ascii="Times New Roman" w:hAnsi="Times New Roman" w:cs="Times New Roman"/>
          <w:sz w:val="24"/>
          <w:szCs w:val="24"/>
        </w:rPr>
      </w:pPr>
      <w:r w:rsidRPr="002F5654">
        <w:rPr>
          <w:rFonts w:ascii="Times New Roman" w:hAnsi="Times New Roman" w:cs="Times New Roman"/>
          <w:sz w:val="24"/>
          <w:szCs w:val="24"/>
        </w:rPr>
        <w:t xml:space="preserve">International law surrounding cyber conflicts </w:t>
      </w:r>
      <w:r w:rsidR="000248E5">
        <w:rPr>
          <w:rFonts w:ascii="Times New Roman" w:hAnsi="Times New Roman" w:cs="Times New Roman"/>
          <w:sz w:val="24"/>
          <w:szCs w:val="24"/>
        </w:rPr>
        <w:t>was being developed long before</w:t>
      </w:r>
      <w:r w:rsidRPr="002F5654">
        <w:rPr>
          <w:rFonts w:ascii="Times New Roman" w:hAnsi="Times New Roman" w:cs="Times New Roman"/>
          <w:sz w:val="24"/>
          <w:szCs w:val="24"/>
        </w:rPr>
        <w:t xml:space="preserve"> Stuxnet was discovered in June 2010 and the attribution rumors confirmed by the </w:t>
      </w:r>
      <w:r w:rsidR="00140647" w:rsidRPr="008A6122">
        <w:rPr>
          <w:rFonts w:ascii="Times New Roman" w:hAnsi="Times New Roman" w:cs="Times New Roman"/>
          <w:i/>
          <w:sz w:val="24"/>
          <w:szCs w:val="24"/>
        </w:rPr>
        <w:t>New York Times</w:t>
      </w:r>
      <w:r w:rsidRPr="002F5654">
        <w:rPr>
          <w:rFonts w:ascii="Times New Roman" w:hAnsi="Times New Roman" w:cs="Times New Roman"/>
          <w:sz w:val="24"/>
          <w:szCs w:val="24"/>
        </w:rPr>
        <w:t xml:space="preserve"> in June 2012. Stuxnet was an accelerating force in developing the </w:t>
      </w:r>
      <w:r w:rsidR="00140647" w:rsidRPr="008A6122">
        <w:rPr>
          <w:rFonts w:ascii="Times New Roman" w:hAnsi="Times New Roman" w:cs="Times New Roman"/>
          <w:i/>
          <w:sz w:val="24"/>
          <w:szCs w:val="24"/>
        </w:rPr>
        <w:t>Tallinn Manual on the International Law Applicable to Cyber Warfare</w:t>
      </w:r>
      <w:r w:rsidRPr="002F5654">
        <w:rPr>
          <w:rFonts w:ascii="Times New Roman" w:hAnsi="Times New Roman" w:cs="Times New Roman"/>
          <w:sz w:val="24"/>
          <w:szCs w:val="24"/>
        </w:rPr>
        <w:t xml:space="preserve">, a three-year project by an “independent group of experts” that attempts to apply </w:t>
      </w:r>
      <w:r>
        <w:rPr>
          <w:rFonts w:ascii="Times New Roman" w:hAnsi="Times New Roman" w:cs="Times New Roman"/>
          <w:sz w:val="24"/>
          <w:szCs w:val="24"/>
        </w:rPr>
        <w:t xml:space="preserve">the </w:t>
      </w:r>
      <w:r w:rsidRPr="002F5654">
        <w:rPr>
          <w:rFonts w:ascii="Times New Roman" w:hAnsi="Times New Roman" w:cs="Times New Roman"/>
          <w:sz w:val="24"/>
          <w:szCs w:val="24"/>
        </w:rPr>
        <w:t>law</w:t>
      </w:r>
      <w:r>
        <w:rPr>
          <w:rFonts w:ascii="Times New Roman" w:hAnsi="Times New Roman" w:cs="Times New Roman"/>
          <w:sz w:val="24"/>
          <w:szCs w:val="24"/>
        </w:rPr>
        <w:t>s</w:t>
      </w:r>
      <w:r w:rsidRPr="002F5654">
        <w:rPr>
          <w:rFonts w:ascii="Times New Roman" w:hAnsi="Times New Roman" w:cs="Times New Roman"/>
          <w:sz w:val="24"/>
          <w:szCs w:val="24"/>
        </w:rPr>
        <w:t xml:space="preserve"> of war and international humanitarian law to cyberwarfare.</w:t>
      </w:r>
      <w:r w:rsidRPr="002F5654">
        <w:rPr>
          <w:rStyle w:val="EndnoteReference"/>
          <w:rFonts w:ascii="Times New Roman" w:hAnsi="Times New Roman" w:cs="Times New Roman"/>
          <w:sz w:val="24"/>
          <w:szCs w:val="24"/>
        </w:rPr>
        <w:endnoteReference w:id="106"/>
      </w:r>
      <w:r>
        <w:rPr>
          <w:rFonts w:ascii="Times New Roman" w:hAnsi="Times New Roman" w:cs="Times New Roman"/>
          <w:sz w:val="24"/>
          <w:szCs w:val="24"/>
        </w:rPr>
        <w:t xml:space="preserve"> </w:t>
      </w:r>
      <w:r w:rsidRPr="00895035">
        <w:rPr>
          <w:rFonts w:ascii="Times New Roman" w:hAnsi="Times New Roman" w:cs="Times New Roman"/>
          <w:sz w:val="24"/>
          <w:szCs w:val="24"/>
        </w:rPr>
        <w:t xml:space="preserve">It is indisputable that Stuxnet contributed to the momentum to develop the </w:t>
      </w:r>
      <w:r w:rsidR="008B66EF" w:rsidRPr="008B66EF">
        <w:rPr>
          <w:rFonts w:ascii="Times New Roman" w:hAnsi="Times New Roman" w:cs="Times New Roman"/>
          <w:i/>
          <w:sz w:val="24"/>
          <w:szCs w:val="24"/>
          <w:rPrChange w:id="295" w:author="E" w:date="2015-08-25T02:18:00Z">
            <w:rPr>
              <w:rFonts w:ascii="Times New Roman" w:hAnsi="Times New Roman" w:cs="Times New Roman"/>
              <w:sz w:val="24"/>
              <w:szCs w:val="24"/>
              <w:vertAlign w:val="superscript"/>
            </w:rPr>
          </w:rPrChange>
        </w:rPr>
        <w:t>Tallinn Manual</w:t>
      </w:r>
      <w:r w:rsidRPr="00895035">
        <w:rPr>
          <w:rFonts w:ascii="Times New Roman" w:hAnsi="Times New Roman" w:cs="Times New Roman"/>
          <w:sz w:val="24"/>
          <w:szCs w:val="24"/>
        </w:rPr>
        <w:t xml:space="preserve"> (in addition to other significant publicized attacks, of course, such as the 2007 Estonia attacks that led the international community to house a cyber response center in Tallinn). But wri</w:t>
      </w:r>
      <w:r w:rsidRPr="002F5654">
        <w:rPr>
          <w:rFonts w:ascii="Times New Roman" w:hAnsi="Times New Roman" w:cs="Times New Roman"/>
          <w:sz w:val="24"/>
          <w:szCs w:val="24"/>
        </w:rPr>
        <w:t>ting the rules is only the beginning of the conversation.</w:t>
      </w:r>
    </w:p>
    <w:p w14:paraId="26D38CBE"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Without history or precedent upon which to hook determinations, we lack a metric for what proportionality and necessity mean in the context of cyber force, not to mention how we might measure—or even know—the extent of the targetedness. Moreover, recurring concerns around international law more generally may be amplified when it is applied to </w:t>
      </w:r>
      <w:r>
        <w:rPr>
          <w:rFonts w:ascii="Times New Roman" w:hAnsi="Times New Roman" w:cs="Times New Roman"/>
          <w:sz w:val="24"/>
          <w:szCs w:val="24"/>
        </w:rPr>
        <w:t xml:space="preserve">the </w:t>
      </w:r>
      <w:r w:rsidRPr="002F5654">
        <w:rPr>
          <w:rFonts w:ascii="Times New Roman" w:hAnsi="Times New Roman" w:cs="Times New Roman"/>
          <w:sz w:val="24"/>
          <w:szCs w:val="24"/>
        </w:rPr>
        <w:t>cyber context. For instance, it may be even more difficult to impel adoption of protocols and treaties, and there are paramount questions regarding the enforceability of rules. Cyber also introduces the problem of attribution, because states must have airtight attribution to be able to properly punish infringers.</w:t>
      </w:r>
    </w:p>
    <w:p w14:paraId="1CCB1E75"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In March 2013, a group of N</w:t>
      </w:r>
      <w:ins w:id="296" w:author="E" w:date="2015-08-24T18:40:00Z">
        <w:r w:rsidR="00E20BC1">
          <w:rPr>
            <w:rFonts w:ascii="Times New Roman" w:hAnsi="Times New Roman" w:cs="Times New Roman"/>
            <w:sz w:val="24"/>
            <w:szCs w:val="24"/>
          </w:rPr>
          <w:t xml:space="preserve">orth </w:t>
        </w:r>
      </w:ins>
      <w:r w:rsidRPr="002F5654">
        <w:rPr>
          <w:rFonts w:ascii="Times New Roman" w:hAnsi="Times New Roman" w:cs="Times New Roman"/>
          <w:sz w:val="24"/>
          <w:szCs w:val="24"/>
        </w:rPr>
        <w:t>A</w:t>
      </w:r>
      <w:ins w:id="297" w:author="E" w:date="2015-08-24T18:40:00Z">
        <w:r w:rsidR="00E20BC1">
          <w:rPr>
            <w:rFonts w:ascii="Times New Roman" w:hAnsi="Times New Roman" w:cs="Times New Roman"/>
            <w:sz w:val="24"/>
            <w:szCs w:val="24"/>
          </w:rPr>
          <w:t xml:space="preserve">tlantic </w:t>
        </w:r>
      </w:ins>
      <w:r w:rsidRPr="002F5654">
        <w:rPr>
          <w:rFonts w:ascii="Times New Roman" w:hAnsi="Times New Roman" w:cs="Times New Roman"/>
          <w:sz w:val="24"/>
          <w:szCs w:val="24"/>
        </w:rPr>
        <w:t>T</w:t>
      </w:r>
      <w:ins w:id="298" w:author="E" w:date="2015-08-24T18:40:00Z">
        <w:r w:rsidR="00E20BC1">
          <w:rPr>
            <w:rFonts w:ascii="Times New Roman" w:hAnsi="Times New Roman" w:cs="Times New Roman"/>
            <w:sz w:val="24"/>
            <w:szCs w:val="24"/>
          </w:rPr>
          <w:t xml:space="preserve">reaty </w:t>
        </w:r>
      </w:ins>
      <w:r w:rsidRPr="002F5654">
        <w:rPr>
          <w:rFonts w:ascii="Times New Roman" w:hAnsi="Times New Roman" w:cs="Times New Roman"/>
          <w:sz w:val="24"/>
          <w:szCs w:val="24"/>
        </w:rPr>
        <w:t>O</w:t>
      </w:r>
      <w:ins w:id="299" w:author="E" w:date="2015-08-24T18:40:00Z">
        <w:r w:rsidR="00E20BC1">
          <w:rPr>
            <w:rFonts w:ascii="Times New Roman" w:hAnsi="Times New Roman" w:cs="Times New Roman"/>
            <w:sz w:val="24"/>
            <w:szCs w:val="24"/>
          </w:rPr>
          <w:t>rganization (NATO)</w:t>
        </w:r>
      </w:ins>
      <w:r w:rsidRPr="002F5654">
        <w:rPr>
          <w:rFonts w:ascii="Times New Roman" w:hAnsi="Times New Roman" w:cs="Times New Roman"/>
          <w:sz w:val="24"/>
          <w:szCs w:val="24"/>
        </w:rPr>
        <w:t xml:space="preserve"> researchers at the Cooperative Cyber Defense Center of Excellence in Tallinn determined that Stuxnet was an “act of force” and a likely violation of international law.</w:t>
      </w:r>
      <w:r w:rsidRPr="002F5654">
        <w:rPr>
          <w:rStyle w:val="EndnoteReference"/>
          <w:rFonts w:ascii="Times New Roman" w:hAnsi="Times New Roman" w:cs="Times New Roman"/>
          <w:sz w:val="24"/>
          <w:szCs w:val="24"/>
        </w:rPr>
        <w:endnoteReference w:id="107"/>
      </w:r>
      <w:r w:rsidRPr="002F5654">
        <w:rPr>
          <w:rFonts w:ascii="Times New Roman" w:hAnsi="Times New Roman" w:cs="Times New Roman"/>
          <w:sz w:val="24"/>
          <w:szCs w:val="24"/>
        </w:rPr>
        <w:t xml:space="preserve"> Earlier commentators had alleged that </w:t>
      </w:r>
      <w:r w:rsidRPr="002F5654">
        <w:rPr>
          <w:rFonts w:ascii="Times New Roman" w:hAnsi="Times New Roman" w:cs="Times New Roman"/>
          <w:sz w:val="24"/>
          <w:szCs w:val="24"/>
        </w:rPr>
        <w:lastRenderedPageBreak/>
        <w:t>Stuxnet may have violated international law because it attacked a civilian target,</w:t>
      </w:r>
      <w:r w:rsidRPr="002F5654">
        <w:rPr>
          <w:rStyle w:val="EndnoteReference"/>
          <w:rFonts w:ascii="Times New Roman" w:hAnsi="Times New Roman" w:cs="Times New Roman"/>
          <w:sz w:val="24"/>
          <w:szCs w:val="24"/>
        </w:rPr>
        <w:endnoteReference w:id="108"/>
      </w:r>
      <w:r w:rsidRPr="002F5654">
        <w:rPr>
          <w:rFonts w:ascii="Times New Roman" w:hAnsi="Times New Roman" w:cs="Times New Roman"/>
          <w:sz w:val="24"/>
          <w:szCs w:val="24"/>
        </w:rPr>
        <w:t xml:space="preserve"> that it violated first strike proscriptions by extension</w:t>
      </w:r>
      <w:r>
        <w:rPr>
          <w:rFonts w:ascii="Times New Roman" w:hAnsi="Times New Roman" w:cs="Times New Roman"/>
          <w:sz w:val="24"/>
          <w:szCs w:val="24"/>
        </w:rPr>
        <w:t>, and that</w:t>
      </w:r>
      <w:r w:rsidRPr="002F5654">
        <w:rPr>
          <w:rFonts w:ascii="Times New Roman" w:hAnsi="Times New Roman" w:cs="Times New Roman"/>
          <w:sz w:val="24"/>
          <w:szCs w:val="24"/>
        </w:rPr>
        <w:t xml:space="preserve"> “a digital version of a U.S. and Israeli military first strike makes the United States government and Israel civilly liable for the damage and disruption caused by Stuxnet.”</w:t>
      </w:r>
      <w:r w:rsidRPr="002F5654">
        <w:rPr>
          <w:rStyle w:val="EndnoteReference"/>
          <w:rFonts w:ascii="Times New Roman" w:hAnsi="Times New Roman" w:cs="Times New Roman"/>
          <w:sz w:val="24"/>
          <w:szCs w:val="24"/>
        </w:rPr>
        <w:endnoteReference w:id="109"/>
      </w:r>
    </w:p>
    <w:p w14:paraId="375C2248"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These findings were released </w:t>
      </w:r>
      <w:r w:rsidR="00140647" w:rsidRPr="00603187">
        <w:rPr>
          <w:rFonts w:ascii="Times New Roman" w:hAnsi="Times New Roman" w:cs="Times New Roman"/>
          <w:sz w:val="24"/>
          <w:szCs w:val="24"/>
        </w:rPr>
        <w:t xml:space="preserve">to minimal </w:t>
      </w:r>
      <w:r w:rsidR="00603187">
        <w:rPr>
          <w:rFonts w:ascii="Times New Roman" w:hAnsi="Times New Roman" w:cs="Times New Roman"/>
          <w:sz w:val="24"/>
          <w:szCs w:val="24"/>
        </w:rPr>
        <w:t>fanfare</w:t>
      </w:r>
      <w:r w:rsidR="00603187" w:rsidRPr="002F5654">
        <w:rPr>
          <w:rFonts w:ascii="Times New Roman" w:hAnsi="Times New Roman" w:cs="Times New Roman"/>
          <w:sz w:val="24"/>
          <w:szCs w:val="24"/>
        </w:rPr>
        <w:t xml:space="preserve"> </w:t>
      </w:r>
      <w:r w:rsidRPr="002F5654">
        <w:rPr>
          <w:rFonts w:ascii="Times New Roman" w:hAnsi="Times New Roman" w:cs="Times New Roman"/>
          <w:sz w:val="24"/>
          <w:szCs w:val="24"/>
        </w:rPr>
        <w:t xml:space="preserve">and incited no reactive action. Stuxnet brought to the forefront questions of the force and reach of international law in </w:t>
      </w:r>
      <w:r w:rsidRPr="00FF734F">
        <w:rPr>
          <w:rFonts w:ascii="Times New Roman" w:hAnsi="Times New Roman" w:cs="Times New Roman"/>
          <w:sz w:val="24"/>
          <w:szCs w:val="24"/>
        </w:rPr>
        <w:t>cyberattacks</w:t>
      </w:r>
      <w:r w:rsidRPr="002F5654">
        <w:rPr>
          <w:rFonts w:ascii="Times New Roman" w:hAnsi="Times New Roman" w:cs="Times New Roman"/>
          <w:sz w:val="24"/>
          <w:szCs w:val="24"/>
        </w:rPr>
        <w:t>, and those questions are far from answered.</w:t>
      </w:r>
    </w:p>
    <w:p w14:paraId="649BEB56" w14:textId="77777777" w:rsidR="00D944BC" w:rsidRPr="00277CF4" w:rsidRDefault="00D944BC" w:rsidP="007F6A2E">
      <w:pPr>
        <w:rPr>
          <w:rFonts w:ascii="Times New Roman" w:hAnsi="Times New Roman" w:cs="Times New Roman"/>
          <w:b/>
          <w:sz w:val="24"/>
          <w:szCs w:val="24"/>
        </w:rPr>
      </w:pPr>
      <w:r w:rsidRPr="00277CF4">
        <w:rPr>
          <w:rFonts w:ascii="Times New Roman" w:hAnsi="Times New Roman" w:cs="Times New Roman"/>
          <w:b/>
          <w:sz w:val="24"/>
          <w:szCs w:val="24"/>
        </w:rPr>
        <w:t>US National Security Law and Law of Armed Conflict</w:t>
      </w:r>
    </w:p>
    <w:p w14:paraId="4CA03183" w14:textId="77777777" w:rsidR="00D944BC" w:rsidRPr="002F5654" w:rsidRDefault="00D944BC" w:rsidP="007F6A2E">
      <w:pPr>
        <w:rPr>
          <w:rFonts w:ascii="Times New Roman" w:hAnsi="Times New Roman" w:cs="Times New Roman"/>
          <w:sz w:val="24"/>
          <w:szCs w:val="24"/>
        </w:rPr>
      </w:pPr>
      <w:r w:rsidRPr="002F5654">
        <w:rPr>
          <w:rFonts w:ascii="Times New Roman" w:hAnsi="Times New Roman" w:cs="Times New Roman"/>
          <w:sz w:val="24"/>
          <w:szCs w:val="24"/>
        </w:rPr>
        <w:tab/>
        <w:t xml:space="preserve">The enforcement mechanisms of US law are more tangible than international law. Rather than unenforceability, </w:t>
      </w:r>
      <w:r w:rsidRPr="00F71574">
        <w:rPr>
          <w:rFonts w:ascii="Times New Roman" w:hAnsi="Times New Roman" w:cs="Times New Roman"/>
          <w:sz w:val="24"/>
          <w:szCs w:val="24"/>
        </w:rPr>
        <w:t xml:space="preserve">it appears that the United States’ policy agenda means that the difficulty with applying cyber laws of armed conflict will </w:t>
      </w:r>
      <w:r>
        <w:rPr>
          <w:rFonts w:ascii="Times New Roman" w:hAnsi="Times New Roman" w:cs="Times New Roman"/>
          <w:sz w:val="24"/>
          <w:szCs w:val="24"/>
        </w:rPr>
        <w:t>stem from</w:t>
      </w:r>
      <w:r w:rsidRPr="00F71574">
        <w:rPr>
          <w:rFonts w:ascii="Times New Roman" w:hAnsi="Times New Roman" w:cs="Times New Roman"/>
          <w:sz w:val="24"/>
          <w:szCs w:val="24"/>
        </w:rPr>
        <w:t xml:space="preserve"> an unwillingness to declare criminality.</w:t>
      </w:r>
    </w:p>
    <w:p w14:paraId="38983E50"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As Stuxnet demonstrated, a web of US national security laws might be applicable to cyberattacks</w:t>
      </w:r>
      <w:r>
        <w:rPr>
          <w:rFonts w:ascii="Times New Roman" w:hAnsi="Times New Roman" w:cs="Times New Roman"/>
          <w:sz w:val="24"/>
          <w:szCs w:val="24"/>
        </w:rPr>
        <w:t>,</w:t>
      </w:r>
      <w:r w:rsidRPr="002F5654">
        <w:rPr>
          <w:rFonts w:ascii="Times New Roman" w:hAnsi="Times New Roman" w:cs="Times New Roman"/>
          <w:sz w:val="24"/>
          <w:szCs w:val="24"/>
        </w:rPr>
        <w:t xml:space="preserve"> depending on the circumstances of the attack. Laws governing or invoked </w:t>
      </w:r>
      <w:r>
        <w:rPr>
          <w:rFonts w:ascii="Times New Roman" w:hAnsi="Times New Roman" w:cs="Times New Roman"/>
          <w:sz w:val="24"/>
          <w:szCs w:val="24"/>
        </w:rPr>
        <w:t xml:space="preserve">in response to </w:t>
      </w:r>
      <w:r w:rsidRPr="002F5654">
        <w:rPr>
          <w:rFonts w:ascii="Times New Roman" w:hAnsi="Times New Roman" w:cs="Times New Roman"/>
          <w:sz w:val="24"/>
          <w:szCs w:val="24"/>
        </w:rPr>
        <w:t xml:space="preserve">cyber actions depend upon a number of factors, including the mode of information collection leading to the attack, the tools involved in the attack itself, the target, and the efficacy </w:t>
      </w:r>
      <w:r w:rsidR="000248E5">
        <w:rPr>
          <w:rFonts w:ascii="Times New Roman" w:hAnsi="Times New Roman" w:cs="Times New Roman"/>
          <w:sz w:val="24"/>
          <w:szCs w:val="24"/>
        </w:rPr>
        <w:t>in</w:t>
      </w:r>
      <w:r w:rsidR="000248E5" w:rsidRPr="002F5654">
        <w:rPr>
          <w:rFonts w:ascii="Times New Roman" w:hAnsi="Times New Roman" w:cs="Times New Roman"/>
          <w:sz w:val="24"/>
          <w:szCs w:val="24"/>
        </w:rPr>
        <w:t xml:space="preserve"> </w:t>
      </w:r>
      <w:r w:rsidRPr="002F5654">
        <w:rPr>
          <w:rFonts w:ascii="Times New Roman" w:hAnsi="Times New Roman" w:cs="Times New Roman"/>
          <w:sz w:val="24"/>
          <w:szCs w:val="24"/>
        </w:rPr>
        <w:t>hitting the target.</w:t>
      </w:r>
    </w:p>
    <w:p w14:paraId="439B6718"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The relevant laws are grounded in constitutional concerns but include statutory and normative guidelines (which must </w:t>
      </w:r>
      <w:r w:rsidR="00140647" w:rsidRPr="00603187">
        <w:rPr>
          <w:rFonts w:ascii="Times New Roman" w:hAnsi="Times New Roman" w:cs="Times New Roman"/>
          <w:sz w:val="24"/>
          <w:szCs w:val="24"/>
        </w:rPr>
        <w:t>comply</w:t>
      </w:r>
      <w:r w:rsidRPr="002F5654">
        <w:rPr>
          <w:rFonts w:ascii="Times New Roman" w:hAnsi="Times New Roman" w:cs="Times New Roman"/>
          <w:sz w:val="24"/>
          <w:szCs w:val="24"/>
        </w:rPr>
        <w:t xml:space="preserve"> constitutionally). Applying these to </w:t>
      </w:r>
      <w:r w:rsidRPr="00FF734F">
        <w:rPr>
          <w:rFonts w:ascii="Times New Roman" w:hAnsi="Times New Roman" w:cs="Times New Roman"/>
          <w:sz w:val="24"/>
          <w:szCs w:val="24"/>
        </w:rPr>
        <w:t>cyberattacks</w:t>
      </w:r>
      <w:r w:rsidRPr="002F5654">
        <w:rPr>
          <w:rFonts w:ascii="Times New Roman" w:hAnsi="Times New Roman" w:cs="Times New Roman"/>
          <w:sz w:val="24"/>
          <w:szCs w:val="24"/>
        </w:rPr>
        <w:t xml:space="preserve"> or “</w:t>
      </w:r>
      <w:r w:rsidRPr="00517882">
        <w:rPr>
          <w:rFonts w:ascii="Times New Roman" w:hAnsi="Times New Roman" w:cs="Times New Roman"/>
          <w:sz w:val="24"/>
          <w:szCs w:val="24"/>
        </w:rPr>
        <w:t>cyberwar</w:t>
      </w:r>
      <w:r w:rsidRPr="002F5654">
        <w:rPr>
          <w:rFonts w:ascii="Times New Roman" w:hAnsi="Times New Roman" w:cs="Times New Roman"/>
          <w:sz w:val="24"/>
          <w:szCs w:val="24"/>
        </w:rPr>
        <w:t>”—a phrase often invoked but rarely meets any formal legal definition of war—presents difficulty. In particular, one of the most well-known and contentious statutes, the War Powers Resolution (1973)</w:t>
      </w:r>
      <w:r>
        <w:rPr>
          <w:rFonts w:ascii="Times New Roman" w:hAnsi="Times New Roman" w:cs="Times New Roman"/>
          <w:sz w:val="24"/>
          <w:szCs w:val="24"/>
        </w:rPr>
        <w:t>,</w:t>
      </w:r>
      <w:r w:rsidRPr="002F5654">
        <w:rPr>
          <w:rFonts w:ascii="Times New Roman" w:hAnsi="Times New Roman" w:cs="Times New Roman"/>
          <w:sz w:val="24"/>
          <w:szCs w:val="24"/>
        </w:rPr>
        <w:t xml:space="preserve"> marked a sea change </w:t>
      </w:r>
      <w:r>
        <w:rPr>
          <w:rFonts w:ascii="Times New Roman" w:hAnsi="Times New Roman" w:cs="Times New Roman"/>
          <w:sz w:val="24"/>
          <w:szCs w:val="24"/>
        </w:rPr>
        <w:t>in</w:t>
      </w:r>
      <w:r w:rsidRPr="002F5654">
        <w:rPr>
          <w:rFonts w:ascii="Times New Roman" w:hAnsi="Times New Roman" w:cs="Times New Roman"/>
          <w:sz w:val="24"/>
          <w:szCs w:val="24"/>
        </w:rPr>
        <w:t xml:space="preserve"> national security law after Stuxnet. </w:t>
      </w:r>
    </w:p>
    <w:p w14:paraId="3BCECA01" w14:textId="77777777" w:rsidR="00816B1C" w:rsidRPr="008A6122" w:rsidRDefault="00D944BC" w:rsidP="008A6122">
      <w:pPr>
        <w:rPr>
          <w:rFonts w:ascii="Times New Roman" w:hAnsi="Times New Roman" w:cs="Times New Roman"/>
          <w:b/>
          <w:sz w:val="24"/>
          <w:szCs w:val="24"/>
        </w:rPr>
      </w:pPr>
      <w:r w:rsidRPr="008A6122">
        <w:rPr>
          <w:rFonts w:ascii="Times New Roman" w:hAnsi="Times New Roman" w:cs="Times New Roman"/>
          <w:b/>
          <w:sz w:val="24"/>
          <w:szCs w:val="24"/>
        </w:rPr>
        <w:t>War Powers Resolution</w:t>
      </w:r>
    </w:p>
    <w:p w14:paraId="07284A61" w14:textId="77777777" w:rsidR="00D944BC" w:rsidRPr="002F5654" w:rsidRDefault="00D944BC" w:rsidP="007F6A2E">
      <w:pPr>
        <w:ind w:firstLine="720"/>
        <w:rPr>
          <w:rFonts w:ascii="Times New Roman" w:hAnsi="Times New Roman" w:cs="Times New Roman"/>
          <w:sz w:val="24"/>
          <w:szCs w:val="24"/>
        </w:rPr>
      </w:pPr>
      <w:r w:rsidRPr="00FF734F">
        <w:rPr>
          <w:rFonts w:ascii="Times New Roman" w:hAnsi="Times New Roman" w:cs="Times New Roman"/>
          <w:sz w:val="24"/>
          <w:szCs w:val="24"/>
        </w:rPr>
        <w:t>Cyberattacks</w:t>
      </w:r>
      <w:r w:rsidRPr="002F5654">
        <w:rPr>
          <w:rFonts w:ascii="Times New Roman" w:hAnsi="Times New Roman" w:cs="Times New Roman"/>
          <w:sz w:val="24"/>
          <w:szCs w:val="24"/>
        </w:rPr>
        <w:t xml:space="preserve"> challenge the statutory requirement that “</w:t>
      </w:r>
      <w:r>
        <w:rPr>
          <w:rFonts w:ascii="Times New Roman" w:hAnsi="Times New Roman" w:cs="Times New Roman"/>
          <w:sz w:val="24"/>
          <w:szCs w:val="24"/>
        </w:rPr>
        <w:t xml:space="preserve">the </w:t>
      </w:r>
      <w:r w:rsidRPr="002F5654">
        <w:rPr>
          <w:rFonts w:ascii="Times New Roman" w:hAnsi="Times New Roman" w:cs="Times New Roman"/>
          <w:sz w:val="24"/>
          <w:szCs w:val="24"/>
        </w:rPr>
        <w:t xml:space="preserve">President in every possible instance shall consult with Congress before introducing United States Armed Forces into hostilities” because cyber offensives can be conducted without the appearance of traditional modes of force. How can we stipulate a requirement that the </w:t>
      </w:r>
      <w:r>
        <w:rPr>
          <w:rFonts w:ascii="Times New Roman" w:hAnsi="Times New Roman" w:cs="Times New Roman"/>
          <w:sz w:val="24"/>
          <w:szCs w:val="24"/>
        </w:rPr>
        <w:t>p</w:t>
      </w:r>
      <w:r w:rsidRPr="002F5654">
        <w:rPr>
          <w:rFonts w:ascii="Times New Roman" w:hAnsi="Times New Roman" w:cs="Times New Roman"/>
          <w:sz w:val="24"/>
          <w:szCs w:val="24"/>
        </w:rPr>
        <w:t xml:space="preserve">resident submit to </w:t>
      </w:r>
      <w:ins w:id="302" w:author="E" w:date="2015-08-25T02:22:00Z">
        <w:r w:rsidR="0050325F">
          <w:rPr>
            <w:rFonts w:ascii="Times New Roman" w:hAnsi="Times New Roman" w:cs="Times New Roman"/>
            <w:sz w:val="24"/>
            <w:szCs w:val="24"/>
          </w:rPr>
          <w:t>c</w:t>
        </w:r>
      </w:ins>
      <w:del w:id="303" w:author="E" w:date="2015-08-25T02:22:00Z">
        <w:r w:rsidRPr="002F5654" w:rsidDel="0050325F">
          <w:rPr>
            <w:rFonts w:ascii="Times New Roman" w:hAnsi="Times New Roman" w:cs="Times New Roman"/>
            <w:sz w:val="24"/>
            <w:szCs w:val="24"/>
          </w:rPr>
          <w:delText>C</w:delText>
        </w:r>
      </w:del>
      <w:r w:rsidRPr="002F5654">
        <w:rPr>
          <w:rFonts w:ascii="Times New Roman" w:hAnsi="Times New Roman" w:cs="Times New Roman"/>
          <w:sz w:val="24"/>
          <w:szCs w:val="24"/>
        </w:rPr>
        <w:t>ongressional oversight before extended military hostilities when we have</w:t>
      </w:r>
      <w:r>
        <w:rPr>
          <w:rFonts w:ascii="Times New Roman" w:hAnsi="Times New Roman" w:cs="Times New Roman"/>
          <w:sz w:val="24"/>
          <w:szCs w:val="24"/>
        </w:rPr>
        <w:t xml:space="preserve"> not</w:t>
      </w:r>
      <w:r w:rsidRPr="002F5654">
        <w:rPr>
          <w:rFonts w:ascii="Times New Roman" w:hAnsi="Times New Roman" w:cs="Times New Roman"/>
          <w:sz w:val="24"/>
          <w:szCs w:val="24"/>
        </w:rPr>
        <w:t xml:space="preserve"> distinctly defined, </w:t>
      </w:r>
      <w:r>
        <w:rPr>
          <w:rFonts w:ascii="Times New Roman" w:hAnsi="Times New Roman" w:cs="Times New Roman"/>
          <w:sz w:val="24"/>
          <w:szCs w:val="24"/>
        </w:rPr>
        <w:t>and</w:t>
      </w:r>
      <w:r w:rsidRPr="002F5654">
        <w:rPr>
          <w:rFonts w:ascii="Times New Roman" w:hAnsi="Times New Roman" w:cs="Times New Roman"/>
          <w:sz w:val="24"/>
          <w:szCs w:val="24"/>
        </w:rPr>
        <w:t xml:space="preserve"> colloquial understandings</w:t>
      </w:r>
      <w:r>
        <w:rPr>
          <w:rFonts w:ascii="Times New Roman" w:hAnsi="Times New Roman" w:cs="Times New Roman"/>
          <w:sz w:val="24"/>
          <w:szCs w:val="24"/>
        </w:rPr>
        <w:t xml:space="preserve"> do not</w:t>
      </w:r>
      <w:r w:rsidRPr="002F5654">
        <w:rPr>
          <w:rFonts w:ascii="Times New Roman" w:hAnsi="Times New Roman" w:cs="Times New Roman"/>
          <w:sz w:val="24"/>
          <w:szCs w:val="24"/>
        </w:rPr>
        <w:t xml:space="preserve"> clarify, what </w:t>
      </w:r>
      <w:r>
        <w:rPr>
          <w:rFonts w:ascii="Times New Roman" w:hAnsi="Times New Roman" w:cs="Times New Roman"/>
          <w:sz w:val="24"/>
          <w:szCs w:val="24"/>
        </w:rPr>
        <w:t>constitutes</w:t>
      </w:r>
      <w:r w:rsidRPr="002F5654">
        <w:rPr>
          <w:rFonts w:ascii="Times New Roman" w:hAnsi="Times New Roman" w:cs="Times New Roman"/>
          <w:sz w:val="24"/>
          <w:szCs w:val="24"/>
        </w:rPr>
        <w:t xml:space="preserve"> force or hostilities in </w:t>
      </w:r>
      <w:r>
        <w:rPr>
          <w:rFonts w:ascii="Times New Roman" w:hAnsi="Times New Roman" w:cs="Times New Roman"/>
          <w:sz w:val="24"/>
          <w:szCs w:val="24"/>
        </w:rPr>
        <w:t xml:space="preserve">the </w:t>
      </w:r>
      <w:r w:rsidRPr="002F5654">
        <w:rPr>
          <w:rFonts w:ascii="Times New Roman" w:hAnsi="Times New Roman" w:cs="Times New Roman"/>
          <w:sz w:val="24"/>
          <w:szCs w:val="24"/>
        </w:rPr>
        <w:t>cyber</w:t>
      </w:r>
      <w:r>
        <w:rPr>
          <w:rFonts w:ascii="Times New Roman" w:hAnsi="Times New Roman" w:cs="Times New Roman"/>
          <w:sz w:val="24"/>
          <w:szCs w:val="24"/>
        </w:rPr>
        <w:t xml:space="preserve"> realm</w:t>
      </w:r>
      <w:r w:rsidRPr="002F5654">
        <w:rPr>
          <w:rFonts w:ascii="Times New Roman" w:hAnsi="Times New Roman" w:cs="Times New Roman"/>
          <w:sz w:val="24"/>
          <w:szCs w:val="24"/>
        </w:rPr>
        <w:t xml:space="preserve">? </w:t>
      </w:r>
    </w:p>
    <w:p w14:paraId="2FBA1FB0"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Moreover, because the </w:t>
      </w:r>
      <w:r>
        <w:rPr>
          <w:rFonts w:ascii="Times New Roman" w:hAnsi="Times New Roman" w:cs="Times New Roman"/>
          <w:sz w:val="24"/>
          <w:szCs w:val="24"/>
        </w:rPr>
        <w:t>p</w:t>
      </w:r>
      <w:r w:rsidRPr="002F5654">
        <w:rPr>
          <w:rFonts w:ascii="Times New Roman" w:hAnsi="Times New Roman" w:cs="Times New Roman"/>
          <w:sz w:val="24"/>
          <w:szCs w:val="24"/>
        </w:rPr>
        <w:t xml:space="preserve">resident may use force for up to </w:t>
      </w:r>
      <w:r>
        <w:rPr>
          <w:rFonts w:ascii="Times New Roman" w:hAnsi="Times New Roman" w:cs="Times New Roman"/>
          <w:sz w:val="24"/>
          <w:szCs w:val="24"/>
        </w:rPr>
        <w:t>sixty</w:t>
      </w:r>
      <w:r w:rsidRPr="002F5654">
        <w:rPr>
          <w:rFonts w:ascii="Times New Roman" w:hAnsi="Times New Roman" w:cs="Times New Roman"/>
          <w:sz w:val="24"/>
          <w:szCs w:val="24"/>
        </w:rPr>
        <w:t xml:space="preserve"> days without submitting it for </w:t>
      </w:r>
      <w:ins w:id="304" w:author="E" w:date="2015-08-25T02:19:00Z">
        <w:r w:rsidR="00662326">
          <w:rPr>
            <w:rFonts w:ascii="Times New Roman" w:hAnsi="Times New Roman" w:cs="Times New Roman"/>
            <w:sz w:val="24"/>
            <w:szCs w:val="24"/>
          </w:rPr>
          <w:t>c</w:t>
        </w:r>
      </w:ins>
      <w:del w:id="305" w:author="E" w:date="2015-08-25T02:19:00Z">
        <w:r w:rsidRPr="002F5654" w:rsidDel="00662326">
          <w:rPr>
            <w:rFonts w:ascii="Times New Roman" w:hAnsi="Times New Roman" w:cs="Times New Roman"/>
            <w:sz w:val="24"/>
            <w:szCs w:val="24"/>
          </w:rPr>
          <w:delText>C</w:delText>
        </w:r>
      </w:del>
      <w:r w:rsidRPr="002F5654">
        <w:rPr>
          <w:rFonts w:ascii="Times New Roman" w:hAnsi="Times New Roman" w:cs="Times New Roman"/>
          <w:sz w:val="24"/>
          <w:szCs w:val="24"/>
        </w:rPr>
        <w:t>ongressional authorization, the law is</w:t>
      </w:r>
      <w:r>
        <w:rPr>
          <w:rFonts w:ascii="Times New Roman" w:hAnsi="Times New Roman" w:cs="Times New Roman"/>
          <w:sz w:val="24"/>
          <w:szCs w:val="24"/>
        </w:rPr>
        <w:t xml:space="preserve"> </w:t>
      </w:r>
      <w:r w:rsidRPr="002F5654">
        <w:rPr>
          <w:rFonts w:ascii="Times New Roman" w:hAnsi="Times New Roman" w:cs="Times New Roman"/>
          <w:sz w:val="24"/>
          <w:szCs w:val="24"/>
        </w:rPr>
        <w:t>n</w:t>
      </w:r>
      <w:r>
        <w:rPr>
          <w:rFonts w:ascii="Times New Roman" w:hAnsi="Times New Roman" w:cs="Times New Roman"/>
          <w:sz w:val="24"/>
          <w:szCs w:val="24"/>
        </w:rPr>
        <w:t>o</w:t>
      </w:r>
      <w:r w:rsidRPr="002F5654">
        <w:rPr>
          <w:rFonts w:ascii="Times New Roman" w:hAnsi="Times New Roman" w:cs="Times New Roman"/>
          <w:sz w:val="24"/>
          <w:szCs w:val="24"/>
        </w:rPr>
        <w:t xml:space="preserve">t precise about whether the </w:t>
      </w:r>
      <w:r>
        <w:rPr>
          <w:rFonts w:ascii="Times New Roman" w:hAnsi="Times New Roman" w:cs="Times New Roman"/>
          <w:sz w:val="24"/>
          <w:szCs w:val="24"/>
        </w:rPr>
        <w:t>p</w:t>
      </w:r>
      <w:r w:rsidRPr="002F5654">
        <w:rPr>
          <w:rFonts w:ascii="Times New Roman" w:hAnsi="Times New Roman" w:cs="Times New Roman"/>
          <w:sz w:val="24"/>
          <w:szCs w:val="24"/>
        </w:rPr>
        <w:t xml:space="preserve">resident needs authorization for a cyber program that takes months or years to develop but only finds hostile application for a short period of time. And we may conclude based on recent history that where lines around law of armed conflict are hazy, </w:t>
      </w:r>
      <w:r>
        <w:rPr>
          <w:rFonts w:ascii="Times New Roman" w:hAnsi="Times New Roman" w:cs="Times New Roman"/>
          <w:sz w:val="24"/>
          <w:szCs w:val="24"/>
        </w:rPr>
        <w:t>p</w:t>
      </w:r>
      <w:r w:rsidRPr="002F5654">
        <w:rPr>
          <w:rFonts w:ascii="Times New Roman" w:hAnsi="Times New Roman" w:cs="Times New Roman"/>
          <w:sz w:val="24"/>
          <w:szCs w:val="24"/>
        </w:rPr>
        <w:t xml:space="preserve">residents are not shy </w:t>
      </w:r>
      <w:r>
        <w:rPr>
          <w:rFonts w:ascii="Times New Roman" w:hAnsi="Times New Roman" w:cs="Times New Roman"/>
          <w:sz w:val="24"/>
          <w:szCs w:val="24"/>
        </w:rPr>
        <w:t>about</w:t>
      </w:r>
      <w:r w:rsidRPr="002F5654">
        <w:rPr>
          <w:rFonts w:ascii="Times New Roman" w:hAnsi="Times New Roman" w:cs="Times New Roman"/>
          <w:sz w:val="24"/>
          <w:szCs w:val="24"/>
        </w:rPr>
        <w:t xml:space="preserve"> interpret</w:t>
      </w:r>
      <w:r>
        <w:rPr>
          <w:rFonts w:ascii="Times New Roman" w:hAnsi="Times New Roman" w:cs="Times New Roman"/>
          <w:sz w:val="24"/>
          <w:szCs w:val="24"/>
        </w:rPr>
        <w:t>ing</w:t>
      </w:r>
      <w:r w:rsidRPr="002F5654">
        <w:rPr>
          <w:rFonts w:ascii="Times New Roman" w:hAnsi="Times New Roman" w:cs="Times New Roman"/>
          <w:sz w:val="24"/>
          <w:szCs w:val="24"/>
        </w:rPr>
        <w:t xml:space="preserve"> its scope to lend the broadest </w:t>
      </w:r>
      <w:r>
        <w:rPr>
          <w:rFonts w:ascii="Times New Roman" w:hAnsi="Times New Roman" w:cs="Times New Roman"/>
          <w:sz w:val="24"/>
          <w:szCs w:val="24"/>
        </w:rPr>
        <w:t>e</w:t>
      </w:r>
      <w:r w:rsidRPr="002F5654">
        <w:rPr>
          <w:rFonts w:ascii="Times New Roman" w:hAnsi="Times New Roman" w:cs="Times New Roman"/>
          <w:sz w:val="24"/>
          <w:szCs w:val="24"/>
        </w:rPr>
        <w:t>xecutive power.</w:t>
      </w:r>
    </w:p>
    <w:p w14:paraId="125E8279"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lastRenderedPageBreak/>
        <w:t>But there is more: with the advent of drone warfare, it is clear that many</w:t>
      </w:r>
      <w:r>
        <w:rPr>
          <w:rFonts w:ascii="Times New Roman" w:hAnsi="Times New Roman" w:cs="Times New Roman"/>
          <w:sz w:val="24"/>
          <w:szCs w:val="24"/>
        </w:rPr>
        <w:t>, if not</w:t>
      </w:r>
      <w:r w:rsidRPr="002F5654">
        <w:rPr>
          <w:rFonts w:ascii="Times New Roman" w:hAnsi="Times New Roman" w:cs="Times New Roman"/>
          <w:sz w:val="24"/>
          <w:szCs w:val="24"/>
        </w:rPr>
        <w:t xml:space="preserve"> all</w:t>
      </w:r>
      <w:r>
        <w:rPr>
          <w:rFonts w:ascii="Times New Roman" w:hAnsi="Times New Roman" w:cs="Times New Roman"/>
          <w:sz w:val="24"/>
          <w:szCs w:val="24"/>
        </w:rPr>
        <w:t>,</w:t>
      </w:r>
      <w:r w:rsidRPr="002F5654">
        <w:rPr>
          <w:rFonts w:ascii="Times New Roman" w:hAnsi="Times New Roman" w:cs="Times New Roman"/>
          <w:sz w:val="24"/>
          <w:szCs w:val="24"/>
        </w:rPr>
        <w:t xml:space="preserve"> sophisticated weapons will have a cyber element. Again, Stuxnet emerges not only as the impetus for embracing a new understanding of US national security law but as a harbinger of</w:t>
      </w:r>
      <w:r>
        <w:rPr>
          <w:rFonts w:ascii="Times New Roman" w:hAnsi="Times New Roman" w:cs="Times New Roman"/>
          <w:sz w:val="24"/>
          <w:szCs w:val="24"/>
        </w:rPr>
        <w:t xml:space="preserve"> a new, integrated model of warfare</w:t>
      </w:r>
      <w:r w:rsidRPr="002F5654">
        <w:rPr>
          <w:rFonts w:ascii="Times New Roman" w:hAnsi="Times New Roman" w:cs="Times New Roman"/>
          <w:sz w:val="24"/>
          <w:szCs w:val="24"/>
        </w:rPr>
        <w:t xml:space="preserve">. Stuxnet introduced what can happen when cyber and kinetic tools are married to create both cyber and kinetic damage, blurring the lines of what </w:t>
      </w:r>
      <w:r>
        <w:rPr>
          <w:rFonts w:ascii="Times New Roman" w:hAnsi="Times New Roman" w:cs="Times New Roman"/>
          <w:sz w:val="24"/>
          <w:szCs w:val="24"/>
        </w:rPr>
        <w:t>requires</w:t>
      </w:r>
      <w:r w:rsidRPr="002F5654">
        <w:rPr>
          <w:rFonts w:ascii="Times New Roman" w:hAnsi="Times New Roman" w:cs="Times New Roman"/>
          <w:sz w:val="24"/>
          <w:szCs w:val="24"/>
        </w:rPr>
        <w:t xml:space="preserve"> congressional authorization.</w:t>
      </w:r>
    </w:p>
    <w:p w14:paraId="4EC02623"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This sea change led to the </w:t>
      </w:r>
      <w:r>
        <w:rPr>
          <w:rFonts w:ascii="Times New Roman" w:hAnsi="Times New Roman" w:cs="Times New Roman"/>
          <w:sz w:val="24"/>
          <w:szCs w:val="24"/>
        </w:rPr>
        <w:t xml:space="preserve">promulgation of </w:t>
      </w:r>
      <w:r w:rsidRPr="002F5654">
        <w:rPr>
          <w:rFonts w:ascii="Times New Roman" w:hAnsi="Times New Roman" w:cs="Times New Roman"/>
          <w:sz w:val="24"/>
          <w:szCs w:val="24"/>
        </w:rPr>
        <w:t>Presidential Policy Directive 20 (PPD</w:t>
      </w:r>
      <w:r>
        <w:rPr>
          <w:rFonts w:ascii="Times New Roman" w:hAnsi="Times New Roman" w:cs="Times New Roman"/>
          <w:sz w:val="24"/>
          <w:szCs w:val="24"/>
        </w:rPr>
        <w:t>-</w:t>
      </w:r>
      <w:r w:rsidRPr="002F5654">
        <w:rPr>
          <w:rFonts w:ascii="Times New Roman" w:hAnsi="Times New Roman" w:cs="Times New Roman"/>
          <w:sz w:val="24"/>
          <w:szCs w:val="24"/>
        </w:rPr>
        <w:t xml:space="preserve">20), signed in October 2012, which explicitly provides for Offensive Cyber Effects Operations (OCEO). The </w:t>
      </w:r>
      <w:r>
        <w:rPr>
          <w:rFonts w:ascii="Times New Roman" w:hAnsi="Times New Roman" w:cs="Times New Roman"/>
          <w:sz w:val="24"/>
          <w:szCs w:val="24"/>
        </w:rPr>
        <w:t>d</w:t>
      </w:r>
      <w:r w:rsidRPr="002F5654">
        <w:rPr>
          <w:rFonts w:ascii="Times New Roman" w:hAnsi="Times New Roman" w:cs="Times New Roman"/>
          <w:sz w:val="24"/>
          <w:szCs w:val="24"/>
        </w:rPr>
        <w:t xml:space="preserve">irective, which was secret but later leaked, </w:t>
      </w:r>
      <w:ins w:id="306" w:author="Karl Grindal" w:date="2015-09-08T10:33:00Z">
        <w:r w:rsidR="00B40600">
          <w:rPr>
            <w:rFonts w:ascii="Times New Roman" w:hAnsi="Times New Roman" w:cs="Times New Roman"/>
            <w:sz w:val="24"/>
            <w:szCs w:val="24"/>
          </w:rPr>
          <w:t xml:space="preserve">claims that the </w:t>
        </w:r>
      </w:ins>
      <w:del w:id="307" w:author="Karl Grindal" w:date="2015-09-08T10:33:00Z">
        <w:r w:rsidR="008B66EF" w:rsidRPr="008B66EF" w:rsidDel="00B40600">
          <w:rPr>
            <w:rFonts w:ascii="Times New Roman" w:hAnsi="Times New Roman" w:cs="Times New Roman"/>
            <w:sz w:val="24"/>
            <w:szCs w:val="24"/>
            <w:highlight w:val="yellow"/>
            <w:rPrChange w:id="308" w:author="E" w:date="2015-08-25T02:21:00Z">
              <w:rPr>
                <w:rFonts w:ascii="Times New Roman" w:hAnsi="Times New Roman" w:cs="Times New Roman"/>
                <w:sz w:val="24"/>
                <w:szCs w:val="24"/>
                <w:vertAlign w:val="superscript"/>
              </w:rPr>
            </w:rPrChange>
          </w:rPr>
          <w:delText xml:space="preserve">claims </w:delText>
        </w:r>
      </w:del>
      <w:ins w:id="309" w:author="Karl Grindal" w:date="2015-09-08T10:33:00Z">
        <w:r w:rsidR="00B40600">
          <w:rPr>
            <w:rFonts w:ascii="Times New Roman" w:hAnsi="Times New Roman" w:cs="Times New Roman"/>
            <w:sz w:val="24"/>
            <w:szCs w:val="24"/>
          </w:rPr>
          <w:t>OCEO</w:t>
        </w:r>
        <w:r w:rsidR="00B40600" w:rsidRPr="008B66EF">
          <w:rPr>
            <w:rFonts w:ascii="Times New Roman" w:hAnsi="Times New Roman" w:cs="Times New Roman"/>
            <w:sz w:val="24"/>
            <w:szCs w:val="24"/>
            <w:highlight w:val="yellow"/>
            <w:rPrChange w:id="310" w:author="E" w:date="2015-08-25T02:21:00Z">
              <w:rPr>
                <w:rFonts w:ascii="Times New Roman" w:hAnsi="Times New Roman" w:cs="Times New Roman"/>
                <w:sz w:val="24"/>
                <w:szCs w:val="24"/>
                <w:highlight w:val="yellow"/>
              </w:rPr>
            </w:rPrChange>
          </w:rPr>
          <w:t xml:space="preserve"> </w:t>
        </w:r>
      </w:ins>
      <w:r w:rsidR="008B66EF" w:rsidRPr="008B66EF">
        <w:rPr>
          <w:rFonts w:ascii="Times New Roman" w:hAnsi="Times New Roman" w:cs="Times New Roman"/>
          <w:sz w:val="24"/>
          <w:szCs w:val="24"/>
          <w:highlight w:val="yellow"/>
          <w:rPrChange w:id="311" w:author="E" w:date="2015-08-25T02:21:00Z">
            <w:rPr>
              <w:rFonts w:ascii="Times New Roman" w:hAnsi="Times New Roman" w:cs="Times New Roman"/>
              <w:sz w:val="24"/>
              <w:szCs w:val="24"/>
              <w:vertAlign w:val="superscript"/>
            </w:rPr>
          </w:rPrChange>
        </w:rPr>
        <w:t>can</w:t>
      </w:r>
      <w:r w:rsidRPr="009259FE">
        <w:rPr>
          <w:rFonts w:ascii="Times New Roman" w:hAnsi="Times New Roman" w:cs="Times New Roman"/>
          <w:sz w:val="24"/>
          <w:szCs w:val="24"/>
        </w:rPr>
        <w:t xml:space="preserve"> </w:t>
      </w:r>
      <w:r w:rsidRPr="002F5654">
        <w:rPr>
          <w:rFonts w:ascii="Times New Roman" w:hAnsi="Times New Roman" w:cs="Times New Roman"/>
          <w:sz w:val="24"/>
          <w:szCs w:val="24"/>
        </w:rPr>
        <w:t>“advance US national objectives around the world with little or no warning to the adversary or target and with potential effects ranging from subtle to severely damaging.”</w:t>
      </w:r>
      <w:r w:rsidRPr="002F5654">
        <w:rPr>
          <w:rStyle w:val="EndnoteReference"/>
          <w:rFonts w:ascii="Times New Roman" w:hAnsi="Times New Roman" w:cs="Times New Roman"/>
          <w:sz w:val="24"/>
          <w:szCs w:val="24"/>
        </w:rPr>
        <w:endnoteReference w:id="110"/>
      </w:r>
    </w:p>
    <w:p w14:paraId="3C83DFD0" w14:textId="77777777" w:rsidR="00D944BC" w:rsidRPr="002F5654" w:rsidRDefault="00D944BC" w:rsidP="007F6A2E">
      <w:pPr>
        <w:rPr>
          <w:rFonts w:ascii="Times New Roman" w:hAnsi="Times New Roman" w:cs="Times New Roman"/>
          <w:sz w:val="24"/>
          <w:szCs w:val="24"/>
        </w:rPr>
      </w:pPr>
      <w:r w:rsidRPr="002F5654">
        <w:rPr>
          <w:rFonts w:ascii="Times New Roman" w:hAnsi="Times New Roman" w:cs="Times New Roman"/>
          <w:sz w:val="24"/>
          <w:szCs w:val="24"/>
        </w:rPr>
        <w:tab/>
        <w:t xml:space="preserve">With these broad powers, it is clear that </w:t>
      </w:r>
      <w:r>
        <w:rPr>
          <w:rFonts w:ascii="Times New Roman" w:hAnsi="Times New Roman" w:cs="Times New Roman"/>
          <w:sz w:val="24"/>
          <w:szCs w:val="24"/>
        </w:rPr>
        <w:t xml:space="preserve">advances </w:t>
      </w:r>
      <w:r w:rsidR="00140647">
        <w:rPr>
          <w:rFonts w:ascii="Times New Roman" w:hAnsi="Times New Roman" w:cs="Times New Roman"/>
          <w:sz w:val="24"/>
          <w:szCs w:val="24"/>
        </w:rPr>
        <w:t xml:space="preserve">in cyber technology </w:t>
      </w:r>
      <w:r>
        <w:rPr>
          <w:rFonts w:ascii="Times New Roman" w:hAnsi="Times New Roman" w:cs="Times New Roman"/>
          <w:sz w:val="24"/>
          <w:szCs w:val="24"/>
        </w:rPr>
        <w:t>challenge</w:t>
      </w:r>
      <w:r w:rsidRPr="002F5654">
        <w:rPr>
          <w:rFonts w:ascii="Times New Roman" w:hAnsi="Times New Roman" w:cs="Times New Roman"/>
          <w:sz w:val="24"/>
          <w:szCs w:val="24"/>
        </w:rPr>
        <w:t xml:space="preserve"> existing national security definitions and result in an intensification of the </w:t>
      </w:r>
      <w:r>
        <w:rPr>
          <w:rFonts w:ascii="Times New Roman" w:hAnsi="Times New Roman" w:cs="Times New Roman"/>
          <w:sz w:val="24"/>
          <w:szCs w:val="24"/>
        </w:rPr>
        <w:t>p</w:t>
      </w:r>
      <w:r w:rsidRPr="002F5654">
        <w:rPr>
          <w:rFonts w:ascii="Times New Roman" w:hAnsi="Times New Roman" w:cs="Times New Roman"/>
          <w:sz w:val="24"/>
          <w:szCs w:val="24"/>
        </w:rPr>
        <w:t>resident’s power. As national security scholar and US</w:t>
      </w:r>
      <w:r>
        <w:rPr>
          <w:rFonts w:ascii="Times New Roman" w:hAnsi="Times New Roman" w:cs="Times New Roman"/>
          <w:sz w:val="24"/>
          <w:szCs w:val="24"/>
        </w:rPr>
        <w:t xml:space="preserve"> </w:t>
      </w:r>
      <w:r w:rsidRPr="002F5654">
        <w:rPr>
          <w:rFonts w:ascii="Times New Roman" w:hAnsi="Times New Roman" w:cs="Times New Roman"/>
          <w:sz w:val="24"/>
          <w:szCs w:val="24"/>
        </w:rPr>
        <w:t>C</w:t>
      </w:r>
      <w:r>
        <w:rPr>
          <w:rFonts w:ascii="Times New Roman" w:hAnsi="Times New Roman" w:cs="Times New Roman"/>
          <w:sz w:val="24"/>
          <w:szCs w:val="24"/>
        </w:rPr>
        <w:t xml:space="preserve">ourt of </w:t>
      </w:r>
      <w:r w:rsidRPr="002F5654">
        <w:rPr>
          <w:rFonts w:ascii="Times New Roman" w:hAnsi="Times New Roman" w:cs="Times New Roman"/>
          <w:sz w:val="24"/>
          <w:szCs w:val="24"/>
        </w:rPr>
        <w:t>A</w:t>
      </w:r>
      <w:r>
        <w:rPr>
          <w:rFonts w:ascii="Times New Roman" w:hAnsi="Times New Roman" w:cs="Times New Roman"/>
          <w:sz w:val="24"/>
          <w:szCs w:val="24"/>
        </w:rPr>
        <w:t xml:space="preserve">ppeals for the </w:t>
      </w:r>
      <w:r w:rsidRPr="002F5654">
        <w:rPr>
          <w:rFonts w:ascii="Times New Roman" w:hAnsi="Times New Roman" w:cs="Times New Roman"/>
          <w:sz w:val="24"/>
          <w:szCs w:val="24"/>
        </w:rPr>
        <w:t>A</w:t>
      </w:r>
      <w:r>
        <w:rPr>
          <w:rFonts w:ascii="Times New Roman" w:hAnsi="Times New Roman" w:cs="Times New Roman"/>
          <w:sz w:val="24"/>
          <w:szCs w:val="24"/>
        </w:rPr>
        <w:t xml:space="preserve">rmed </w:t>
      </w:r>
      <w:r w:rsidRPr="002F5654">
        <w:rPr>
          <w:rFonts w:ascii="Times New Roman" w:hAnsi="Times New Roman" w:cs="Times New Roman"/>
          <w:sz w:val="24"/>
          <w:szCs w:val="24"/>
        </w:rPr>
        <w:t>F</w:t>
      </w:r>
      <w:r>
        <w:rPr>
          <w:rFonts w:ascii="Times New Roman" w:hAnsi="Times New Roman" w:cs="Times New Roman"/>
          <w:sz w:val="24"/>
          <w:szCs w:val="24"/>
        </w:rPr>
        <w:t>orces</w:t>
      </w:r>
      <w:r w:rsidRPr="002F5654">
        <w:rPr>
          <w:rFonts w:ascii="Times New Roman" w:hAnsi="Times New Roman" w:cs="Times New Roman"/>
          <w:sz w:val="24"/>
          <w:szCs w:val="24"/>
        </w:rPr>
        <w:t xml:space="preserve"> Chief Judge Jamie Baker observed back in 2007, “Definitions of ‘national security’ abound,” but “the National Security Act does not define ‘national security.’ Neither does the PATRIOT Act.”</w:t>
      </w:r>
      <w:r w:rsidRPr="002F5654">
        <w:rPr>
          <w:rStyle w:val="EndnoteReference"/>
          <w:rFonts w:ascii="Times New Roman" w:hAnsi="Times New Roman" w:cs="Times New Roman"/>
          <w:sz w:val="24"/>
          <w:szCs w:val="24"/>
        </w:rPr>
        <w:endnoteReference w:id="111"/>
      </w:r>
      <w:r w:rsidRPr="002F5654">
        <w:rPr>
          <w:rFonts w:ascii="Times New Roman" w:hAnsi="Times New Roman" w:cs="Times New Roman"/>
          <w:sz w:val="24"/>
          <w:szCs w:val="24"/>
        </w:rPr>
        <w:t xml:space="preserve"> Thus US national security law is driven by the politico-military situation in which the law is applied. It is unsurprising that it leads to potential overreach. </w:t>
      </w:r>
      <w:del w:id="323" w:author="E" w:date="2015-08-25T02:23:00Z">
        <w:r w:rsidRPr="002F5654" w:rsidDel="0050325F">
          <w:rPr>
            <w:rFonts w:ascii="Times New Roman" w:hAnsi="Times New Roman" w:cs="Times New Roman"/>
            <w:sz w:val="24"/>
            <w:szCs w:val="24"/>
          </w:rPr>
          <w:delText xml:space="preserve">One other central area of national security law is </w:delText>
        </w:r>
      </w:del>
      <w:ins w:id="324" w:author="E" w:date="2015-08-25T02:23:00Z">
        <w:r w:rsidR="0050325F">
          <w:rPr>
            <w:rFonts w:ascii="Times New Roman" w:hAnsi="Times New Roman" w:cs="Times New Roman"/>
            <w:sz w:val="24"/>
            <w:szCs w:val="24"/>
          </w:rPr>
          <w:t>T</w:t>
        </w:r>
      </w:ins>
      <w:del w:id="325" w:author="E" w:date="2015-08-25T02:23:00Z">
        <w:r w:rsidRPr="002F5654" w:rsidDel="0050325F">
          <w:rPr>
            <w:rFonts w:ascii="Times New Roman" w:hAnsi="Times New Roman" w:cs="Times New Roman"/>
            <w:sz w:val="24"/>
            <w:szCs w:val="24"/>
          </w:rPr>
          <w:delText>t</w:delText>
        </w:r>
      </w:del>
      <w:r w:rsidRPr="002F5654">
        <w:rPr>
          <w:rFonts w:ascii="Times New Roman" w:hAnsi="Times New Roman" w:cs="Times New Roman"/>
          <w:sz w:val="24"/>
          <w:szCs w:val="24"/>
        </w:rPr>
        <w:t>he novel situations and the liberties the government has taken under espionage law</w:t>
      </w:r>
      <w:ins w:id="326" w:author="E" w:date="2015-08-25T02:23:00Z">
        <w:r w:rsidR="0050325F">
          <w:rPr>
            <w:rFonts w:ascii="Times New Roman" w:hAnsi="Times New Roman" w:cs="Times New Roman"/>
            <w:sz w:val="24"/>
            <w:szCs w:val="24"/>
          </w:rPr>
          <w:t xml:space="preserve"> are one other central area of national security law</w:t>
        </w:r>
      </w:ins>
      <w:r w:rsidRPr="002F5654">
        <w:rPr>
          <w:rFonts w:ascii="Times New Roman" w:hAnsi="Times New Roman" w:cs="Times New Roman"/>
          <w:sz w:val="24"/>
          <w:szCs w:val="24"/>
        </w:rPr>
        <w:t>.</w:t>
      </w:r>
    </w:p>
    <w:p w14:paraId="2A2DF2E6" w14:textId="77777777" w:rsidR="00816B1C" w:rsidRPr="008A6122" w:rsidRDefault="00D944BC" w:rsidP="008A6122">
      <w:pPr>
        <w:rPr>
          <w:rFonts w:ascii="Times New Roman" w:hAnsi="Times New Roman" w:cs="Times New Roman"/>
          <w:b/>
          <w:sz w:val="24"/>
          <w:szCs w:val="24"/>
        </w:rPr>
      </w:pPr>
      <w:r w:rsidRPr="008A6122">
        <w:rPr>
          <w:rFonts w:ascii="Times New Roman" w:hAnsi="Times New Roman" w:cs="Times New Roman"/>
          <w:b/>
          <w:sz w:val="24"/>
          <w:szCs w:val="24"/>
        </w:rPr>
        <w:t xml:space="preserve">Espionage </w:t>
      </w:r>
    </w:p>
    <w:p w14:paraId="3FCC2E35" w14:textId="77777777" w:rsidR="00D944BC" w:rsidRPr="002F5654" w:rsidRDefault="00D944BC" w:rsidP="007F6A2E">
      <w:pPr>
        <w:rPr>
          <w:rFonts w:ascii="Times New Roman" w:hAnsi="Times New Roman" w:cs="Times New Roman"/>
          <w:sz w:val="24"/>
          <w:szCs w:val="24"/>
        </w:rPr>
      </w:pPr>
      <w:r w:rsidRPr="002F5654">
        <w:rPr>
          <w:rFonts w:ascii="Times New Roman" w:hAnsi="Times New Roman" w:cs="Times New Roman"/>
          <w:sz w:val="24"/>
          <w:szCs w:val="24"/>
        </w:rPr>
        <w:tab/>
        <w:t>Stuxnet began in earnest the conversation about the relationship of espionage to force in an age of sophisticated cyber tools. Espionage is, as many like to say, the second oldest profession. But its current incarnation demonstrates that espionage can be closely related to the ways force is applied—indeed, it may be the invasion itself.</w:t>
      </w:r>
    </w:p>
    <w:p w14:paraId="17157A21"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In the wake of Stuxnet, there was </w:t>
      </w:r>
      <w:ins w:id="327" w:author="E" w:date="2015-08-25T02:22:00Z">
        <w:r w:rsidR="0050325F">
          <w:rPr>
            <w:rFonts w:ascii="Times New Roman" w:hAnsi="Times New Roman" w:cs="Times New Roman"/>
            <w:sz w:val="24"/>
            <w:szCs w:val="24"/>
          </w:rPr>
          <w:t>c</w:t>
        </w:r>
      </w:ins>
      <w:del w:id="328" w:author="E" w:date="2015-08-25T02:22:00Z">
        <w:r w:rsidRPr="002F5654" w:rsidDel="0050325F">
          <w:rPr>
            <w:rFonts w:ascii="Times New Roman" w:hAnsi="Times New Roman" w:cs="Times New Roman"/>
            <w:sz w:val="24"/>
            <w:szCs w:val="24"/>
          </w:rPr>
          <w:delText>C</w:delText>
        </w:r>
      </w:del>
      <w:r w:rsidRPr="002F5654">
        <w:rPr>
          <w:rFonts w:ascii="Times New Roman" w:hAnsi="Times New Roman" w:cs="Times New Roman"/>
          <w:sz w:val="24"/>
          <w:szCs w:val="24"/>
        </w:rPr>
        <w:t xml:space="preserve">ongressional </w:t>
      </w:r>
      <w:r>
        <w:rPr>
          <w:rFonts w:ascii="Times New Roman" w:hAnsi="Times New Roman" w:cs="Times New Roman"/>
          <w:sz w:val="24"/>
          <w:szCs w:val="24"/>
        </w:rPr>
        <w:t>debate about</w:t>
      </w:r>
      <w:r w:rsidRPr="002F5654">
        <w:rPr>
          <w:rFonts w:ascii="Times New Roman" w:hAnsi="Times New Roman" w:cs="Times New Roman"/>
          <w:sz w:val="24"/>
          <w:szCs w:val="24"/>
        </w:rPr>
        <w:t xml:space="preserve"> amend</w:t>
      </w:r>
      <w:r>
        <w:rPr>
          <w:rFonts w:ascii="Times New Roman" w:hAnsi="Times New Roman" w:cs="Times New Roman"/>
          <w:sz w:val="24"/>
          <w:szCs w:val="24"/>
        </w:rPr>
        <w:t>ing</w:t>
      </w:r>
      <w:r w:rsidRPr="002F5654">
        <w:rPr>
          <w:rFonts w:ascii="Times New Roman" w:hAnsi="Times New Roman" w:cs="Times New Roman"/>
          <w:sz w:val="24"/>
          <w:szCs w:val="24"/>
        </w:rPr>
        <w:t xml:space="preserve"> the Espionage Act to criminalize those who leaked information. Given the new stakes of </w:t>
      </w:r>
      <w:r w:rsidRPr="00FF734F">
        <w:rPr>
          <w:rFonts w:ascii="Times New Roman" w:hAnsi="Times New Roman" w:cs="Times New Roman"/>
          <w:sz w:val="24"/>
          <w:szCs w:val="24"/>
        </w:rPr>
        <w:t>cybersecurity</w:t>
      </w:r>
      <w:r w:rsidRPr="002F5654">
        <w:rPr>
          <w:rFonts w:ascii="Times New Roman" w:hAnsi="Times New Roman" w:cs="Times New Roman"/>
          <w:sz w:val="24"/>
          <w:szCs w:val="24"/>
        </w:rPr>
        <w:t xml:space="preserve">, some lawmakers argued, we must be able to statutorily limit the information that becomes public. </w:t>
      </w:r>
      <w:r>
        <w:rPr>
          <w:rFonts w:ascii="Times New Roman" w:hAnsi="Times New Roman" w:cs="Times New Roman"/>
          <w:sz w:val="24"/>
          <w:szCs w:val="24"/>
        </w:rPr>
        <w:t xml:space="preserve">No </w:t>
      </w:r>
      <w:r w:rsidRPr="002F5654">
        <w:rPr>
          <w:rFonts w:ascii="Times New Roman" w:hAnsi="Times New Roman" w:cs="Times New Roman"/>
          <w:sz w:val="24"/>
          <w:szCs w:val="24"/>
        </w:rPr>
        <w:t>prosecutions</w:t>
      </w:r>
      <w:r>
        <w:rPr>
          <w:rFonts w:ascii="Times New Roman" w:hAnsi="Times New Roman" w:cs="Times New Roman"/>
          <w:sz w:val="24"/>
          <w:szCs w:val="24"/>
        </w:rPr>
        <w:t xml:space="preserve"> have been</w:t>
      </w:r>
      <w:r w:rsidRPr="002F5654">
        <w:rPr>
          <w:rFonts w:ascii="Times New Roman" w:hAnsi="Times New Roman" w:cs="Times New Roman"/>
          <w:sz w:val="24"/>
          <w:szCs w:val="24"/>
        </w:rPr>
        <w:t xml:space="preserve"> initiated as a result of Stuxnet, but there was speculation that cases would be brought against those who disclosed information about Stuxnet, inc</w:t>
      </w:r>
      <w:r w:rsidRPr="00067BB8">
        <w:rPr>
          <w:rFonts w:ascii="Times New Roman" w:hAnsi="Times New Roman" w:cs="Times New Roman"/>
          <w:sz w:val="24"/>
          <w:szCs w:val="24"/>
        </w:rPr>
        <w:t>luding a four</w:t>
      </w:r>
      <w:r w:rsidR="00140647" w:rsidRPr="008A6122">
        <w:rPr>
          <w:rFonts w:ascii="Times New Roman" w:hAnsi="Times New Roman" w:cs="Times New Roman"/>
          <w:sz w:val="24"/>
          <w:szCs w:val="24"/>
        </w:rPr>
        <w:t>-</w:t>
      </w:r>
      <w:r w:rsidRPr="00067BB8">
        <w:rPr>
          <w:rFonts w:ascii="Times New Roman" w:hAnsi="Times New Roman" w:cs="Times New Roman"/>
          <w:sz w:val="24"/>
          <w:szCs w:val="24"/>
        </w:rPr>
        <w:t>star general</w:t>
      </w:r>
      <w:r w:rsidRPr="002F5654">
        <w:rPr>
          <w:rFonts w:ascii="Times New Roman" w:hAnsi="Times New Roman" w:cs="Times New Roman"/>
          <w:sz w:val="24"/>
          <w:szCs w:val="24"/>
        </w:rPr>
        <w:t xml:space="preserve"> and a set of journalists.</w:t>
      </w:r>
      <w:r w:rsidRPr="002F5654">
        <w:rPr>
          <w:rStyle w:val="EndnoteReference"/>
          <w:rFonts w:ascii="Times New Roman" w:hAnsi="Times New Roman" w:cs="Times New Roman"/>
          <w:sz w:val="24"/>
          <w:szCs w:val="24"/>
        </w:rPr>
        <w:endnoteReference w:id="112"/>
      </w:r>
      <w:r w:rsidRPr="002F5654">
        <w:rPr>
          <w:rFonts w:ascii="Times New Roman" w:hAnsi="Times New Roman" w:cs="Times New Roman"/>
          <w:sz w:val="24"/>
          <w:szCs w:val="24"/>
        </w:rPr>
        <w:t xml:space="preserve"> In the wake of the </w:t>
      </w:r>
      <w:r w:rsidR="00140647" w:rsidRPr="008A6122">
        <w:rPr>
          <w:rFonts w:ascii="Times New Roman" w:hAnsi="Times New Roman" w:cs="Times New Roman"/>
          <w:i/>
          <w:sz w:val="24"/>
          <w:szCs w:val="24"/>
        </w:rPr>
        <w:t>New York Times</w:t>
      </w:r>
      <w:r w:rsidRPr="002F5654">
        <w:rPr>
          <w:rFonts w:ascii="Times New Roman" w:hAnsi="Times New Roman" w:cs="Times New Roman"/>
          <w:sz w:val="24"/>
          <w:szCs w:val="24"/>
        </w:rPr>
        <w:t xml:space="preserve">’ </w:t>
      </w:r>
      <w:r>
        <w:rPr>
          <w:rFonts w:ascii="Times New Roman" w:hAnsi="Times New Roman" w:cs="Times New Roman"/>
          <w:sz w:val="24"/>
          <w:szCs w:val="24"/>
        </w:rPr>
        <w:t xml:space="preserve">publication of a leaked memo detailing </w:t>
      </w:r>
      <w:r w:rsidRPr="002F5654">
        <w:rPr>
          <w:rFonts w:ascii="Times New Roman" w:hAnsi="Times New Roman" w:cs="Times New Roman"/>
          <w:sz w:val="24"/>
          <w:szCs w:val="24"/>
        </w:rPr>
        <w:t>Preside</w:t>
      </w:r>
      <w:r>
        <w:rPr>
          <w:rFonts w:ascii="Times New Roman" w:hAnsi="Times New Roman" w:cs="Times New Roman"/>
          <w:sz w:val="24"/>
          <w:szCs w:val="24"/>
        </w:rPr>
        <w:t>nt Obama’s so-called terrorist “kill list,</w:t>
      </w:r>
      <w:r w:rsidRPr="002F5654">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2F5654">
        <w:rPr>
          <w:rFonts w:ascii="Times New Roman" w:hAnsi="Times New Roman" w:cs="Times New Roman"/>
          <w:sz w:val="24"/>
          <w:szCs w:val="24"/>
        </w:rPr>
        <w:t>even before the Snowden revelations</w:t>
      </w:r>
      <w:r>
        <w:rPr>
          <w:rFonts w:ascii="Times New Roman" w:hAnsi="Times New Roman" w:cs="Times New Roman"/>
          <w:sz w:val="24"/>
          <w:szCs w:val="24"/>
        </w:rPr>
        <w:t>,</w:t>
      </w:r>
      <w:r w:rsidRPr="002F5654">
        <w:rPr>
          <w:rFonts w:ascii="Times New Roman" w:hAnsi="Times New Roman" w:cs="Times New Roman"/>
          <w:sz w:val="24"/>
          <w:szCs w:val="24"/>
        </w:rPr>
        <w:t xml:space="preserve"> there was a sense of growing tension between the vast data collection th</w:t>
      </w:r>
      <w:r>
        <w:rPr>
          <w:rFonts w:ascii="Times New Roman" w:hAnsi="Times New Roman" w:cs="Times New Roman"/>
          <w:sz w:val="24"/>
          <w:szCs w:val="24"/>
        </w:rPr>
        <w:t xml:space="preserve">e </w:t>
      </w:r>
      <w:r w:rsidRPr="002F5654">
        <w:rPr>
          <w:rFonts w:ascii="Times New Roman" w:hAnsi="Times New Roman" w:cs="Times New Roman"/>
          <w:sz w:val="24"/>
          <w:szCs w:val="24"/>
        </w:rPr>
        <w:t>cyber</w:t>
      </w:r>
      <w:r>
        <w:rPr>
          <w:rFonts w:ascii="Times New Roman" w:hAnsi="Times New Roman" w:cs="Times New Roman"/>
          <w:sz w:val="24"/>
          <w:szCs w:val="24"/>
        </w:rPr>
        <w:t xml:space="preserve"> domain</w:t>
      </w:r>
      <w:r w:rsidRPr="002F5654">
        <w:rPr>
          <w:rFonts w:ascii="Times New Roman" w:hAnsi="Times New Roman" w:cs="Times New Roman"/>
          <w:sz w:val="24"/>
          <w:szCs w:val="24"/>
        </w:rPr>
        <w:t xml:space="preserve"> enables, and the open</w:t>
      </w:r>
      <w:r>
        <w:rPr>
          <w:rFonts w:ascii="Times New Roman" w:hAnsi="Times New Roman" w:cs="Times New Roman"/>
          <w:sz w:val="24"/>
          <w:szCs w:val="24"/>
        </w:rPr>
        <w:t xml:space="preserve"> disclosure</w:t>
      </w:r>
      <w:r w:rsidRPr="002F5654">
        <w:rPr>
          <w:rFonts w:ascii="Times New Roman" w:hAnsi="Times New Roman" w:cs="Times New Roman"/>
          <w:sz w:val="24"/>
          <w:szCs w:val="24"/>
        </w:rPr>
        <w:t xml:space="preserve"> of that information.</w:t>
      </w:r>
    </w:p>
    <w:p w14:paraId="2DFAF36B" w14:textId="77777777" w:rsidR="00D944BC" w:rsidRPr="002F5654" w:rsidRDefault="00D944BC" w:rsidP="001411E4">
      <w:pPr>
        <w:ind w:firstLine="720"/>
        <w:rPr>
          <w:rFonts w:ascii="Times New Roman" w:hAnsi="Times New Roman" w:cs="Times New Roman"/>
          <w:sz w:val="24"/>
          <w:szCs w:val="24"/>
        </w:rPr>
      </w:pPr>
      <w:r w:rsidRPr="002F5654">
        <w:rPr>
          <w:rFonts w:ascii="Times New Roman" w:hAnsi="Times New Roman" w:cs="Times New Roman"/>
          <w:sz w:val="24"/>
          <w:szCs w:val="24"/>
        </w:rPr>
        <w:t xml:space="preserve">Thus, Stuxnet raised questions about the collection of foreign intelligence and how far the government can and should go under the authorization of a set of hazy or evolving national security statutes. Snowden, of course, accelerated the </w:t>
      </w:r>
      <w:r>
        <w:rPr>
          <w:rFonts w:ascii="Times New Roman" w:hAnsi="Times New Roman" w:cs="Times New Roman"/>
          <w:sz w:val="24"/>
          <w:szCs w:val="24"/>
        </w:rPr>
        <w:t xml:space="preserve">legal </w:t>
      </w:r>
      <w:r w:rsidRPr="002F5654">
        <w:rPr>
          <w:rFonts w:ascii="Times New Roman" w:hAnsi="Times New Roman" w:cs="Times New Roman"/>
          <w:sz w:val="24"/>
          <w:szCs w:val="24"/>
        </w:rPr>
        <w:t>conversation</w:t>
      </w:r>
      <w:r>
        <w:rPr>
          <w:rFonts w:ascii="Times New Roman" w:hAnsi="Times New Roman" w:cs="Times New Roman"/>
          <w:sz w:val="24"/>
          <w:szCs w:val="24"/>
        </w:rPr>
        <w:t>. W</w:t>
      </w:r>
      <w:r w:rsidRPr="002F5654">
        <w:rPr>
          <w:rFonts w:ascii="Times New Roman" w:hAnsi="Times New Roman" w:cs="Times New Roman"/>
          <w:sz w:val="24"/>
          <w:szCs w:val="24"/>
        </w:rPr>
        <w:t xml:space="preserve">hile the Wiretap Act provides for a national security exception under which the foreign espionage at issue in Stuxnet </w:t>
      </w:r>
      <w:r w:rsidRPr="002F5654">
        <w:rPr>
          <w:rFonts w:ascii="Times New Roman" w:hAnsi="Times New Roman" w:cs="Times New Roman"/>
          <w:sz w:val="24"/>
          <w:szCs w:val="24"/>
        </w:rPr>
        <w:lastRenderedPageBreak/>
        <w:t>could fall, F</w:t>
      </w:r>
      <w:ins w:id="329" w:author="E" w:date="2015-08-24T18:41:00Z">
        <w:r w:rsidR="00E20BC1">
          <w:rPr>
            <w:rFonts w:ascii="Times New Roman" w:hAnsi="Times New Roman" w:cs="Times New Roman"/>
            <w:sz w:val="24"/>
            <w:szCs w:val="24"/>
          </w:rPr>
          <w:t xml:space="preserve">oreign Intelligence </w:t>
        </w:r>
      </w:ins>
      <w:del w:id="330" w:author="E" w:date="2015-08-24T18:41:00Z">
        <w:r w:rsidRPr="002F5654" w:rsidDel="00E20BC1">
          <w:rPr>
            <w:rFonts w:ascii="Times New Roman" w:hAnsi="Times New Roman" w:cs="Times New Roman"/>
            <w:sz w:val="24"/>
            <w:szCs w:val="24"/>
          </w:rPr>
          <w:delText>I</w:delText>
        </w:r>
      </w:del>
      <w:r w:rsidRPr="002F5654">
        <w:rPr>
          <w:rFonts w:ascii="Times New Roman" w:hAnsi="Times New Roman" w:cs="Times New Roman"/>
          <w:sz w:val="24"/>
          <w:szCs w:val="24"/>
        </w:rPr>
        <w:t>S</w:t>
      </w:r>
      <w:ins w:id="331" w:author="E" w:date="2015-08-24T18:41:00Z">
        <w:r w:rsidR="00E20BC1">
          <w:rPr>
            <w:rFonts w:ascii="Times New Roman" w:hAnsi="Times New Roman" w:cs="Times New Roman"/>
            <w:sz w:val="24"/>
            <w:szCs w:val="24"/>
          </w:rPr>
          <w:t xml:space="preserve">urveillance </w:t>
        </w:r>
      </w:ins>
      <w:r w:rsidRPr="002F5654">
        <w:rPr>
          <w:rFonts w:ascii="Times New Roman" w:hAnsi="Times New Roman" w:cs="Times New Roman"/>
          <w:sz w:val="24"/>
          <w:szCs w:val="24"/>
        </w:rPr>
        <w:t>A</w:t>
      </w:r>
      <w:ins w:id="332" w:author="E" w:date="2015-08-24T18:41:00Z">
        <w:r w:rsidR="00E20BC1">
          <w:rPr>
            <w:rFonts w:ascii="Times New Roman" w:hAnsi="Times New Roman" w:cs="Times New Roman"/>
            <w:sz w:val="24"/>
            <w:szCs w:val="24"/>
          </w:rPr>
          <w:t>ct (FISA)</w:t>
        </w:r>
      </w:ins>
      <w:r w:rsidRPr="002F5654">
        <w:rPr>
          <w:rFonts w:ascii="Times New Roman" w:hAnsi="Times New Roman" w:cs="Times New Roman"/>
          <w:sz w:val="24"/>
          <w:szCs w:val="24"/>
        </w:rPr>
        <w:t xml:space="preserve"> was enacted in the 1970s specifically to provide another procedural safeguard </w:t>
      </w:r>
      <w:r>
        <w:rPr>
          <w:rFonts w:ascii="Times New Roman" w:hAnsi="Times New Roman" w:cs="Times New Roman"/>
          <w:sz w:val="24"/>
          <w:szCs w:val="24"/>
        </w:rPr>
        <w:t xml:space="preserve">against domestic surveillance. </w:t>
      </w:r>
      <w:r w:rsidRPr="002F5654">
        <w:rPr>
          <w:rFonts w:ascii="Times New Roman" w:hAnsi="Times New Roman" w:cs="Times New Roman"/>
          <w:sz w:val="24"/>
          <w:szCs w:val="24"/>
        </w:rPr>
        <w:t xml:space="preserve">In the wake of </w:t>
      </w:r>
      <w:r w:rsidR="00140647" w:rsidRPr="008A6122">
        <w:rPr>
          <w:rFonts w:ascii="Times New Roman" w:hAnsi="Times New Roman" w:cs="Times New Roman"/>
          <w:sz w:val="24"/>
          <w:szCs w:val="24"/>
        </w:rPr>
        <w:t xml:space="preserve">September 11 </w:t>
      </w:r>
      <w:r w:rsidRPr="00FF734F">
        <w:rPr>
          <w:rFonts w:ascii="Times New Roman" w:hAnsi="Times New Roman" w:cs="Times New Roman"/>
          <w:sz w:val="24"/>
          <w:szCs w:val="24"/>
        </w:rPr>
        <w:t>terrorism</w:t>
      </w:r>
      <w:r w:rsidRPr="002F5654">
        <w:rPr>
          <w:rFonts w:ascii="Times New Roman" w:hAnsi="Times New Roman" w:cs="Times New Roman"/>
          <w:sz w:val="24"/>
          <w:szCs w:val="24"/>
        </w:rPr>
        <w:t xml:space="preserve"> </w:t>
      </w:r>
      <w:r w:rsidR="00140647" w:rsidRPr="008A6122">
        <w:rPr>
          <w:rFonts w:ascii="Times New Roman" w:hAnsi="Times New Roman" w:cs="Times New Roman"/>
          <w:sz w:val="24"/>
          <w:szCs w:val="24"/>
        </w:rPr>
        <w:t>concerns</w:t>
      </w:r>
      <w:r w:rsidRPr="00603187">
        <w:rPr>
          <w:rFonts w:ascii="Times New Roman" w:hAnsi="Times New Roman" w:cs="Times New Roman"/>
          <w:sz w:val="24"/>
          <w:szCs w:val="24"/>
        </w:rPr>
        <w:t>,</w:t>
      </w:r>
      <w:r w:rsidRPr="002F5654">
        <w:rPr>
          <w:rFonts w:ascii="Times New Roman" w:hAnsi="Times New Roman" w:cs="Times New Roman"/>
          <w:sz w:val="24"/>
          <w:szCs w:val="24"/>
        </w:rPr>
        <w:t xml:space="preserve"> these were augmented by the PATRIOT Act (2001) and then the FISA Amendment Act (2008; reauthorized </w:t>
      </w:r>
      <w:r>
        <w:rPr>
          <w:rFonts w:ascii="Times New Roman" w:hAnsi="Times New Roman" w:cs="Times New Roman"/>
          <w:sz w:val="24"/>
          <w:szCs w:val="24"/>
        </w:rPr>
        <w:t xml:space="preserve">in </w:t>
      </w:r>
      <w:r w:rsidRPr="002F5654">
        <w:rPr>
          <w:rFonts w:ascii="Times New Roman" w:hAnsi="Times New Roman" w:cs="Times New Roman"/>
          <w:sz w:val="24"/>
          <w:szCs w:val="24"/>
        </w:rPr>
        <w:t>2012), which allowed for broad domestic surveillance under the Business Records Exception, 50 USC Sec. 1861, and the General Acquisition and Interception Power 50 USC Sec</w:t>
      </w:r>
      <w:r>
        <w:rPr>
          <w:rFonts w:ascii="Times New Roman" w:hAnsi="Times New Roman" w:cs="Times New Roman"/>
          <w:sz w:val="24"/>
          <w:szCs w:val="24"/>
        </w:rPr>
        <w:t>.</w:t>
      </w:r>
      <w:r w:rsidRPr="002F5654">
        <w:rPr>
          <w:rFonts w:ascii="Times New Roman" w:hAnsi="Times New Roman" w:cs="Times New Roman"/>
          <w:sz w:val="24"/>
          <w:szCs w:val="24"/>
        </w:rPr>
        <w:t xml:space="preserve"> 1881a. Stuxnet, unlike the Snowden revelations, involved foreign intelligence</w:t>
      </w:r>
      <w:r>
        <w:rPr>
          <w:rFonts w:ascii="Times New Roman" w:hAnsi="Times New Roman" w:cs="Times New Roman"/>
          <w:sz w:val="24"/>
          <w:szCs w:val="24"/>
        </w:rPr>
        <w:t xml:space="preserve"> and</w:t>
      </w:r>
      <w:r w:rsidRPr="002F5654">
        <w:rPr>
          <w:rFonts w:ascii="Times New Roman" w:hAnsi="Times New Roman" w:cs="Times New Roman"/>
          <w:sz w:val="24"/>
          <w:szCs w:val="24"/>
        </w:rPr>
        <w:t xml:space="preserve"> not domestic, but formed an early example of what is now a momentous struggle to determine where to draw lines between openness and security. This struggle plays out not only in international but</w:t>
      </w:r>
      <w:r>
        <w:rPr>
          <w:rFonts w:ascii="Times New Roman" w:hAnsi="Times New Roman" w:cs="Times New Roman"/>
          <w:sz w:val="24"/>
          <w:szCs w:val="24"/>
        </w:rPr>
        <w:t xml:space="preserve"> also</w:t>
      </w:r>
      <w:r w:rsidRPr="002F5654">
        <w:rPr>
          <w:rFonts w:ascii="Times New Roman" w:hAnsi="Times New Roman" w:cs="Times New Roman"/>
          <w:sz w:val="24"/>
          <w:szCs w:val="24"/>
        </w:rPr>
        <w:t xml:space="preserve"> </w:t>
      </w:r>
      <w:r>
        <w:rPr>
          <w:rFonts w:ascii="Times New Roman" w:hAnsi="Times New Roman" w:cs="Times New Roman"/>
          <w:sz w:val="24"/>
          <w:szCs w:val="24"/>
        </w:rPr>
        <w:t xml:space="preserve">in </w:t>
      </w:r>
      <w:r w:rsidRPr="002F5654">
        <w:rPr>
          <w:rFonts w:ascii="Times New Roman" w:hAnsi="Times New Roman" w:cs="Times New Roman"/>
          <w:sz w:val="24"/>
          <w:szCs w:val="24"/>
        </w:rPr>
        <w:t xml:space="preserve">domestic surveillance and thus it has brought national security law to </w:t>
      </w:r>
      <w:r w:rsidR="00603187">
        <w:rPr>
          <w:rFonts w:ascii="Times New Roman" w:hAnsi="Times New Roman" w:cs="Times New Roman"/>
          <w:sz w:val="24"/>
          <w:szCs w:val="24"/>
        </w:rPr>
        <w:t xml:space="preserve">follow in </w:t>
      </w:r>
      <w:r w:rsidRPr="002F5654">
        <w:rPr>
          <w:rFonts w:ascii="Times New Roman" w:hAnsi="Times New Roman" w:cs="Times New Roman"/>
          <w:sz w:val="24"/>
          <w:szCs w:val="24"/>
        </w:rPr>
        <w:t xml:space="preserve">the </w:t>
      </w:r>
      <w:r w:rsidR="00140647" w:rsidRPr="008A6122">
        <w:rPr>
          <w:rFonts w:ascii="Times New Roman" w:hAnsi="Times New Roman" w:cs="Times New Roman"/>
          <w:sz w:val="24"/>
          <w:szCs w:val="24"/>
        </w:rPr>
        <w:t>footsteps</w:t>
      </w:r>
      <w:r w:rsidRPr="00603187">
        <w:rPr>
          <w:rFonts w:ascii="Times New Roman" w:hAnsi="Times New Roman" w:cs="Times New Roman"/>
          <w:sz w:val="24"/>
          <w:szCs w:val="24"/>
        </w:rPr>
        <w:t xml:space="preserve"> o</w:t>
      </w:r>
      <w:r w:rsidRPr="002F5654">
        <w:rPr>
          <w:rFonts w:ascii="Times New Roman" w:hAnsi="Times New Roman" w:cs="Times New Roman"/>
          <w:sz w:val="24"/>
          <w:szCs w:val="24"/>
        </w:rPr>
        <w:t>f US criminal computer law.</w:t>
      </w:r>
    </w:p>
    <w:p w14:paraId="0F5928E4" w14:textId="77777777" w:rsidR="00816B1C" w:rsidRPr="002D1C42" w:rsidRDefault="008B66EF" w:rsidP="008A6122">
      <w:pPr>
        <w:rPr>
          <w:rFonts w:ascii="Times New Roman" w:hAnsi="Times New Roman" w:cs="Times New Roman"/>
          <w:b/>
          <w:sz w:val="24"/>
          <w:szCs w:val="24"/>
          <w:rPrChange w:id="333" w:author="E" w:date="2015-08-24T18:41:00Z">
            <w:rPr>
              <w:rFonts w:ascii="Times New Roman" w:hAnsi="Times New Roman" w:cs="Times New Roman"/>
              <w:sz w:val="24"/>
              <w:szCs w:val="24"/>
            </w:rPr>
          </w:rPrChange>
        </w:rPr>
      </w:pPr>
      <w:r w:rsidRPr="008B66EF">
        <w:rPr>
          <w:rFonts w:ascii="Times New Roman" w:hAnsi="Times New Roman" w:cs="Times New Roman"/>
          <w:b/>
          <w:sz w:val="24"/>
          <w:szCs w:val="24"/>
          <w:rPrChange w:id="334" w:author="E" w:date="2015-08-24T18:41:00Z">
            <w:rPr>
              <w:rFonts w:ascii="Times New Roman" w:hAnsi="Times New Roman" w:cs="Times New Roman"/>
              <w:sz w:val="24"/>
              <w:szCs w:val="24"/>
              <w:vertAlign w:val="superscript"/>
            </w:rPr>
          </w:rPrChange>
        </w:rPr>
        <w:t>US Criminal Computer Law</w:t>
      </w:r>
    </w:p>
    <w:p w14:paraId="6A825E36"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Stuxnet’s malware contained instructions to do two things: cause Iranian centrifuges to </w:t>
      </w:r>
      <w:r>
        <w:rPr>
          <w:rFonts w:ascii="Times New Roman" w:hAnsi="Times New Roman" w:cs="Times New Roman"/>
          <w:sz w:val="24"/>
          <w:szCs w:val="24"/>
        </w:rPr>
        <w:t>destroy themselves,</w:t>
      </w:r>
      <w:r w:rsidRPr="002F5654">
        <w:rPr>
          <w:rFonts w:ascii="Times New Roman" w:hAnsi="Times New Roman" w:cs="Times New Roman"/>
          <w:sz w:val="24"/>
          <w:szCs w:val="24"/>
        </w:rPr>
        <w:t xml:space="preserve"> and prompt them to send message</w:t>
      </w:r>
      <w:r>
        <w:rPr>
          <w:rFonts w:ascii="Times New Roman" w:hAnsi="Times New Roman" w:cs="Times New Roman"/>
          <w:sz w:val="24"/>
          <w:szCs w:val="24"/>
        </w:rPr>
        <w:t>s</w:t>
      </w:r>
      <w:r w:rsidRPr="002F5654">
        <w:rPr>
          <w:rFonts w:ascii="Times New Roman" w:hAnsi="Times New Roman" w:cs="Times New Roman"/>
          <w:sz w:val="24"/>
          <w:szCs w:val="24"/>
        </w:rPr>
        <w:t xml:space="preserve"> back to the control center </w:t>
      </w:r>
      <w:r>
        <w:rPr>
          <w:rFonts w:ascii="Times New Roman" w:hAnsi="Times New Roman" w:cs="Times New Roman"/>
          <w:sz w:val="24"/>
          <w:szCs w:val="24"/>
        </w:rPr>
        <w:t>mistakenly indicating</w:t>
      </w:r>
      <w:r w:rsidRPr="002F5654">
        <w:rPr>
          <w:rFonts w:ascii="Times New Roman" w:hAnsi="Times New Roman" w:cs="Times New Roman"/>
          <w:sz w:val="24"/>
          <w:szCs w:val="24"/>
        </w:rPr>
        <w:t xml:space="preserve"> that they were operating properly.</w:t>
      </w:r>
    </w:p>
    <w:p w14:paraId="26651DFA"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These operations succeeded. But the weapon did</w:t>
      </w:r>
      <w:r>
        <w:rPr>
          <w:rFonts w:ascii="Times New Roman" w:hAnsi="Times New Roman" w:cs="Times New Roman"/>
          <w:sz w:val="24"/>
          <w:szCs w:val="24"/>
        </w:rPr>
        <w:t xml:space="preserve"> </w:t>
      </w:r>
      <w:r w:rsidRPr="002F5654">
        <w:rPr>
          <w:rFonts w:ascii="Times New Roman" w:hAnsi="Times New Roman" w:cs="Times New Roman"/>
          <w:sz w:val="24"/>
          <w:szCs w:val="24"/>
        </w:rPr>
        <w:t>n</w:t>
      </w:r>
      <w:r>
        <w:rPr>
          <w:rFonts w:ascii="Times New Roman" w:hAnsi="Times New Roman" w:cs="Times New Roman"/>
          <w:sz w:val="24"/>
          <w:szCs w:val="24"/>
        </w:rPr>
        <w:t>o</w:t>
      </w:r>
      <w:r w:rsidRPr="002F5654">
        <w:rPr>
          <w:rFonts w:ascii="Times New Roman" w:hAnsi="Times New Roman" w:cs="Times New Roman"/>
          <w:sz w:val="24"/>
          <w:szCs w:val="24"/>
        </w:rPr>
        <w:t>t stop there. It continued on, destroying other equipment in what the national security law community terms “collateral damage.” It spread to computers throughout a number of countries</w:t>
      </w:r>
      <w:r>
        <w:rPr>
          <w:rFonts w:ascii="Times New Roman" w:hAnsi="Times New Roman" w:cs="Times New Roman"/>
          <w:sz w:val="24"/>
          <w:szCs w:val="24"/>
        </w:rPr>
        <w:t>,</w:t>
      </w:r>
      <w:r w:rsidRPr="002F5654">
        <w:rPr>
          <w:rFonts w:ascii="Times New Roman" w:hAnsi="Times New Roman" w:cs="Times New Roman"/>
          <w:sz w:val="24"/>
          <w:szCs w:val="24"/>
        </w:rPr>
        <w:t xml:space="preserve"> including the United States. </w:t>
      </w:r>
    </w:p>
    <w:p w14:paraId="103BC9ED"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In addition to Iran, Stuxnet is believed to have affected the function</w:t>
      </w:r>
      <w:r>
        <w:rPr>
          <w:rFonts w:ascii="Times New Roman" w:hAnsi="Times New Roman" w:cs="Times New Roman"/>
          <w:sz w:val="24"/>
          <w:szCs w:val="24"/>
        </w:rPr>
        <w:t>ing</w:t>
      </w:r>
      <w:r w:rsidRPr="002F5654">
        <w:rPr>
          <w:rFonts w:ascii="Times New Roman" w:hAnsi="Times New Roman" w:cs="Times New Roman"/>
          <w:sz w:val="24"/>
          <w:szCs w:val="24"/>
        </w:rPr>
        <w:t xml:space="preserve"> of SCADA systems in India, Pakistan, Bangladesh, Saudi Arabia, Canada, Russia, Kazakhstan, Belarus, Bahrain, Oman, Kuwait, </w:t>
      </w:r>
      <w:r w:rsidRPr="002E62F8">
        <w:rPr>
          <w:rFonts w:ascii="Times New Roman" w:hAnsi="Times New Roman" w:cs="Times New Roman"/>
          <w:sz w:val="24"/>
          <w:szCs w:val="24"/>
        </w:rPr>
        <w:t>the United Arab Emirates, Qatar, Brazil, Australia, Brunei, the Netherlands,</w:t>
      </w:r>
      <w:r w:rsidRPr="002F5654">
        <w:rPr>
          <w:rFonts w:ascii="Times New Roman" w:hAnsi="Times New Roman" w:cs="Times New Roman"/>
          <w:sz w:val="24"/>
          <w:szCs w:val="24"/>
        </w:rPr>
        <w:t xml:space="preserve"> China, Malaysia, South Korea, Taiwan, Indonesia, Myanmar, Thailand, </w:t>
      </w:r>
      <w:r>
        <w:rPr>
          <w:rFonts w:ascii="Times New Roman" w:hAnsi="Times New Roman" w:cs="Times New Roman"/>
          <w:sz w:val="24"/>
          <w:szCs w:val="24"/>
        </w:rPr>
        <w:t xml:space="preserve">the </w:t>
      </w:r>
      <w:r w:rsidRPr="002F5654">
        <w:rPr>
          <w:rFonts w:ascii="Times New Roman" w:hAnsi="Times New Roman" w:cs="Times New Roman"/>
          <w:sz w:val="24"/>
          <w:szCs w:val="24"/>
        </w:rPr>
        <w:t xml:space="preserve">United Kingdom, Denmark, Germany, Finland, and the United States. New Zealand, Turkey, Japan, and Hong Kong issued alerts about Stuxnet's potential impact on their SCADA systems. </w:t>
      </w:r>
    </w:p>
    <w:p w14:paraId="60BE5539"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The Department of Homeland Security, for its part, released a series of alerts and bulletins through the Industrial Control System-Cyber Emergency Response Team (I</w:t>
      </w:r>
      <w:r>
        <w:rPr>
          <w:rFonts w:ascii="Times New Roman" w:hAnsi="Times New Roman" w:cs="Times New Roman"/>
          <w:sz w:val="24"/>
          <w:szCs w:val="24"/>
        </w:rPr>
        <w:t>C</w:t>
      </w:r>
      <w:r w:rsidRPr="002F5654">
        <w:rPr>
          <w:rFonts w:ascii="Times New Roman" w:hAnsi="Times New Roman" w:cs="Times New Roman"/>
          <w:sz w:val="24"/>
          <w:szCs w:val="24"/>
        </w:rPr>
        <w:t>S-CERT)</w:t>
      </w:r>
      <w:r>
        <w:rPr>
          <w:rFonts w:ascii="Times New Roman" w:hAnsi="Times New Roman" w:cs="Times New Roman"/>
          <w:sz w:val="24"/>
          <w:szCs w:val="24"/>
        </w:rPr>
        <w:t>,</w:t>
      </w:r>
      <w:r w:rsidRPr="002F5654">
        <w:rPr>
          <w:rFonts w:ascii="Times New Roman" w:hAnsi="Times New Roman" w:cs="Times New Roman"/>
          <w:sz w:val="24"/>
          <w:szCs w:val="24"/>
        </w:rPr>
        <w:t xml:space="preserve"> an interesting development since the U</w:t>
      </w:r>
      <w:r>
        <w:rPr>
          <w:rFonts w:ascii="Times New Roman" w:hAnsi="Times New Roman" w:cs="Times New Roman"/>
          <w:sz w:val="24"/>
          <w:szCs w:val="24"/>
        </w:rPr>
        <w:t xml:space="preserve">nited </w:t>
      </w:r>
      <w:r w:rsidRPr="002F5654">
        <w:rPr>
          <w:rFonts w:ascii="Times New Roman" w:hAnsi="Times New Roman" w:cs="Times New Roman"/>
          <w:sz w:val="24"/>
          <w:szCs w:val="24"/>
        </w:rPr>
        <w:t>S</w:t>
      </w:r>
      <w:r>
        <w:rPr>
          <w:rFonts w:ascii="Times New Roman" w:hAnsi="Times New Roman" w:cs="Times New Roman"/>
          <w:sz w:val="24"/>
          <w:szCs w:val="24"/>
        </w:rPr>
        <w:t>tates</w:t>
      </w:r>
      <w:r w:rsidRPr="002F5654">
        <w:rPr>
          <w:rFonts w:ascii="Times New Roman" w:hAnsi="Times New Roman" w:cs="Times New Roman"/>
          <w:sz w:val="24"/>
          <w:szCs w:val="24"/>
        </w:rPr>
        <w:t xml:space="preserve"> </w:t>
      </w:r>
      <w:r>
        <w:rPr>
          <w:rFonts w:ascii="Times New Roman" w:hAnsi="Times New Roman" w:cs="Times New Roman"/>
          <w:sz w:val="24"/>
          <w:szCs w:val="24"/>
        </w:rPr>
        <w:t xml:space="preserve">government </w:t>
      </w:r>
      <w:r w:rsidRPr="002F5654">
        <w:rPr>
          <w:rFonts w:ascii="Times New Roman" w:hAnsi="Times New Roman" w:cs="Times New Roman"/>
          <w:sz w:val="24"/>
          <w:szCs w:val="24"/>
        </w:rPr>
        <w:t xml:space="preserve">was identified </w:t>
      </w:r>
      <w:r>
        <w:rPr>
          <w:rFonts w:ascii="Times New Roman" w:hAnsi="Times New Roman" w:cs="Times New Roman"/>
          <w:sz w:val="24"/>
          <w:szCs w:val="24"/>
        </w:rPr>
        <w:t>as one of the parties</w:t>
      </w:r>
      <w:r w:rsidRPr="002F5654">
        <w:rPr>
          <w:rFonts w:ascii="Times New Roman" w:hAnsi="Times New Roman" w:cs="Times New Roman"/>
          <w:sz w:val="24"/>
          <w:szCs w:val="24"/>
        </w:rPr>
        <w:t xml:space="preserve"> involved in the development of Stuxnet in the first place.</w:t>
      </w:r>
    </w:p>
    <w:p w14:paraId="00D85A88"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Those warnings may have been necessary after all, even to the U</w:t>
      </w:r>
      <w:r>
        <w:rPr>
          <w:rFonts w:ascii="Times New Roman" w:hAnsi="Times New Roman" w:cs="Times New Roman"/>
          <w:sz w:val="24"/>
          <w:szCs w:val="24"/>
        </w:rPr>
        <w:t xml:space="preserve">nited </w:t>
      </w:r>
      <w:r w:rsidRPr="002F5654">
        <w:rPr>
          <w:rFonts w:ascii="Times New Roman" w:hAnsi="Times New Roman" w:cs="Times New Roman"/>
          <w:sz w:val="24"/>
          <w:szCs w:val="24"/>
        </w:rPr>
        <w:t>S</w:t>
      </w:r>
      <w:r>
        <w:rPr>
          <w:rFonts w:ascii="Times New Roman" w:hAnsi="Times New Roman" w:cs="Times New Roman"/>
          <w:sz w:val="24"/>
          <w:szCs w:val="24"/>
        </w:rPr>
        <w:t>tates</w:t>
      </w:r>
      <w:r w:rsidRPr="002F5654">
        <w:rPr>
          <w:rFonts w:ascii="Times New Roman" w:hAnsi="Times New Roman" w:cs="Times New Roman"/>
          <w:sz w:val="24"/>
          <w:szCs w:val="24"/>
        </w:rPr>
        <w:t xml:space="preserve">. Stuxnet showed that even the most tailored, sophisticated cyberweapons will result in unanticipated effects. Legal limits on behavior are thus complicated by the “Frankenstein’s </w:t>
      </w:r>
      <w:r>
        <w:rPr>
          <w:rFonts w:ascii="Times New Roman" w:hAnsi="Times New Roman" w:cs="Times New Roman"/>
          <w:sz w:val="24"/>
          <w:szCs w:val="24"/>
        </w:rPr>
        <w:t>m</w:t>
      </w:r>
      <w:r w:rsidRPr="002F5654">
        <w:rPr>
          <w:rFonts w:ascii="Times New Roman" w:hAnsi="Times New Roman" w:cs="Times New Roman"/>
          <w:sz w:val="24"/>
          <w:szCs w:val="24"/>
        </w:rPr>
        <w:t>onster” threat, as it may be impossible for the developer or deployer of a cyber weapon to know all of the effects that will stem from the weapon</w:t>
      </w:r>
      <w:r>
        <w:rPr>
          <w:rFonts w:ascii="Times New Roman" w:hAnsi="Times New Roman" w:cs="Times New Roman"/>
          <w:sz w:val="24"/>
          <w:szCs w:val="24"/>
        </w:rPr>
        <w:t>’s use</w:t>
      </w:r>
      <w:r w:rsidRPr="002F5654">
        <w:rPr>
          <w:rFonts w:ascii="Times New Roman" w:hAnsi="Times New Roman" w:cs="Times New Roman"/>
          <w:sz w:val="24"/>
          <w:szCs w:val="24"/>
        </w:rPr>
        <w:t xml:space="preserve">. </w:t>
      </w:r>
    </w:p>
    <w:p w14:paraId="0715B953"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In fact, Stuxnet may have violated federal US law because it went beyond its centrifuge target</w:t>
      </w:r>
      <w:r>
        <w:rPr>
          <w:rFonts w:ascii="Times New Roman" w:hAnsi="Times New Roman" w:cs="Times New Roman"/>
          <w:sz w:val="24"/>
          <w:szCs w:val="24"/>
        </w:rPr>
        <w:t>, resulting</w:t>
      </w:r>
      <w:r w:rsidRPr="002F5654">
        <w:rPr>
          <w:rFonts w:ascii="Times New Roman" w:hAnsi="Times New Roman" w:cs="Times New Roman"/>
          <w:sz w:val="24"/>
          <w:szCs w:val="24"/>
        </w:rPr>
        <w:t xml:space="preserve"> in damage to “federal interest” computers</w:t>
      </w:r>
      <w:r>
        <w:rPr>
          <w:rFonts w:ascii="Times New Roman" w:hAnsi="Times New Roman" w:cs="Times New Roman"/>
          <w:sz w:val="24"/>
          <w:szCs w:val="24"/>
        </w:rPr>
        <w:t>. Th</w:t>
      </w:r>
      <w:r w:rsidRPr="002F5654">
        <w:rPr>
          <w:rFonts w:ascii="Times New Roman" w:hAnsi="Times New Roman" w:cs="Times New Roman"/>
          <w:sz w:val="24"/>
          <w:szCs w:val="24"/>
        </w:rPr>
        <w:t>e Computer Fraud and Abuse Act (CFAA), codifie</w:t>
      </w:r>
      <w:r>
        <w:rPr>
          <w:rFonts w:ascii="Times New Roman" w:hAnsi="Times New Roman" w:cs="Times New Roman"/>
          <w:sz w:val="24"/>
          <w:szCs w:val="24"/>
        </w:rPr>
        <w:t>d at 18 U.S.C. Sec. 1030, makes</w:t>
      </w:r>
      <w:r w:rsidRPr="002F5654">
        <w:rPr>
          <w:rFonts w:ascii="Times New Roman" w:hAnsi="Times New Roman" w:cs="Times New Roman"/>
          <w:sz w:val="24"/>
          <w:szCs w:val="24"/>
        </w:rPr>
        <w:t xml:space="preserve"> it criminal for anyone who “knowingly </w:t>
      </w:r>
      <w:r w:rsidRPr="002F5654">
        <w:rPr>
          <w:rFonts w:ascii="Times New Roman" w:hAnsi="Times New Roman" w:cs="Times New Roman"/>
          <w:sz w:val="24"/>
          <w:szCs w:val="24"/>
        </w:rPr>
        <w:lastRenderedPageBreak/>
        <w:t>transmits a program, code or instruction, and as a result, intentionally causes damage, without authorization, to a protected computer.”</w:t>
      </w:r>
      <w:r w:rsidRPr="002F5654">
        <w:rPr>
          <w:rStyle w:val="EndnoteReference"/>
          <w:rFonts w:ascii="Times New Roman" w:hAnsi="Times New Roman" w:cs="Times New Roman"/>
          <w:sz w:val="24"/>
          <w:szCs w:val="24"/>
        </w:rPr>
        <w:endnoteReference w:id="113"/>
      </w:r>
    </w:p>
    <w:p w14:paraId="6773552E" w14:textId="77777777" w:rsidR="00D944BC" w:rsidRPr="002F5654" w:rsidRDefault="00D944BC" w:rsidP="001411E4">
      <w:pPr>
        <w:ind w:firstLine="720"/>
        <w:rPr>
          <w:rFonts w:ascii="Times New Roman" w:hAnsi="Times New Roman" w:cs="Times New Roman"/>
          <w:sz w:val="24"/>
          <w:szCs w:val="24"/>
        </w:rPr>
      </w:pPr>
      <w:r w:rsidRPr="002F5654">
        <w:rPr>
          <w:rFonts w:ascii="Times New Roman" w:hAnsi="Times New Roman" w:cs="Times New Roman"/>
          <w:sz w:val="24"/>
          <w:szCs w:val="24"/>
        </w:rPr>
        <w:t xml:space="preserve">Speaking to an Australian audience, Eugene Kaspersky said in November 2013, “Unfortunately, the internet doesn't have borders, and the attacks on very different systems somewhere far, far away from you in the very </w:t>
      </w:r>
      <w:r>
        <w:rPr>
          <w:rFonts w:ascii="Times New Roman" w:hAnsi="Times New Roman" w:cs="Times New Roman"/>
          <w:sz w:val="24"/>
          <w:szCs w:val="24"/>
        </w:rPr>
        <w:t>‘</w:t>
      </w:r>
      <w:r w:rsidRPr="002F5654">
        <w:rPr>
          <w:rFonts w:ascii="Times New Roman" w:hAnsi="Times New Roman" w:cs="Times New Roman"/>
          <w:sz w:val="24"/>
          <w:szCs w:val="24"/>
        </w:rPr>
        <w:t>hot</w:t>
      </w:r>
      <w:r>
        <w:rPr>
          <w:rFonts w:ascii="Times New Roman" w:hAnsi="Times New Roman" w:cs="Times New Roman"/>
          <w:sz w:val="24"/>
          <w:szCs w:val="24"/>
        </w:rPr>
        <w:t>’</w:t>
      </w:r>
      <w:r w:rsidRPr="002F5654">
        <w:rPr>
          <w:rFonts w:ascii="Times New Roman" w:hAnsi="Times New Roman" w:cs="Times New Roman"/>
          <w:sz w:val="24"/>
          <w:szCs w:val="24"/>
        </w:rPr>
        <w:t xml:space="preserve"> areas of this world…they have the very same operating systems, the very same hardware.”</w:t>
      </w:r>
      <w:r w:rsidRPr="002F5654">
        <w:rPr>
          <w:rFonts w:ascii="Times New Roman" w:hAnsi="Times New Roman" w:cs="Times New Roman"/>
          <w:sz w:val="24"/>
          <w:szCs w:val="24"/>
          <w:vertAlign w:val="superscript"/>
        </w:rPr>
        <w:endnoteReference w:id="114"/>
      </w:r>
      <w:r w:rsidRPr="002F5654">
        <w:rPr>
          <w:rFonts w:ascii="Times New Roman" w:hAnsi="Times New Roman" w:cs="Times New Roman"/>
          <w:sz w:val="24"/>
          <w:szCs w:val="24"/>
        </w:rPr>
        <w:t xml:space="preserve"> He explicitly referenced Stuxnet, as after it completed its Iranian mission</w:t>
      </w:r>
      <w:r>
        <w:rPr>
          <w:rFonts w:ascii="Times New Roman" w:hAnsi="Times New Roman" w:cs="Times New Roman"/>
          <w:sz w:val="24"/>
          <w:szCs w:val="24"/>
        </w:rPr>
        <w:t>,</w:t>
      </w:r>
      <w:r w:rsidRPr="002F5654">
        <w:rPr>
          <w:rFonts w:ascii="Times New Roman" w:hAnsi="Times New Roman" w:cs="Times New Roman"/>
          <w:sz w:val="24"/>
          <w:szCs w:val="24"/>
        </w:rPr>
        <w:t xml:space="preserve"> it was allegedly discovered in the control station of a Russian nuclear power station and in the networks of </w:t>
      </w:r>
      <w:r>
        <w:rPr>
          <w:rFonts w:ascii="Times New Roman" w:hAnsi="Times New Roman" w:cs="Times New Roman"/>
          <w:sz w:val="24"/>
          <w:szCs w:val="24"/>
        </w:rPr>
        <w:t xml:space="preserve">the </w:t>
      </w:r>
      <w:r w:rsidRPr="002F5654">
        <w:rPr>
          <w:rFonts w:ascii="Times New Roman" w:hAnsi="Times New Roman" w:cs="Times New Roman"/>
          <w:sz w:val="24"/>
          <w:szCs w:val="24"/>
        </w:rPr>
        <w:t>American oil compan</w:t>
      </w:r>
      <w:r>
        <w:rPr>
          <w:rFonts w:ascii="Times New Roman" w:hAnsi="Times New Roman" w:cs="Times New Roman"/>
          <w:sz w:val="24"/>
          <w:szCs w:val="24"/>
        </w:rPr>
        <w:t xml:space="preserve">y Chevron. </w:t>
      </w:r>
      <w:r w:rsidRPr="002F5654">
        <w:rPr>
          <w:rFonts w:ascii="Times New Roman" w:hAnsi="Times New Roman" w:cs="Times New Roman"/>
          <w:sz w:val="24"/>
          <w:szCs w:val="24"/>
        </w:rPr>
        <w:t>The networks of</w:t>
      </w:r>
      <w:r>
        <w:rPr>
          <w:rFonts w:ascii="Times New Roman" w:hAnsi="Times New Roman" w:cs="Times New Roman"/>
          <w:sz w:val="24"/>
          <w:szCs w:val="24"/>
        </w:rPr>
        <w:t xml:space="preserve"> </w:t>
      </w:r>
      <w:r w:rsidRPr="002F5654">
        <w:rPr>
          <w:rFonts w:ascii="Times New Roman" w:hAnsi="Times New Roman" w:cs="Times New Roman"/>
          <w:sz w:val="24"/>
          <w:szCs w:val="24"/>
        </w:rPr>
        <w:t xml:space="preserve">affected private companies link Stuxnet to another key element of national security law after Stuxnet: we now recognize that national security in </w:t>
      </w:r>
      <w:r>
        <w:rPr>
          <w:rFonts w:ascii="Times New Roman" w:hAnsi="Times New Roman" w:cs="Times New Roman"/>
          <w:sz w:val="24"/>
          <w:szCs w:val="24"/>
        </w:rPr>
        <w:t xml:space="preserve">the </w:t>
      </w:r>
      <w:r w:rsidRPr="002F5654">
        <w:rPr>
          <w:rFonts w:ascii="Times New Roman" w:hAnsi="Times New Roman" w:cs="Times New Roman"/>
          <w:sz w:val="24"/>
          <w:szCs w:val="24"/>
        </w:rPr>
        <w:t>cyber</w:t>
      </w:r>
      <w:r>
        <w:rPr>
          <w:rFonts w:ascii="Times New Roman" w:hAnsi="Times New Roman" w:cs="Times New Roman"/>
          <w:sz w:val="24"/>
          <w:szCs w:val="24"/>
        </w:rPr>
        <w:t xml:space="preserve"> realm</w:t>
      </w:r>
      <w:r w:rsidRPr="002F5654">
        <w:rPr>
          <w:rFonts w:ascii="Times New Roman" w:hAnsi="Times New Roman" w:cs="Times New Roman"/>
          <w:sz w:val="24"/>
          <w:szCs w:val="24"/>
        </w:rPr>
        <w:t xml:space="preserve"> play</w:t>
      </w:r>
      <w:r>
        <w:rPr>
          <w:rFonts w:ascii="Times New Roman" w:hAnsi="Times New Roman" w:cs="Times New Roman"/>
          <w:sz w:val="24"/>
          <w:szCs w:val="24"/>
        </w:rPr>
        <w:t>s</w:t>
      </w:r>
      <w:r w:rsidRPr="002F5654">
        <w:rPr>
          <w:rFonts w:ascii="Times New Roman" w:hAnsi="Times New Roman" w:cs="Times New Roman"/>
          <w:sz w:val="24"/>
          <w:szCs w:val="24"/>
        </w:rPr>
        <w:t xml:space="preserve"> out on a landscape that includes private companies. Because private companies own </w:t>
      </w:r>
      <w:r>
        <w:rPr>
          <w:rFonts w:ascii="Times New Roman" w:hAnsi="Times New Roman" w:cs="Times New Roman"/>
          <w:sz w:val="24"/>
          <w:szCs w:val="24"/>
        </w:rPr>
        <w:t xml:space="preserve">most of </w:t>
      </w:r>
      <w:r w:rsidRPr="002F5654">
        <w:rPr>
          <w:rFonts w:ascii="Times New Roman" w:hAnsi="Times New Roman" w:cs="Times New Roman"/>
          <w:sz w:val="24"/>
          <w:szCs w:val="24"/>
        </w:rPr>
        <w:t>the architecture of the Internet and actions take place wi</w:t>
      </w:r>
      <w:r>
        <w:rPr>
          <w:rFonts w:ascii="Times New Roman" w:hAnsi="Times New Roman" w:cs="Times New Roman"/>
          <w:sz w:val="24"/>
          <w:szCs w:val="24"/>
        </w:rPr>
        <w:t>thin their bounds,</w:t>
      </w:r>
      <w:r w:rsidRPr="002F5654">
        <w:rPr>
          <w:rFonts w:ascii="Times New Roman" w:hAnsi="Times New Roman" w:cs="Times New Roman"/>
          <w:sz w:val="24"/>
          <w:szCs w:val="24"/>
        </w:rPr>
        <w:t xml:space="preserve"> it became clear </w:t>
      </w:r>
      <w:r>
        <w:rPr>
          <w:rFonts w:ascii="Times New Roman" w:hAnsi="Times New Roman" w:cs="Times New Roman"/>
          <w:sz w:val="24"/>
          <w:szCs w:val="24"/>
        </w:rPr>
        <w:t xml:space="preserve">after Stuxnet </w:t>
      </w:r>
      <w:r w:rsidRPr="002F5654">
        <w:rPr>
          <w:rFonts w:ascii="Times New Roman" w:hAnsi="Times New Roman" w:cs="Times New Roman"/>
          <w:sz w:val="24"/>
          <w:szCs w:val="24"/>
        </w:rPr>
        <w:t>that private companies have a stake in the conflict. First, they will form the landscape on which the acts of espionage occur</w:t>
      </w:r>
      <w:r>
        <w:rPr>
          <w:rFonts w:ascii="Times New Roman" w:hAnsi="Times New Roman" w:cs="Times New Roman"/>
          <w:sz w:val="24"/>
          <w:szCs w:val="24"/>
        </w:rPr>
        <w:t>,</w:t>
      </w:r>
      <w:r w:rsidRPr="002F5654">
        <w:rPr>
          <w:rFonts w:ascii="Times New Roman" w:hAnsi="Times New Roman" w:cs="Times New Roman"/>
          <w:sz w:val="24"/>
          <w:szCs w:val="24"/>
        </w:rPr>
        <w:t xml:space="preserve"> and second, there is a likelihood that they will be affected by </w:t>
      </w:r>
      <w:r>
        <w:rPr>
          <w:rFonts w:ascii="Times New Roman" w:hAnsi="Times New Roman" w:cs="Times New Roman"/>
          <w:sz w:val="24"/>
          <w:szCs w:val="24"/>
        </w:rPr>
        <w:t xml:space="preserve">the </w:t>
      </w:r>
      <w:r w:rsidRPr="002F5654">
        <w:rPr>
          <w:rFonts w:ascii="Times New Roman" w:hAnsi="Times New Roman" w:cs="Times New Roman"/>
          <w:sz w:val="24"/>
          <w:szCs w:val="24"/>
        </w:rPr>
        <w:t xml:space="preserve">downstream consequences of cyber offensives. </w:t>
      </w:r>
    </w:p>
    <w:p w14:paraId="4E97BB9C"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There are some existing laws of war for private, non-military companies that are not quite civilians </w:t>
      </w:r>
      <w:r w:rsidRPr="005D41DC">
        <w:rPr>
          <w:rFonts w:ascii="Times New Roman" w:hAnsi="Times New Roman" w:cs="Times New Roman"/>
          <w:sz w:val="24"/>
          <w:szCs w:val="24"/>
        </w:rPr>
        <w:t>by</w:t>
      </w:r>
      <w:r>
        <w:rPr>
          <w:rFonts w:ascii="Times New Roman" w:hAnsi="Times New Roman" w:cs="Times New Roman"/>
          <w:sz w:val="24"/>
          <w:szCs w:val="24"/>
        </w:rPr>
        <w:t xml:space="preserve"> virtue of</w:t>
      </w:r>
      <w:r w:rsidRPr="002F5654">
        <w:rPr>
          <w:rFonts w:ascii="Times New Roman" w:hAnsi="Times New Roman" w:cs="Times New Roman"/>
          <w:sz w:val="24"/>
          <w:szCs w:val="24"/>
        </w:rPr>
        <w:t xml:space="preserve"> their actions or significa</w:t>
      </w:r>
      <w:r>
        <w:rPr>
          <w:rFonts w:ascii="Times New Roman" w:hAnsi="Times New Roman" w:cs="Times New Roman"/>
          <w:sz w:val="24"/>
          <w:szCs w:val="24"/>
        </w:rPr>
        <w:t>nce. These laws address the role of</w:t>
      </w:r>
      <w:r w:rsidRPr="002F5654">
        <w:rPr>
          <w:rFonts w:ascii="Times New Roman" w:hAnsi="Times New Roman" w:cs="Times New Roman"/>
          <w:sz w:val="24"/>
          <w:szCs w:val="24"/>
        </w:rPr>
        <w:t xml:space="preserve"> private militar</w:t>
      </w:r>
      <w:r>
        <w:rPr>
          <w:rFonts w:ascii="Times New Roman" w:hAnsi="Times New Roman" w:cs="Times New Roman"/>
          <w:sz w:val="24"/>
          <w:szCs w:val="24"/>
        </w:rPr>
        <w:t>y and security companies (PMSC);</w:t>
      </w:r>
      <w:r w:rsidRPr="002F5654">
        <w:rPr>
          <w:rFonts w:ascii="Times New Roman" w:hAnsi="Times New Roman" w:cs="Times New Roman"/>
          <w:sz w:val="24"/>
          <w:szCs w:val="24"/>
        </w:rPr>
        <w:t xml:space="preserve"> in other words, mercenaries engaged in war activity as a profession, not private telecommunications and Internet companies. Stuxnet demonstrated that a network battlefield can be both civilian and military at the same time, but the law does not adjust so </w:t>
      </w:r>
      <w:r w:rsidRPr="005D41DC">
        <w:rPr>
          <w:rFonts w:ascii="Times New Roman" w:hAnsi="Times New Roman" w:cs="Times New Roman"/>
          <w:sz w:val="24"/>
          <w:szCs w:val="24"/>
        </w:rPr>
        <w:t>readily</w:t>
      </w:r>
      <w:r w:rsidRPr="002F5654">
        <w:rPr>
          <w:rFonts w:ascii="Times New Roman" w:hAnsi="Times New Roman" w:cs="Times New Roman"/>
          <w:sz w:val="24"/>
          <w:szCs w:val="24"/>
        </w:rPr>
        <w:t xml:space="preserve">. It is unsurprising, then, that we see questions about how private companies ought to figure into the national security law puzzle in </w:t>
      </w:r>
      <w:r>
        <w:rPr>
          <w:rFonts w:ascii="Times New Roman" w:hAnsi="Times New Roman" w:cs="Times New Roman"/>
          <w:sz w:val="24"/>
          <w:szCs w:val="24"/>
        </w:rPr>
        <w:t xml:space="preserve">the </w:t>
      </w:r>
      <w:r w:rsidRPr="005D41DC">
        <w:rPr>
          <w:rFonts w:ascii="Times New Roman" w:hAnsi="Times New Roman" w:cs="Times New Roman"/>
          <w:sz w:val="24"/>
          <w:szCs w:val="24"/>
        </w:rPr>
        <w:t>cyber</w:t>
      </w:r>
      <w:r>
        <w:rPr>
          <w:rFonts w:ascii="Times New Roman" w:hAnsi="Times New Roman" w:cs="Times New Roman"/>
          <w:sz w:val="24"/>
          <w:szCs w:val="24"/>
        </w:rPr>
        <w:t xml:space="preserve"> domain</w:t>
      </w:r>
      <w:r w:rsidRPr="002F5654">
        <w:rPr>
          <w:rFonts w:ascii="Times New Roman" w:hAnsi="Times New Roman" w:cs="Times New Roman"/>
          <w:sz w:val="24"/>
          <w:szCs w:val="24"/>
        </w:rPr>
        <w:t xml:space="preserve">. While many of the questions surrounding </w:t>
      </w:r>
      <w:r>
        <w:rPr>
          <w:rFonts w:ascii="Times New Roman" w:hAnsi="Times New Roman" w:cs="Times New Roman"/>
          <w:sz w:val="24"/>
          <w:szCs w:val="24"/>
        </w:rPr>
        <w:t xml:space="preserve">the </w:t>
      </w:r>
      <w:r w:rsidRPr="002F5654">
        <w:rPr>
          <w:rFonts w:ascii="Times New Roman" w:hAnsi="Times New Roman" w:cs="Times New Roman"/>
          <w:sz w:val="24"/>
          <w:szCs w:val="24"/>
        </w:rPr>
        <w:t>law</w:t>
      </w:r>
      <w:r>
        <w:rPr>
          <w:rFonts w:ascii="Times New Roman" w:hAnsi="Times New Roman" w:cs="Times New Roman"/>
          <w:sz w:val="24"/>
          <w:szCs w:val="24"/>
        </w:rPr>
        <w:t>s</w:t>
      </w:r>
      <w:r w:rsidRPr="002F5654">
        <w:rPr>
          <w:rFonts w:ascii="Times New Roman" w:hAnsi="Times New Roman" w:cs="Times New Roman"/>
          <w:sz w:val="24"/>
          <w:szCs w:val="24"/>
        </w:rPr>
        <w:t xml:space="preserve"> of war are ancient and derive from long</w:t>
      </w:r>
      <w:r>
        <w:rPr>
          <w:rFonts w:ascii="Times New Roman" w:hAnsi="Times New Roman" w:cs="Times New Roman"/>
          <w:sz w:val="24"/>
          <w:szCs w:val="24"/>
        </w:rPr>
        <w:t>-</w:t>
      </w:r>
      <w:r w:rsidRPr="002F5654">
        <w:rPr>
          <w:rFonts w:ascii="Times New Roman" w:hAnsi="Times New Roman" w:cs="Times New Roman"/>
          <w:sz w:val="24"/>
          <w:szCs w:val="24"/>
        </w:rPr>
        <w:t xml:space="preserve">established principles, there is no guide to address the tensions </w:t>
      </w:r>
      <w:r w:rsidR="00140647" w:rsidRPr="009259FE">
        <w:rPr>
          <w:rFonts w:ascii="Times New Roman" w:hAnsi="Times New Roman" w:cs="Times New Roman"/>
          <w:sz w:val="24"/>
          <w:szCs w:val="24"/>
        </w:rPr>
        <w:t xml:space="preserve">in the </w:t>
      </w:r>
      <w:r w:rsidR="000248E5" w:rsidRPr="009259FE">
        <w:rPr>
          <w:rFonts w:ascii="Times New Roman" w:hAnsi="Times New Roman" w:cs="Times New Roman"/>
          <w:sz w:val="24"/>
          <w:szCs w:val="24"/>
        </w:rPr>
        <w:t>compuls</w:t>
      </w:r>
      <w:r w:rsidR="000248E5">
        <w:rPr>
          <w:rFonts w:ascii="Times New Roman" w:hAnsi="Times New Roman" w:cs="Times New Roman"/>
          <w:sz w:val="24"/>
          <w:szCs w:val="24"/>
        </w:rPr>
        <w:t>ory sharing</w:t>
      </w:r>
      <w:r w:rsidR="000248E5" w:rsidRPr="009259FE">
        <w:rPr>
          <w:rFonts w:ascii="Times New Roman" w:hAnsi="Times New Roman" w:cs="Times New Roman"/>
          <w:sz w:val="24"/>
          <w:szCs w:val="24"/>
        </w:rPr>
        <w:t xml:space="preserve"> </w:t>
      </w:r>
      <w:r w:rsidR="00140647" w:rsidRPr="009259FE">
        <w:rPr>
          <w:rFonts w:ascii="Times New Roman" w:hAnsi="Times New Roman" w:cs="Times New Roman"/>
          <w:sz w:val="24"/>
          <w:szCs w:val="24"/>
        </w:rPr>
        <w:t>of information under US</w:t>
      </w:r>
      <w:r w:rsidRPr="002F5654">
        <w:rPr>
          <w:rFonts w:ascii="Times New Roman" w:hAnsi="Times New Roman" w:cs="Times New Roman"/>
          <w:sz w:val="24"/>
          <w:szCs w:val="24"/>
        </w:rPr>
        <w:t xml:space="preserve"> national security justifications.</w:t>
      </w:r>
    </w:p>
    <w:p w14:paraId="2E05356D" w14:textId="77777777" w:rsidR="00D944BC" w:rsidRPr="00277CF4" w:rsidRDefault="00D944BC" w:rsidP="007F6A2E">
      <w:pPr>
        <w:rPr>
          <w:rFonts w:ascii="Times New Roman" w:hAnsi="Times New Roman" w:cs="Times New Roman"/>
          <w:b/>
          <w:sz w:val="24"/>
          <w:szCs w:val="24"/>
        </w:rPr>
      </w:pPr>
      <w:r w:rsidRPr="00277CF4">
        <w:rPr>
          <w:rFonts w:ascii="Times New Roman" w:hAnsi="Times New Roman" w:cs="Times New Roman"/>
          <w:b/>
          <w:sz w:val="24"/>
          <w:szCs w:val="24"/>
        </w:rPr>
        <w:t>Conclusion</w:t>
      </w:r>
    </w:p>
    <w:p w14:paraId="18DF63B4" w14:textId="77777777" w:rsidR="00D944BC" w:rsidRPr="002F5654" w:rsidRDefault="00D944BC" w:rsidP="007F6A2E">
      <w:pPr>
        <w:ind w:firstLine="720"/>
        <w:rPr>
          <w:rFonts w:ascii="Times New Roman" w:hAnsi="Times New Roman" w:cs="Times New Roman"/>
          <w:sz w:val="24"/>
          <w:szCs w:val="24"/>
        </w:rPr>
      </w:pPr>
      <w:r w:rsidRPr="002E62F8">
        <w:rPr>
          <w:rFonts w:ascii="Times New Roman" w:hAnsi="Times New Roman" w:cs="Times New Roman"/>
          <w:sz w:val="24"/>
          <w:szCs w:val="24"/>
        </w:rPr>
        <w:t xml:space="preserve">Stuxnet proved that conflict need not have the appearance of military force to invoke national security law. Cyber conflict involves actors that are not necessarily nation-states (though we have seen </w:t>
      </w:r>
      <w:r>
        <w:rPr>
          <w:rFonts w:ascii="Times New Roman" w:hAnsi="Times New Roman" w:cs="Times New Roman"/>
          <w:sz w:val="24"/>
          <w:szCs w:val="24"/>
        </w:rPr>
        <w:t>nonstate actors</w:t>
      </w:r>
      <w:r w:rsidRPr="002E62F8">
        <w:rPr>
          <w:rFonts w:ascii="Times New Roman" w:hAnsi="Times New Roman" w:cs="Times New Roman"/>
          <w:sz w:val="24"/>
          <w:szCs w:val="24"/>
        </w:rPr>
        <w:t xml:space="preserve"> before in terrorism and organized crime around drugs).</w:t>
      </w:r>
      <w:r w:rsidRPr="002F5654">
        <w:rPr>
          <w:rFonts w:ascii="Times New Roman" w:hAnsi="Times New Roman" w:cs="Times New Roman"/>
          <w:sz w:val="24"/>
          <w:szCs w:val="24"/>
        </w:rPr>
        <w:t xml:space="preserve"> </w:t>
      </w:r>
    </w:p>
    <w:p w14:paraId="4D00A058" w14:textId="77777777" w:rsidR="00D944BC" w:rsidRPr="002F5654" w:rsidRDefault="00D944BC" w:rsidP="007F6A2E">
      <w:pPr>
        <w:ind w:firstLine="720"/>
        <w:rPr>
          <w:rFonts w:ascii="Times New Roman" w:hAnsi="Times New Roman" w:cs="Times New Roman"/>
          <w:sz w:val="24"/>
          <w:szCs w:val="24"/>
        </w:rPr>
      </w:pPr>
      <w:r w:rsidRPr="002F5654">
        <w:rPr>
          <w:rFonts w:ascii="Times New Roman" w:hAnsi="Times New Roman" w:cs="Times New Roman"/>
          <w:sz w:val="24"/>
          <w:szCs w:val="24"/>
        </w:rPr>
        <w:t xml:space="preserve">Until 2010, cyber violence, cybercrime, and </w:t>
      </w:r>
      <w:r w:rsidRPr="005D41DC">
        <w:rPr>
          <w:rFonts w:ascii="Times New Roman" w:hAnsi="Times New Roman" w:cs="Times New Roman"/>
          <w:sz w:val="24"/>
          <w:szCs w:val="24"/>
        </w:rPr>
        <w:t>cyberwar</w:t>
      </w:r>
      <w:r w:rsidRPr="002F5654">
        <w:rPr>
          <w:rFonts w:ascii="Times New Roman" w:hAnsi="Times New Roman" w:cs="Times New Roman"/>
          <w:sz w:val="24"/>
          <w:szCs w:val="24"/>
        </w:rPr>
        <w:t xml:space="preserve"> were portrayed as cyber threats: occurring as</w:t>
      </w:r>
      <w:r>
        <w:rPr>
          <w:rFonts w:ascii="Times New Roman" w:hAnsi="Times New Roman" w:cs="Times New Roman"/>
          <w:sz w:val="24"/>
          <w:szCs w:val="24"/>
        </w:rPr>
        <w:t xml:space="preserve"> solely</w:t>
      </w:r>
      <w:r w:rsidRPr="002F5654">
        <w:rPr>
          <w:rFonts w:ascii="Times New Roman" w:hAnsi="Times New Roman" w:cs="Times New Roman"/>
          <w:sz w:val="24"/>
          <w:szCs w:val="24"/>
        </w:rPr>
        <w:t xml:space="preserve"> cyber phenomen</w:t>
      </w:r>
      <w:r>
        <w:rPr>
          <w:rFonts w:ascii="Times New Roman" w:hAnsi="Times New Roman" w:cs="Times New Roman"/>
          <w:sz w:val="24"/>
          <w:szCs w:val="24"/>
        </w:rPr>
        <w:t>a</w:t>
      </w:r>
      <w:r w:rsidRPr="002F5654">
        <w:rPr>
          <w:rFonts w:ascii="Times New Roman" w:hAnsi="Times New Roman" w:cs="Times New Roman"/>
          <w:sz w:val="24"/>
          <w:szCs w:val="24"/>
        </w:rPr>
        <w:t xml:space="preserve"> and incurring </w:t>
      </w:r>
      <w:r>
        <w:rPr>
          <w:rFonts w:ascii="Times New Roman" w:hAnsi="Times New Roman" w:cs="Times New Roman"/>
          <w:sz w:val="24"/>
          <w:szCs w:val="24"/>
        </w:rPr>
        <w:t xml:space="preserve">only </w:t>
      </w:r>
      <w:r w:rsidRPr="002F5654">
        <w:rPr>
          <w:rFonts w:ascii="Times New Roman" w:hAnsi="Times New Roman" w:cs="Times New Roman"/>
          <w:sz w:val="24"/>
          <w:szCs w:val="24"/>
        </w:rPr>
        <w:t xml:space="preserve">cyber effects. As we come around to how </w:t>
      </w:r>
      <w:r w:rsidRPr="002F5654">
        <w:rPr>
          <w:rFonts w:ascii="Times New Roman" w:hAnsi="Times New Roman" w:cs="Times New Roman"/>
          <w:i/>
          <w:sz w:val="24"/>
          <w:szCs w:val="24"/>
        </w:rPr>
        <w:t>real</w:t>
      </w:r>
      <w:r w:rsidRPr="002F5654">
        <w:rPr>
          <w:rFonts w:ascii="Times New Roman" w:hAnsi="Times New Roman" w:cs="Times New Roman"/>
          <w:sz w:val="24"/>
          <w:szCs w:val="24"/>
        </w:rPr>
        <w:t xml:space="preserve"> the Internet is, whether real bank accounts being hacked or real centrifuges being combusted, there has been a shift</w:t>
      </w:r>
      <w:r>
        <w:rPr>
          <w:rFonts w:ascii="Times New Roman" w:hAnsi="Times New Roman" w:cs="Times New Roman"/>
          <w:sz w:val="24"/>
          <w:szCs w:val="24"/>
        </w:rPr>
        <w:t xml:space="preserve"> in</w:t>
      </w:r>
      <w:r w:rsidRPr="002F5654">
        <w:rPr>
          <w:rFonts w:ascii="Times New Roman" w:hAnsi="Times New Roman" w:cs="Times New Roman"/>
          <w:sz w:val="24"/>
          <w:szCs w:val="24"/>
        </w:rPr>
        <w:t xml:space="preserve"> understanding that we have fundamentally the same concerns online and the same need for rules governing conduct.</w:t>
      </w:r>
    </w:p>
    <w:p w14:paraId="2C143366" w14:textId="77777777" w:rsidR="008A642A" w:rsidRDefault="00D944BC" w:rsidP="008A6122">
      <w:pPr>
        <w:spacing w:after="0"/>
        <w:ind w:firstLine="720"/>
        <w:rPr>
          <w:rFonts w:ascii="Times New Roman" w:hAnsi="Times New Roman" w:cs="Times New Roman"/>
          <w:sz w:val="24"/>
          <w:szCs w:val="24"/>
        </w:rPr>
        <w:sectPr w:rsidR="008A642A">
          <w:endnotePr>
            <w:numFmt w:val="decimal"/>
            <w:numRestart w:val="eachSect"/>
          </w:endnotePr>
          <w:type w:val="continuous"/>
          <w:pgSz w:w="12240" w:h="15840"/>
          <w:pgMar w:top="1440" w:right="1440" w:bottom="1440" w:left="1440" w:header="720" w:footer="720" w:gutter="0"/>
          <w:cols w:space="720"/>
          <w:docGrid w:linePitch="360"/>
        </w:sectPr>
      </w:pPr>
      <w:r w:rsidRPr="002F5654">
        <w:rPr>
          <w:rFonts w:ascii="Times New Roman" w:hAnsi="Times New Roman" w:cs="Times New Roman"/>
          <w:sz w:val="24"/>
          <w:szCs w:val="24"/>
        </w:rPr>
        <w:t xml:space="preserve">Stuxnet raised the stakes. But it also perpetuated doomsday fears. Stuxnet opened the door to talk about “kill switches” and “downing the grid” as though every system is equally and openly vulnerable. It is important to steer the post-Stuxnet conversation back to reality to avoid </w:t>
      </w:r>
      <w:r w:rsidRPr="002F5654">
        <w:rPr>
          <w:rFonts w:ascii="Times New Roman" w:hAnsi="Times New Roman" w:cs="Times New Roman"/>
          <w:sz w:val="24"/>
          <w:szCs w:val="24"/>
        </w:rPr>
        <w:lastRenderedPageBreak/>
        <w:t xml:space="preserve">extremes in national security law permissiveness. While the stakes are high, the approaches are likely knowable and the vulnerabilities can certainly be better addressed. I urge us to address the world as it currently is when we come to </w:t>
      </w:r>
      <w:r w:rsidRPr="00675C3E">
        <w:rPr>
          <w:rFonts w:ascii="Times New Roman" w:hAnsi="Times New Roman" w:cs="Times New Roman"/>
          <w:sz w:val="24"/>
          <w:szCs w:val="24"/>
        </w:rPr>
        <w:t>cybersecurity</w:t>
      </w:r>
      <w:r w:rsidRPr="002F5654">
        <w:rPr>
          <w:rFonts w:ascii="Times New Roman" w:hAnsi="Times New Roman" w:cs="Times New Roman"/>
          <w:sz w:val="24"/>
          <w:szCs w:val="24"/>
        </w:rPr>
        <w:t>, and to imagine a world in its best form as we formulate principles by which to live.</w:t>
      </w:r>
    </w:p>
    <w:p w14:paraId="1E04AB52" w14:textId="77777777" w:rsidR="00D944BC" w:rsidRDefault="007E7A18">
      <w:ins w:id="337" w:author="E" w:date="2015-08-25T02:25:00Z">
        <w:r>
          <w:lastRenderedPageBreak/>
          <w:br w:type="page"/>
        </w:r>
      </w:ins>
    </w:p>
    <w:p w14:paraId="342D2568" w14:textId="77777777" w:rsidR="00D944BC" w:rsidRPr="00840449" w:rsidRDefault="00D944BC" w:rsidP="00840449">
      <w:pPr>
        <w:pStyle w:val="Heading2"/>
      </w:pPr>
      <w:bookmarkStart w:id="338" w:name="_Toc427076703"/>
      <w:r>
        <w:lastRenderedPageBreak/>
        <w:t>“</w:t>
      </w:r>
      <w:r w:rsidRPr="00863141">
        <w:t>Stuxn</w:t>
      </w:r>
      <w:r>
        <w:t>et and the Internet Governance D</w:t>
      </w:r>
      <w:r w:rsidRPr="00863141">
        <w:t>ebate: The Growing Convergence of Internet Policy Issues and Communities</w:t>
      </w:r>
      <w:r>
        <w:t>” b</w:t>
      </w:r>
      <w:r w:rsidRPr="00840449">
        <w:t>y Merritt Baer and Tim Maurer</w:t>
      </w:r>
      <w:bookmarkEnd w:id="338"/>
    </w:p>
    <w:p w14:paraId="4300DE99" w14:textId="77777777" w:rsidR="00D944BC" w:rsidRPr="00863141" w:rsidRDefault="00D944BC" w:rsidP="00840449">
      <w:pPr>
        <w:pStyle w:val="ListParagraph"/>
        <w:spacing w:after="200"/>
        <w:ind w:left="1080"/>
      </w:pPr>
    </w:p>
    <w:p w14:paraId="136868EE" w14:textId="77777777" w:rsidR="00D944BC" w:rsidRPr="002F5654" w:rsidRDefault="00D944BC" w:rsidP="00840449">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Two thousand twelve</w:t>
      </w:r>
      <w:r w:rsidRPr="002F5654">
        <w:rPr>
          <w:rFonts w:ascii="Times New Roman" w:hAnsi="Times New Roman" w:cs="Times New Roman"/>
          <w:color w:val="000000" w:themeColor="text1"/>
          <w:sz w:val="24"/>
          <w:szCs w:val="24"/>
        </w:rPr>
        <w:t xml:space="preserve"> was an important year in Internet history for at least two reasons.</w:t>
      </w:r>
      <w:r w:rsidRPr="002F5654">
        <w:rPr>
          <w:rStyle w:val="EndnoteReference"/>
          <w:rFonts w:ascii="Times New Roman" w:hAnsi="Times New Roman" w:cs="Times New Roman"/>
          <w:color w:val="000000" w:themeColor="text1"/>
          <w:sz w:val="24"/>
          <w:szCs w:val="24"/>
        </w:rPr>
        <w:endnoteReference w:id="115"/>
      </w:r>
      <w:r w:rsidRPr="002F5654">
        <w:rPr>
          <w:rFonts w:ascii="Times New Roman" w:hAnsi="Times New Roman" w:cs="Times New Roman"/>
          <w:color w:val="000000" w:themeColor="text1"/>
          <w:sz w:val="24"/>
          <w:szCs w:val="24"/>
        </w:rPr>
        <w:t xml:space="preserve"> First, on June 1, </w:t>
      </w:r>
      <w:r>
        <w:rPr>
          <w:rFonts w:ascii="Times New Roman" w:hAnsi="Times New Roman" w:cs="Times New Roman"/>
          <w:color w:val="000000" w:themeColor="text1"/>
          <w:sz w:val="24"/>
          <w:szCs w:val="24"/>
        </w:rPr>
        <w:t>t</w:t>
      </w:r>
      <w:r w:rsidRPr="002F5654">
        <w:rPr>
          <w:rFonts w:ascii="Times New Roman" w:hAnsi="Times New Roman" w:cs="Times New Roman"/>
          <w:color w:val="000000" w:themeColor="text1"/>
          <w:sz w:val="24"/>
          <w:szCs w:val="24"/>
        </w:rPr>
        <w:t xml:space="preserve">he </w:t>
      </w:r>
      <w:r w:rsidR="00140647" w:rsidRPr="008A6122">
        <w:rPr>
          <w:rFonts w:ascii="Times New Roman" w:hAnsi="Times New Roman" w:cs="Times New Roman"/>
          <w:i/>
          <w:color w:val="000000" w:themeColor="text1"/>
          <w:sz w:val="24"/>
          <w:szCs w:val="24"/>
        </w:rPr>
        <w:t>New York Times</w:t>
      </w:r>
      <w:r w:rsidRPr="002F5654">
        <w:rPr>
          <w:rFonts w:ascii="Times New Roman" w:hAnsi="Times New Roman" w:cs="Times New Roman"/>
          <w:color w:val="000000" w:themeColor="text1"/>
          <w:sz w:val="24"/>
          <w:szCs w:val="24"/>
        </w:rPr>
        <w:t xml:space="preserve"> published an article titled</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“Obama Order Sped up Wave of Cyberattacks Against Iran</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w:t>
      </w:r>
      <w:r w:rsidRPr="002F5654">
        <w:rPr>
          <w:rStyle w:val="EndnoteReference"/>
          <w:rFonts w:ascii="Times New Roman" w:hAnsi="Times New Roman" w:cs="Times New Roman"/>
          <w:color w:val="000000" w:themeColor="text1"/>
          <w:sz w:val="24"/>
          <w:szCs w:val="24"/>
        </w:rPr>
        <w:endnoteReference w:id="116"/>
      </w:r>
      <w:r w:rsidRPr="002F5654">
        <w:rPr>
          <w:rFonts w:ascii="Times New Roman" w:hAnsi="Times New Roman" w:cs="Times New Roman"/>
          <w:color w:val="000000" w:themeColor="text1"/>
          <w:sz w:val="24"/>
          <w:szCs w:val="24"/>
        </w:rPr>
        <w:t xml:space="preserve"> The report identified the Stuxnet malware, which had been discovered two years earlier targeting an Iranian nuclear facility, as a covert program carried out by the US and Israeli governments code-named </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Operation Olympic Games.</w:t>
      </w:r>
      <w:r>
        <w:rPr>
          <w:rFonts w:ascii="Times New Roman" w:hAnsi="Times New Roman" w:cs="Times New Roman"/>
          <w:color w:val="000000" w:themeColor="text1"/>
          <w:sz w:val="24"/>
          <w:szCs w:val="24"/>
        </w:rPr>
        <w:t>”</w:t>
      </w:r>
      <w:r w:rsidRPr="002F5654">
        <w:rPr>
          <w:rStyle w:val="EndnoteReference"/>
          <w:rFonts w:ascii="Times New Roman" w:hAnsi="Times New Roman" w:cs="Times New Roman"/>
          <w:color w:val="000000" w:themeColor="text1"/>
          <w:sz w:val="24"/>
          <w:szCs w:val="24"/>
        </w:rPr>
        <w:endnoteReference w:id="117"/>
      </w:r>
      <w:r w:rsidRPr="002F5654">
        <w:rPr>
          <w:rFonts w:ascii="Times New Roman" w:hAnsi="Times New Roman" w:cs="Times New Roman"/>
          <w:color w:val="000000" w:themeColor="text1"/>
          <w:sz w:val="24"/>
          <w:szCs w:val="24"/>
        </w:rPr>
        <w:t xml:space="preserve"> Second, the World Conference on International Telecommunications (WCIT)</w:t>
      </w:r>
      <w:r w:rsidRPr="00782F44">
        <w:rPr>
          <w:rFonts w:ascii="Times New Roman" w:hAnsi="Times New Roman" w:cs="Times New Roman"/>
          <w:color w:val="000000" w:themeColor="text1"/>
          <w:sz w:val="24"/>
          <w:szCs w:val="24"/>
        </w:rPr>
        <w:t xml:space="preserve"> </w:t>
      </w:r>
      <w:r w:rsidRPr="002F5654">
        <w:rPr>
          <w:rFonts w:ascii="Times New Roman" w:hAnsi="Times New Roman" w:cs="Times New Roman"/>
          <w:color w:val="000000" w:themeColor="text1"/>
          <w:sz w:val="24"/>
          <w:szCs w:val="24"/>
        </w:rPr>
        <w:t>in December revealed a significant split in the international community about its views on the future of the Internet.</w:t>
      </w:r>
      <w:r w:rsidRPr="002F5654">
        <w:rPr>
          <w:rStyle w:val="EndnoteReference"/>
          <w:rFonts w:ascii="Times New Roman" w:hAnsi="Times New Roman" w:cs="Times New Roman"/>
          <w:color w:val="000000" w:themeColor="text1"/>
          <w:sz w:val="24"/>
          <w:szCs w:val="24"/>
        </w:rPr>
        <w:endnoteReference w:id="118"/>
      </w:r>
      <w:r w:rsidRPr="002F5654">
        <w:rPr>
          <w:rFonts w:ascii="Times New Roman" w:hAnsi="Times New Roman" w:cs="Times New Roman"/>
          <w:color w:val="000000" w:themeColor="text1"/>
          <w:sz w:val="24"/>
          <w:szCs w:val="24"/>
        </w:rPr>
        <w:t xml:space="preserve"> The conference ended in an éclat. Against previous statements that any conference outcome would be consensus</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based, a vote took place. Only </w:t>
      </w:r>
      <w:r>
        <w:rPr>
          <w:rFonts w:ascii="Times New Roman" w:hAnsi="Times New Roman" w:cs="Times New Roman"/>
          <w:color w:val="000000" w:themeColor="text1"/>
          <w:sz w:val="24"/>
          <w:szCs w:val="24"/>
        </w:rPr>
        <w:t>eighty-nine</w:t>
      </w:r>
      <w:r w:rsidRPr="002F5654">
        <w:rPr>
          <w:rFonts w:ascii="Times New Roman" w:hAnsi="Times New Roman" w:cs="Times New Roman"/>
          <w:color w:val="000000" w:themeColor="text1"/>
          <w:sz w:val="24"/>
          <w:szCs w:val="24"/>
        </w:rPr>
        <w:t xml:space="preserve"> states ended up signing the new treaty while some </w:t>
      </w:r>
      <w:r>
        <w:rPr>
          <w:rFonts w:ascii="Times New Roman" w:hAnsi="Times New Roman" w:cs="Times New Roman"/>
          <w:color w:val="000000" w:themeColor="text1"/>
          <w:sz w:val="24"/>
          <w:szCs w:val="24"/>
        </w:rPr>
        <w:t>fifty</w:t>
      </w:r>
      <w:r w:rsidRPr="002F5654">
        <w:rPr>
          <w:rFonts w:ascii="Times New Roman" w:hAnsi="Times New Roman" w:cs="Times New Roman"/>
          <w:color w:val="000000" w:themeColor="text1"/>
          <w:sz w:val="24"/>
          <w:szCs w:val="24"/>
        </w:rPr>
        <w:t xml:space="preserve"> opposed</w:t>
      </w:r>
      <w:r>
        <w:rPr>
          <w:rFonts w:ascii="Times New Roman" w:hAnsi="Times New Roman" w:cs="Times New Roman"/>
          <w:color w:val="000000" w:themeColor="text1"/>
          <w:sz w:val="24"/>
          <w:szCs w:val="24"/>
        </w:rPr>
        <w:t xml:space="preserve"> it</w:t>
      </w:r>
      <w:r w:rsidRPr="002F5654">
        <w:rPr>
          <w:rFonts w:ascii="Times New Roman" w:hAnsi="Times New Roman" w:cs="Times New Roman"/>
          <w:color w:val="000000" w:themeColor="text1"/>
          <w:sz w:val="24"/>
          <w:szCs w:val="24"/>
        </w:rPr>
        <w:t xml:space="preserve">. This paper raises the question </w:t>
      </w:r>
      <w:r>
        <w:rPr>
          <w:rFonts w:ascii="Times New Roman" w:hAnsi="Times New Roman" w:cs="Times New Roman"/>
          <w:color w:val="000000" w:themeColor="text1"/>
          <w:sz w:val="24"/>
          <w:szCs w:val="24"/>
        </w:rPr>
        <w:t xml:space="preserve">of </w:t>
      </w:r>
      <w:r w:rsidRPr="002F5654">
        <w:rPr>
          <w:rFonts w:ascii="Times New Roman" w:hAnsi="Times New Roman" w:cs="Times New Roman"/>
          <w:color w:val="000000" w:themeColor="text1"/>
          <w:sz w:val="24"/>
          <w:szCs w:val="24"/>
        </w:rPr>
        <w:t xml:space="preserve">whether the two were related, </w:t>
      </w:r>
      <w:r>
        <w:rPr>
          <w:rFonts w:ascii="Times New Roman" w:hAnsi="Times New Roman" w:cs="Times New Roman"/>
          <w:color w:val="000000" w:themeColor="text1"/>
          <w:sz w:val="24"/>
          <w:szCs w:val="24"/>
        </w:rPr>
        <w:t xml:space="preserve">and </w:t>
      </w:r>
      <w:r w:rsidRPr="002F5654">
        <w:rPr>
          <w:rFonts w:ascii="Times New Roman" w:hAnsi="Times New Roman" w:cs="Times New Roman"/>
          <w:color w:val="000000" w:themeColor="text1"/>
          <w:sz w:val="24"/>
          <w:szCs w:val="24"/>
        </w:rPr>
        <w:t xml:space="preserve">specifically whether Stuxnet had an effect on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 xml:space="preserve">WCIT and the Internet governance policy debate. </w:t>
      </w:r>
    </w:p>
    <w:p w14:paraId="278E21AB" w14:textId="77777777" w:rsidR="00D944BC" w:rsidRPr="002F5654" w:rsidRDefault="00D944BC" w:rsidP="00840449">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Our analysis suggests that Stuxnet </w:t>
      </w:r>
      <w:r>
        <w:rPr>
          <w:rFonts w:ascii="Times New Roman" w:hAnsi="Times New Roman" w:cs="Times New Roman"/>
          <w:color w:val="000000" w:themeColor="text1"/>
          <w:sz w:val="24"/>
          <w:szCs w:val="24"/>
        </w:rPr>
        <w:t xml:space="preserve">has had only a limited and </w:t>
      </w:r>
      <w:r w:rsidRPr="002F5654">
        <w:rPr>
          <w:rFonts w:ascii="Times New Roman" w:hAnsi="Times New Roman" w:cs="Times New Roman"/>
          <w:color w:val="000000" w:themeColor="text1"/>
          <w:sz w:val="24"/>
          <w:szCs w:val="24"/>
        </w:rPr>
        <w:t xml:space="preserve">indirect effect on international Internet governance policy discussions to date. We base this conclusion on three indicators. First, at the time of writing, a year after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 xml:space="preserve">WCIT and a year and a half after the </w:t>
      </w:r>
      <w:r w:rsidR="00140647" w:rsidRPr="008A6122">
        <w:rPr>
          <w:rFonts w:ascii="Times New Roman" w:hAnsi="Times New Roman" w:cs="Times New Roman"/>
          <w:i/>
          <w:color w:val="000000" w:themeColor="text1"/>
          <w:sz w:val="24"/>
          <w:szCs w:val="24"/>
        </w:rPr>
        <w:t>New York Times</w:t>
      </w:r>
      <w:r w:rsidRPr="002F5654">
        <w:rPr>
          <w:rFonts w:ascii="Times New Roman" w:hAnsi="Times New Roman" w:cs="Times New Roman"/>
          <w:color w:val="000000" w:themeColor="text1"/>
          <w:sz w:val="24"/>
          <w:szCs w:val="24"/>
        </w:rPr>
        <w:t xml:space="preserve"> article, we assume that media reports or academic articles would point to such a connection if it did exist. However, there is a paucity of literature</w:t>
      </w:r>
      <w:r>
        <w:rPr>
          <w:rFonts w:ascii="Times New Roman" w:hAnsi="Times New Roman" w:cs="Times New Roman"/>
          <w:color w:val="000000" w:themeColor="text1"/>
          <w:sz w:val="24"/>
          <w:szCs w:val="24"/>
        </w:rPr>
        <w:t xml:space="preserve"> </w:t>
      </w:r>
      <w:r w:rsidRPr="002F5654">
        <w:rPr>
          <w:rFonts w:ascii="Times New Roman" w:hAnsi="Times New Roman" w:cs="Times New Roman"/>
          <w:color w:val="000000" w:themeColor="text1"/>
          <w:sz w:val="24"/>
          <w:szCs w:val="24"/>
        </w:rPr>
        <w:t>suggesting Stuxnet had an impact on the Internet governance policy debate</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in spite of the media attention both received </w:t>
      </w:r>
      <w:r>
        <w:rPr>
          <w:rFonts w:ascii="Times New Roman" w:hAnsi="Times New Roman" w:cs="Times New Roman"/>
          <w:color w:val="000000" w:themeColor="text1"/>
          <w:sz w:val="24"/>
          <w:szCs w:val="24"/>
        </w:rPr>
        <w:t>separately</w:t>
      </w:r>
      <w:r w:rsidRPr="002F5654">
        <w:rPr>
          <w:rFonts w:ascii="Times New Roman" w:hAnsi="Times New Roman" w:cs="Times New Roman"/>
          <w:color w:val="000000" w:themeColor="text1"/>
          <w:sz w:val="24"/>
          <w:szCs w:val="24"/>
        </w:rPr>
        <w:t>.</w:t>
      </w:r>
      <w:r w:rsidRPr="002F5654">
        <w:rPr>
          <w:rStyle w:val="EndnoteReference"/>
          <w:rFonts w:ascii="Times New Roman" w:hAnsi="Times New Roman" w:cs="Times New Roman"/>
          <w:color w:val="000000" w:themeColor="text1"/>
          <w:sz w:val="24"/>
          <w:szCs w:val="24"/>
        </w:rPr>
        <w:endnoteReference w:id="119"/>
      </w:r>
      <w:r w:rsidRPr="002F5654">
        <w:rPr>
          <w:rFonts w:ascii="Times New Roman" w:hAnsi="Times New Roman" w:cs="Times New Roman"/>
          <w:color w:val="000000" w:themeColor="text1"/>
          <w:sz w:val="24"/>
          <w:szCs w:val="24"/>
        </w:rPr>
        <w:t xml:space="preserve"> Second, there is little evidence of governments referencing Stuxnet in Internet governance negotiations, which </w:t>
      </w:r>
      <w:r>
        <w:rPr>
          <w:rFonts w:ascii="Times New Roman" w:hAnsi="Times New Roman" w:cs="Times New Roman"/>
          <w:color w:val="000000" w:themeColor="text1"/>
          <w:sz w:val="24"/>
          <w:szCs w:val="24"/>
        </w:rPr>
        <w:t>would</w:t>
      </w:r>
      <w:r w:rsidRPr="002F5654">
        <w:rPr>
          <w:rFonts w:ascii="Times New Roman" w:hAnsi="Times New Roman" w:cs="Times New Roman"/>
          <w:color w:val="000000" w:themeColor="text1"/>
          <w:sz w:val="24"/>
          <w:szCs w:val="24"/>
        </w:rPr>
        <w:t xml:space="preserve"> have signaled a significant effect. Third, responses to a survey we sent to Internet policy experts from different countries, communities, and institutions </w:t>
      </w:r>
      <w:r>
        <w:rPr>
          <w:rFonts w:ascii="Times New Roman" w:hAnsi="Times New Roman" w:cs="Times New Roman"/>
          <w:color w:val="000000" w:themeColor="text1"/>
          <w:sz w:val="24"/>
          <w:szCs w:val="24"/>
        </w:rPr>
        <w:t xml:space="preserve">gave further evidence of </w:t>
      </w:r>
      <w:r w:rsidRPr="002F5654">
        <w:rPr>
          <w:rFonts w:ascii="Times New Roman" w:hAnsi="Times New Roman" w:cs="Times New Roman"/>
          <w:color w:val="000000" w:themeColor="text1"/>
          <w:sz w:val="24"/>
          <w:szCs w:val="24"/>
        </w:rPr>
        <w:t>the tenuousness of</w:t>
      </w:r>
      <w:r>
        <w:rPr>
          <w:rFonts w:ascii="Times New Roman" w:hAnsi="Times New Roman" w:cs="Times New Roman"/>
          <w:color w:val="000000" w:themeColor="text1"/>
          <w:sz w:val="24"/>
          <w:szCs w:val="24"/>
        </w:rPr>
        <w:t xml:space="preserve"> the</w:t>
      </w:r>
      <w:r w:rsidRPr="002F5654">
        <w:rPr>
          <w:rFonts w:ascii="Times New Roman" w:hAnsi="Times New Roman" w:cs="Times New Roman"/>
          <w:color w:val="000000" w:themeColor="text1"/>
          <w:sz w:val="24"/>
          <w:szCs w:val="24"/>
        </w:rPr>
        <w:t xml:space="preserve"> connection. The replies revealed similar assessments by experts across the globe</w:t>
      </w:r>
      <w:r>
        <w:rPr>
          <w:rFonts w:ascii="Times New Roman" w:hAnsi="Times New Roman" w:cs="Times New Roman"/>
          <w:color w:val="000000" w:themeColor="text1"/>
          <w:sz w:val="24"/>
          <w:szCs w:val="24"/>
        </w:rPr>
        <w:t>, who</w:t>
      </w:r>
      <w:r w:rsidRPr="002F5654">
        <w:rPr>
          <w:rFonts w:ascii="Times New Roman" w:hAnsi="Times New Roman" w:cs="Times New Roman"/>
          <w:color w:val="000000" w:themeColor="text1"/>
          <w:sz w:val="24"/>
          <w:szCs w:val="24"/>
        </w:rPr>
        <w:t xml:space="preserve"> opin</w:t>
      </w:r>
      <w:r>
        <w:rPr>
          <w:rFonts w:ascii="Times New Roman" w:hAnsi="Times New Roman" w:cs="Times New Roman"/>
          <w:color w:val="000000" w:themeColor="text1"/>
          <w:sz w:val="24"/>
          <w:szCs w:val="24"/>
        </w:rPr>
        <w:t>ed</w:t>
      </w:r>
      <w:r w:rsidRPr="002F5654">
        <w:rPr>
          <w:rFonts w:ascii="Times New Roman" w:hAnsi="Times New Roman" w:cs="Times New Roman"/>
          <w:color w:val="000000" w:themeColor="text1"/>
          <w:sz w:val="24"/>
          <w:szCs w:val="24"/>
        </w:rPr>
        <w:t xml:space="preserve"> that there was no significant effect of one upon the other, in line with our initial research. </w:t>
      </w:r>
    </w:p>
    <w:p w14:paraId="12AE613C" w14:textId="77777777" w:rsidR="00D944BC" w:rsidRPr="002F5654" w:rsidRDefault="00D944BC" w:rsidP="00840449">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While Stuxnet did not have a significant direct effect on the Internet governance policy debate, several indirect effects seemed to arise. First, the malware raised awareness among the Internet governance community of the rising security threats and concerns relating to cyberspace. For example, Internet governance scholar Milton Mueller, professor at Syracuse University, mentioned in his survey response that “making the public aware of the so-called </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Olympic Games</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project affected the Internet governance debate…it made it clear that cyber-weapons were real, and thus that militarization of the Internet and </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arms control</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negotiations should play a role in Internet governance discussions.” This view was also expressed by other respondents outlined below. One of the main lasting effects of Stuxnet therefore seems to be that it contributed to a convergence of the security and governance policy areas, and fostered awareness </w:t>
      </w:r>
      <w:r w:rsidRPr="002F5654">
        <w:rPr>
          <w:rFonts w:ascii="Times New Roman" w:hAnsi="Times New Roman" w:cs="Times New Roman"/>
          <w:color w:val="000000" w:themeColor="text1"/>
          <w:sz w:val="24"/>
          <w:szCs w:val="24"/>
        </w:rPr>
        <w:lastRenderedPageBreak/>
        <w:t>between the two distinct communities. Several respondents made the caveat though that Stuxnet’s effect pales compared to what some termed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 xml:space="preserve">Snowden effect.” </w:t>
      </w:r>
    </w:p>
    <w:p w14:paraId="46D4F28B" w14:textId="77777777" w:rsidR="00D944BC" w:rsidRPr="002F5654" w:rsidRDefault="00D944BC" w:rsidP="00840449">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In the following sections, we outline our research in greater detail. We discuss the existing literature addressing and surrounding Stuxnet’s impact on the Internet governance policy debate, specifically in the context of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 xml:space="preserve">WCIT in 2012. (It is important to note that the focus of this paper is on the Internet governance </w:t>
      </w:r>
      <w:r w:rsidRPr="002F5654">
        <w:rPr>
          <w:rFonts w:ascii="Times New Roman" w:hAnsi="Times New Roman" w:cs="Times New Roman"/>
          <w:i/>
          <w:color w:val="000000" w:themeColor="text1"/>
          <w:sz w:val="24"/>
          <w:szCs w:val="24"/>
        </w:rPr>
        <w:t>policy</w:t>
      </w:r>
      <w:r w:rsidRPr="002F5654">
        <w:rPr>
          <w:rFonts w:ascii="Times New Roman" w:hAnsi="Times New Roman" w:cs="Times New Roman"/>
          <w:color w:val="000000" w:themeColor="text1"/>
          <w:sz w:val="24"/>
          <w:szCs w:val="24"/>
        </w:rPr>
        <w:t xml:space="preserve"> debate, especially on the process leading up to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 xml:space="preserve">WCIT and </w:t>
      </w:r>
      <w:r>
        <w:rPr>
          <w:rFonts w:ascii="Times New Roman" w:hAnsi="Times New Roman" w:cs="Times New Roman"/>
          <w:color w:val="000000" w:themeColor="text1"/>
          <w:sz w:val="24"/>
          <w:szCs w:val="24"/>
        </w:rPr>
        <w:t xml:space="preserve">the sessions of the </w:t>
      </w:r>
      <w:r w:rsidRPr="002F5654">
        <w:rPr>
          <w:rFonts w:ascii="Times New Roman" w:hAnsi="Times New Roman" w:cs="Times New Roman"/>
          <w:color w:val="000000" w:themeColor="text1"/>
          <w:sz w:val="24"/>
          <w:szCs w:val="24"/>
        </w:rPr>
        <w:t xml:space="preserve">WCIT itself. There are many different </w:t>
      </w:r>
      <w:r>
        <w:rPr>
          <w:rFonts w:ascii="Times New Roman" w:hAnsi="Times New Roman" w:cs="Times New Roman"/>
          <w:color w:val="000000" w:themeColor="text1"/>
          <w:sz w:val="24"/>
          <w:szCs w:val="24"/>
        </w:rPr>
        <w:t>ways</w:t>
      </w:r>
      <w:r w:rsidRPr="002F5654">
        <w:rPr>
          <w:rFonts w:ascii="Times New Roman" w:hAnsi="Times New Roman" w:cs="Times New Roman"/>
          <w:color w:val="000000" w:themeColor="text1"/>
          <w:sz w:val="24"/>
          <w:szCs w:val="24"/>
        </w:rPr>
        <w:t xml:space="preserve"> to define Internet governance, including </w:t>
      </w:r>
      <w:r>
        <w:rPr>
          <w:rFonts w:ascii="Times New Roman" w:hAnsi="Times New Roman" w:cs="Times New Roman"/>
          <w:color w:val="000000" w:themeColor="text1"/>
          <w:sz w:val="24"/>
          <w:szCs w:val="24"/>
        </w:rPr>
        <w:t xml:space="preserve">a focus on its </w:t>
      </w:r>
      <w:r w:rsidRPr="002F5654">
        <w:rPr>
          <w:rFonts w:ascii="Times New Roman" w:hAnsi="Times New Roman" w:cs="Times New Roman"/>
          <w:color w:val="000000" w:themeColor="text1"/>
          <w:sz w:val="24"/>
          <w:szCs w:val="24"/>
        </w:rPr>
        <w:t>technical dimension, which are beyond the scope of this paper.) We present the survey results</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including a summary of the responses we received</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and </w:t>
      </w:r>
      <w:r>
        <w:rPr>
          <w:rFonts w:ascii="Times New Roman" w:hAnsi="Times New Roman" w:cs="Times New Roman"/>
          <w:color w:val="000000" w:themeColor="text1"/>
          <w:sz w:val="24"/>
          <w:szCs w:val="24"/>
        </w:rPr>
        <w:t xml:space="preserve">our </w:t>
      </w:r>
      <w:r w:rsidRPr="002F5654">
        <w:rPr>
          <w:rFonts w:ascii="Times New Roman" w:hAnsi="Times New Roman" w:cs="Times New Roman"/>
          <w:color w:val="000000" w:themeColor="text1"/>
          <w:sz w:val="24"/>
          <w:szCs w:val="24"/>
        </w:rPr>
        <w:t>interpretation thereof. In the next section, we outline further implications</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followed by conclusions and key take-aways. </w:t>
      </w:r>
    </w:p>
    <w:p w14:paraId="72699DBA" w14:textId="77777777" w:rsidR="00D944BC" w:rsidRPr="00277CF4" w:rsidRDefault="00D944BC" w:rsidP="00277CF4">
      <w:pPr>
        <w:rPr>
          <w:rFonts w:ascii="Times New Roman" w:hAnsi="Times New Roman" w:cs="Times New Roman"/>
          <w:b/>
          <w:color w:val="000000" w:themeColor="text1"/>
          <w:sz w:val="24"/>
          <w:szCs w:val="24"/>
        </w:rPr>
      </w:pPr>
      <w:r w:rsidRPr="00277CF4">
        <w:rPr>
          <w:rFonts w:ascii="Times New Roman" w:hAnsi="Times New Roman" w:cs="Times New Roman"/>
          <w:b/>
          <w:color w:val="000000" w:themeColor="text1"/>
          <w:sz w:val="24"/>
          <w:szCs w:val="24"/>
        </w:rPr>
        <w:t xml:space="preserve">Determining Stuxnet’s </w:t>
      </w:r>
      <w:r>
        <w:rPr>
          <w:rFonts w:ascii="Times New Roman" w:hAnsi="Times New Roman" w:cs="Times New Roman"/>
          <w:b/>
          <w:color w:val="000000" w:themeColor="text1"/>
          <w:sz w:val="24"/>
          <w:szCs w:val="24"/>
        </w:rPr>
        <w:t>E</w:t>
      </w:r>
      <w:r w:rsidRPr="00277CF4">
        <w:rPr>
          <w:rFonts w:ascii="Times New Roman" w:hAnsi="Times New Roman" w:cs="Times New Roman"/>
          <w:b/>
          <w:color w:val="000000" w:themeColor="text1"/>
          <w:sz w:val="24"/>
          <w:szCs w:val="24"/>
        </w:rPr>
        <w:t xml:space="preserve">ffect on the Internet </w:t>
      </w:r>
      <w:r>
        <w:rPr>
          <w:rFonts w:ascii="Times New Roman" w:hAnsi="Times New Roman" w:cs="Times New Roman"/>
          <w:b/>
          <w:color w:val="000000" w:themeColor="text1"/>
          <w:sz w:val="24"/>
          <w:szCs w:val="24"/>
        </w:rPr>
        <w:t>G</w:t>
      </w:r>
      <w:r w:rsidRPr="00277CF4">
        <w:rPr>
          <w:rFonts w:ascii="Times New Roman" w:hAnsi="Times New Roman" w:cs="Times New Roman"/>
          <w:b/>
          <w:color w:val="000000" w:themeColor="text1"/>
          <w:sz w:val="24"/>
          <w:szCs w:val="24"/>
        </w:rPr>
        <w:t xml:space="preserve">overnance </w:t>
      </w:r>
      <w:r>
        <w:rPr>
          <w:rFonts w:ascii="Times New Roman" w:hAnsi="Times New Roman" w:cs="Times New Roman"/>
          <w:b/>
          <w:color w:val="000000" w:themeColor="text1"/>
          <w:sz w:val="24"/>
          <w:szCs w:val="24"/>
        </w:rPr>
        <w:t>D</w:t>
      </w:r>
      <w:r w:rsidRPr="00277CF4">
        <w:rPr>
          <w:rFonts w:ascii="Times New Roman" w:hAnsi="Times New Roman" w:cs="Times New Roman"/>
          <w:b/>
          <w:color w:val="000000" w:themeColor="text1"/>
          <w:sz w:val="24"/>
          <w:szCs w:val="24"/>
        </w:rPr>
        <w:t xml:space="preserve">ebate: </w:t>
      </w:r>
      <w:r>
        <w:rPr>
          <w:rFonts w:ascii="Times New Roman" w:hAnsi="Times New Roman" w:cs="Times New Roman"/>
          <w:b/>
          <w:color w:val="000000" w:themeColor="text1"/>
          <w:sz w:val="24"/>
          <w:szCs w:val="24"/>
        </w:rPr>
        <w:t>A</w:t>
      </w:r>
      <w:r w:rsidRPr="00277CF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R</w:t>
      </w:r>
      <w:r w:rsidRPr="00277CF4">
        <w:rPr>
          <w:rFonts w:ascii="Times New Roman" w:hAnsi="Times New Roman" w:cs="Times New Roman"/>
          <w:b/>
          <w:color w:val="000000" w:themeColor="text1"/>
          <w:sz w:val="24"/>
          <w:szCs w:val="24"/>
        </w:rPr>
        <w:t xml:space="preserve">eview of the </w:t>
      </w:r>
      <w:r>
        <w:rPr>
          <w:rFonts w:ascii="Times New Roman" w:hAnsi="Times New Roman" w:cs="Times New Roman"/>
          <w:b/>
          <w:color w:val="000000" w:themeColor="text1"/>
          <w:sz w:val="24"/>
          <w:szCs w:val="24"/>
        </w:rPr>
        <w:t>L</w:t>
      </w:r>
      <w:r w:rsidRPr="00277CF4">
        <w:rPr>
          <w:rFonts w:ascii="Times New Roman" w:hAnsi="Times New Roman" w:cs="Times New Roman"/>
          <w:b/>
          <w:color w:val="000000" w:themeColor="text1"/>
          <w:sz w:val="24"/>
          <w:szCs w:val="24"/>
        </w:rPr>
        <w:t xml:space="preserve">iterature </w:t>
      </w:r>
      <w:r>
        <w:rPr>
          <w:rFonts w:ascii="Times New Roman" w:hAnsi="Times New Roman" w:cs="Times New Roman"/>
          <w:b/>
          <w:color w:val="000000" w:themeColor="text1"/>
          <w:sz w:val="24"/>
          <w:szCs w:val="24"/>
        </w:rPr>
        <w:t>C</w:t>
      </w:r>
      <w:r w:rsidRPr="00277CF4">
        <w:rPr>
          <w:rFonts w:ascii="Times New Roman" w:hAnsi="Times New Roman" w:cs="Times New Roman"/>
          <w:b/>
          <w:color w:val="000000" w:themeColor="text1"/>
          <w:sz w:val="24"/>
          <w:szCs w:val="24"/>
        </w:rPr>
        <w:t xml:space="preserve">omplemented by a </w:t>
      </w:r>
      <w:r>
        <w:rPr>
          <w:rFonts w:ascii="Times New Roman" w:hAnsi="Times New Roman" w:cs="Times New Roman"/>
          <w:b/>
          <w:color w:val="000000" w:themeColor="text1"/>
          <w:sz w:val="24"/>
          <w:szCs w:val="24"/>
        </w:rPr>
        <w:t>S</w:t>
      </w:r>
      <w:r w:rsidRPr="00277CF4">
        <w:rPr>
          <w:rFonts w:ascii="Times New Roman" w:hAnsi="Times New Roman" w:cs="Times New Roman"/>
          <w:b/>
          <w:color w:val="000000" w:themeColor="text1"/>
          <w:sz w:val="24"/>
          <w:szCs w:val="24"/>
        </w:rPr>
        <w:t xml:space="preserve">urvey of Internet </w:t>
      </w:r>
      <w:r>
        <w:rPr>
          <w:rFonts w:ascii="Times New Roman" w:hAnsi="Times New Roman" w:cs="Times New Roman"/>
          <w:b/>
          <w:color w:val="000000" w:themeColor="text1"/>
          <w:sz w:val="24"/>
          <w:szCs w:val="24"/>
        </w:rPr>
        <w:t>P</w:t>
      </w:r>
      <w:r w:rsidRPr="00277CF4">
        <w:rPr>
          <w:rFonts w:ascii="Times New Roman" w:hAnsi="Times New Roman" w:cs="Times New Roman"/>
          <w:b/>
          <w:color w:val="000000" w:themeColor="text1"/>
          <w:sz w:val="24"/>
          <w:szCs w:val="24"/>
        </w:rPr>
        <w:t xml:space="preserve">olicy </w:t>
      </w:r>
      <w:r>
        <w:rPr>
          <w:rFonts w:ascii="Times New Roman" w:hAnsi="Times New Roman" w:cs="Times New Roman"/>
          <w:b/>
          <w:color w:val="000000" w:themeColor="text1"/>
          <w:sz w:val="24"/>
          <w:szCs w:val="24"/>
        </w:rPr>
        <w:t>E</w:t>
      </w:r>
      <w:r w:rsidRPr="00277CF4">
        <w:rPr>
          <w:rFonts w:ascii="Times New Roman" w:hAnsi="Times New Roman" w:cs="Times New Roman"/>
          <w:b/>
          <w:color w:val="000000" w:themeColor="text1"/>
          <w:sz w:val="24"/>
          <w:szCs w:val="24"/>
        </w:rPr>
        <w:t>xperts</w:t>
      </w:r>
    </w:p>
    <w:p w14:paraId="58D4E39A" w14:textId="77777777" w:rsidR="00D944BC" w:rsidRPr="002F5654" w:rsidRDefault="00D944BC" w:rsidP="00840449">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Several months after Stuxnet’s discovery, another </w:t>
      </w:r>
      <w:r w:rsidRPr="00FF734F">
        <w:rPr>
          <w:rFonts w:ascii="Times New Roman" w:hAnsi="Times New Roman" w:cs="Times New Roman"/>
          <w:color w:val="000000" w:themeColor="text1"/>
          <w:sz w:val="24"/>
          <w:szCs w:val="24"/>
        </w:rPr>
        <w:t>malware</w:t>
      </w:r>
      <w:r w:rsidRPr="002F56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program </w:t>
      </w:r>
      <w:r w:rsidRPr="002F5654">
        <w:rPr>
          <w:rFonts w:ascii="Times New Roman" w:hAnsi="Times New Roman" w:cs="Times New Roman"/>
          <w:color w:val="000000" w:themeColor="text1"/>
          <w:sz w:val="24"/>
          <w:szCs w:val="24"/>
        </w:rPr>
        <w:t>called “Flame” attracted the attention of the security researcher community.</w:t>
      </w:r>
      <w:r w:rsidRPr="002F5654">
        <w:rPr>
          <w:rStyle w:val="EndnoteReference"/>
          <w:rFonts w:ascii="Times New Roman" w:hAnsi="Times New Roman" w:cs="Times New Roman"/>
          <w:color w:val="000000" w:themeColor="text1"/>
          <w:sz w:val="24"/>
          <w:szCs w:val="24"/>
        </w:rPr>
        <w:endnoteReference w:id="120"/>
      </w:r>
      <w:r w:rsidRPr="002F5654">
        <w:rPr>
          <w:rFonts w:ascii="Times New Roman" w:hAnsi="Times New Roman" w:cs="Times New Roman"/>
          <w:color w:val="000000" w:themeColor="text1"/>
          <w:sz w:val="24"/>
          <w:szCs w:val="24"/>
        </w:rPr>
        <w:t xml:space="preserve"> So before reviewing the literature on Stuxnet, we explored whether the two are related and whether Flame would </w:t>
      </w:r>
      <w:r>
        <w:rPr>
          <w:rFonts w:ascii="Times New Roman" w:hAnsi="Times New Roman" w:cs="Times New Roman"/>
          <w:color w:val="000000" w:themeColor="text1"/>
          <w:sz w:val="24"/>
          <w:szCs w:val="24"/>
        </w:rPr>
        <w:t xml:space="preserve">also </w:t>
      </w:r>
      <w:r w:rsidRPr="002F5654">
        <w:rPr>
          <w:rFonts w:ascii="Times New Roman" w:hAnsi="Times New Roman" w:cs="Times New Roman"/>
          <w:color w:val="000000" w:themeColor="text1"/>
          <w:sz w:val="24"/>
          <w:szCs w:val="24"/>
        </w:rPr>
        <w:t>have to be included in our review. We found that Kaspersky Lab concluded in 2012 that “the source code of at least one module of Flame was used in Stuxnet,” establishing a link between the two.</w:t>
      </w:r>
      <w:r w:rsidRPr="002F5654">
        <w:rPr>
          <w:rStyle w:val="EndnoteReference"/>
          <w:rFonts w:ascii="Times New Roman" w:hAnsi="Times New Roman" w:cs="Times New Roman"/>
          <w:color w:val="000000" w:themeColor="text1"/>
          <w:sz w:val="24"/>
          <w:szCs w:val="24"/>
        </w:rPr>
        <w:endnoteReference w:id="121"/>
      </w:r>
      <w:r w:rsidRPr="002F5654">
        <w:rPr>
          <w:rFonts w:ascii="Times New Roman" w:hAnsi="Times New Roman" w:cs="Times New Roman"/>
          <w:color w:val="000000" w:themeColor="text1"/>
          <w:sz w:val="24"/>
          <w:szCs w:val="24"/>
        </w:rPr>
        <w:t xml:space="preserve"> Our review of the literature therefore included both Stuxnet and Flame. </w:t>
      </w:r>
    </w:p>
    <w:p w14:paraId="7A2C6EAC" w14:textId="77777777" w:rsidR="00D944BC" w:rsidRPr="002F5654" w:rsidRDefault="00D944BC" w:rsidP="00840449">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Our </w:t>
      </w:r>
      <w:r>
        <w:rPr>
          <w:rFonts w:ascii="Times New Roman" w:hAnsi="Times New Roman" w:cs="Times New Roman"/>
          <w:color w:val="000000" w:themeColor="text1"/>
          <w:sz w:val="24"/>
          <w:szCs w:val="24"/>
        </w:rPr>
        <w:t xml:space="preserve">literature </w:t>
      </w:r>
      <w:r w:rsidRPr="002F5654">
        <w:rPr>
          <w:rFonts w:ascii="Times New Roman" w:hAnsi="Times New Roman" w:cs="Times New Roman"/>
          <w:color w:val="000000" w:themeColor="text1"/>
          <w:sz w:val="24"/>
          <w:szCs w:val="24"/>
        </w:rPr>
        <w:t xml:space="preserve">review on Stuxnet and Flame unearthed very few texts examining their effect on the Internet governance debate. Several publications published shortly after their discovery and </w:t>
      </w:r>
      <w:r w:rsidRPr="002F5654">
        <w:rPr>
          <w:rFonts w:ascii="Times New Roman" w:hAnsi="Times New Roman" w:cs="Times New Roman"/>
          <w:color w:val="000000" w:themeColor="text1"/>
          <w:sz w:val="24"/>
          <w:szCs w:val="24"/>
          <w:u w:val="single"/>
        </w:rPr>
        <w:t>before</w:t>
      </w:r>
      <w:r w:rsidRPr="002F56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WCIT mentioned a potential impact. Adam Segal at the Council on Foreign Relations, for example, wrote, “There is little risk of ‘blowback,’ but the United States will have to try harder to convince Brazil, India, and South Africa of the merits of the multi-stakeholder model.”</w:t>
      </w:r>
      <w:r w:rsidRPr="002F5654">
        <w:rPr>
          <w:rStyle w:val="EndnoteReference"/>
          <w:rFonts w:ascii="Times New Roman" w:hAnsi="Times New Roman" w:cs="Times New Roman"/>
          <w:color w:val="000000" w:themeColor="text1"/>
          <w:sz w:val="24"/>
          <w:szCs w:val="24"/>
        </w:rPr>
        <w:endnoteReference w:id="122"/>
      </w:r>
      <w:r w:rsidRPr="002F5654">
        <w:rPr>
          <w:rFonts w:ascii="Times New Roman" w:hAnsi="Times New Roman" w:cs="Times New Roman"/>
          <w:color w:val="000000" w:themeColor="text1"/>
          <w:sz w:val="24"/>
          <w:szCs w:val="24"/>
        </w:rPr>
        <w:t xml:space="preserve"> And according to James Lewis at the Center for Strategic and International Studies, “Stuxnet should not surprise anyone. It along with Flame will likely be used by Russia and China for political effect.”</w:t>
      </w:r>
      <w:r w:rsidRPr="002F5654">
        <w:rPr>
          <w:rStyle w:val="EndnoteReference"/>
          <w:rFonts w:ascii="Times New Roman" w:hAnsi="Times New Roman" w:cs="Times New Roman"/>
          <w:color w:val="000000" w:themeColor="text1"/>
          <w:sz w:val="24"/>
          <w:szCs w:val="24"/>
        </w:rPr>
        <w:endnoteReference w:id="123"/>
      </w:r>
      <w:r w:rsidRPr="002F5654">
        <w:rPr>
          <w:rFonts w:ascii="Times New Roman" w:hAnsi="Times New Roman" w:cs="Times New Roman"/>
          <w:color w:val="000000" w:themeColor="text1"/>
          <w:sz w:val="24"/>
          <w:szCs w:val="24"/>
        </w:rPr>
        <w:t xml:space="preserve"> However, there is a lack of literature on the issue </w:t>
      </w:r>
      <w:r w:rsidRPr="002F5654">
        <w:rPr>
          <w:rFonts w:ascii="Times New Roman" w:hAnsi="Times New Roman" w:cs="Times New Roman"/>
          <w:color w:val="000000" w:themeColor="text1"/>
          <w:sz w:val="24"/>
          <w:szCs w:val="24"/>
          <w:u w:val="single"/>
        </w:rPr>
        <w:t>after</w:t>
      </w:r>
      <w:r w:rsidRPr="002F56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 xml:space="preserve">WCIT took place in December 2012. This suggests that no significant effect </w:t>
      </w:r>
      <w:r>
        <w:rPr>
          <w:rFonts w:ascii="Times New Roman" w:hAnsi="Times New Roman" w:cs="Times New Roman"/>
          <w:color w:val="000000" w:themeColor="text1"/>
          <w:sz w:val="24"/>
          <w:szCs w:val="24"/>
        </w:rPr>
        <w:t>was observed</w:t>
      </w:r>
      <w:r w:rsidRPr="002F5654">
        <w:rPr>
          <w:rFonts w:ascii="Times New Roman" w:hAnsi="Times New Roman" w:cs="Times New Roman"/>
          <w:color w:val="000000" w:themeColor="text1"/>
          <w:sz w:val="24"/>
          <w:szCs w:val="24"/>
        </w:rPr>
        <w:t xml:space="preserve">. </w:t>
      </w:r>
    </w:p>
    <w:p w14:paraId="159EB3A0" w14:textId="77777777" w:rsidR="00D944BC" w:rsidRPr="002F5654" w:rsidRDefault="00D944BC" w:rsidP="00840449">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We therefore decided to complement our literature review with a survey specifically targeting Internet policy experts. The survey was based on our initial findings from the literature review suggesting that whether Stuxnet actually had a significant effect on the Internet governance debate remained an open empirical question. The questions were the following:</w:t>
      </w:r>
    </w:p>
    <w:p w14:paraId="045DAD69" w14:textId="77777777" w:rsidR="00D944BC" w:rsidRPr="002F5654" w:rsidRDefault="00D944BC" w:rsidP="00840449">
      <w:pPr>
        <w:ind w:left="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shd w:val="clear" w:color="auto" w:fill="FFFFFF"/>
        </w:rPr>
        <w:t>1. Did</w:t>
      </w:r>
      <w:r w:rsidRPr="002F5654">
        <w:rPr>
          <w:rStyle w:val="apple-converted-space"/>
          <w:rFonts w:ascii="Times New Roman" w:hAnsi="Times New Roman" w:cs="Times New Roman"/>
          <w:color w:val="000000" w:themeColor="text1"/>
          <w:sz w:val="24"/>
          <w:szCs w:val="24"/>
          <w:shd w:val="clear" w:color="auto" w:fill="FFFFFF"/>
        </w:rPr>
        <w:t> Stuxnet </w:t>
      </w:r>
      <w:r w:rsidRPr="002F5654">
        <w:rPr>
          <w:rFonts w:ascii="Times New Roman" w:hAnsi="Times New Roman" w:cs="Times New Roman"/>
          <w:color w:val="000000" w:themeColor="text1"/>
          <w:sz w:val="24"/>
          <w:szCs w:val="24"/>
          <w:shd w:val="clear" w:color="auto" w:fill="FFFFFF"/>
        </w:rPr>
        <w:t xml:space="preserve">change the Internet </w:t>
      </w:r>
      <w:r>
        <w:rPr>
          <w:rFonts w:ascii="Times New Roman" w:hAnsi="Times New Roman" w:cs="Times New Roman"/>
          <w:color w:val="000000" w:themeColor="text1"/>
          <w:sz w:val="24"/>
          <w:szCs w:val="24"/>
          <w:shd w:val="clear" w:color="auto" w:fill="FFFFFF"/>
        </w:rPr>
        <w:t>[g]</w:t>
      </w:r>
      <w:r w:rsidRPr="002F5654">
        <w:rPr>
          <w:rFonts w:ascii="Times New Roman" w:hAnsi="Times New Roman" w:cs="Times New Roman"/>
          <w:color w:val="000000" w:themeColor="text1"/>
          <w:sz w:val="24"/>
          <w:szCs w:val="24"/>
          <w:shd w:val="clear" w:color="auto" w:fill="FFFFFF"/>
        </w:rPr>
        <w:t>overnance debate in any significant way? If so, how?</w:t>
      </w:r>
      <w:r w:rsidRPr="002F5654">
        <w:rPr>
          <w:rFonts w:ascii="Times New Roman" w:hAnsi="Times New Roman" w:cs="Times New Roman"/>
          <w:color w:val="000000" w:themeColor="text1"/>
          <w:sz w:val="24"/>
          <w:szCs w:val="24"/>
        </w:rPr>
        <w:br/>
      </w:r>
      <w:r w:rsidRPr="002F5654">
        <w:rPr>
          <w:rFonts w:ascii="Times New Roman" w:hAnsi="Times New Roman" w:cs="Times New Roman"/>
          <w:color w:val="000000" w:themeColor="text1"/>
          <w:sz w:val="24"/>
          <w:szCs w:val="24"/>
          <w:shd w:val="clear" w:color="auto" w:fill="FFFFFF"/>
        </w:rPr>
        <w:t xml:space="preserve">2. Did Flame change the Internet </w:t>
      </w:r>
      <w:r>
        <w:rPr>
          <w:rFonts w:ascii="Times New Roman" w:hAnsi="Times New Roman" w:cs="Times New Roman"/>
          <w:color w:val="000000" w:themeColor="text1"/>
          <w:sz w:val="24"/>
          <w:szCs w:val="24"/>
          <w:shd w:val="clear" w:color="auto" w:fill="FFFFFF"/>
        </w:rPr>
        <w:t>[g]</w:t>
      </w:r>
      <w:r w:rsidRPr="002F5654">
        <w:rPr>
          <w:rFonts w:ascii="Times New Roman" w:hAnsi="Times New Roman" w:cs="Times New Roman"/>
          <w:color w:val="000000" w:themeColor="text1"/>
          <w:sz w:val="24"/>
          <w:szCs w:val="24"/>
          <w:shd w:val="clear" w:color="auto" w:fill="FFFFFF"/>
        </w:rPr>
        <w:t>overnance debate in any significant way? If so, how?</w:t>
      </w:r>
      <w:r w:rsidRPr="002F5654">
        <w:rPr>
          <w:rFonts w:ascii="Times New Roman" w:hAnsi="Times New Roman" w:cs="Times New Roman"/>
          <w:color w:val="000000" w:themeColor="text1"/>
          <w:sz w:val="24"/>
          <w:szCs w:val="24"/>
        </w:rPr>
        <w:br/>
      </w:r>
      <w:r w:rsidRPr="002F5654">
        <w:rPr>
          <w:rFonts w:ascii="Times New Roman" w:hAnsi="Times New Roman" w:cs="Times New Roman"/>
          <w:color w:val="000000" w:themeColor="text1"/>
          <w:sz w:val="24"/>
          <w:szCs w:val="24"/>
          <w:shd w:val="clear" w:color="auto" w:fill="FFFFFF"/>
        </w:rPr>
        <w:t xml:space="preserve">3. Where could Internet governance efforts go in the next few years after </w:t>
      </w:r>
      <w:r w:rsidRPr="002F5654">
        <w:rPr>
          <w:rStyle w:val="apple-converted-space"/>
          <w:rFonts w:ascii="Times New Roman" w:hAnsi="Times New Roman" w:cs="Times New Roman"/>
          <w:color w:val="000000" w:themeColor="text1"/>
          <w:sz w:val="24"/>
          <w:szCs w:val="24"/>
          <w:shd w:val="clear" w:color="auto" w:fill="FFFFFF"/>
        </w:rPr>
        <w:t>Stuxnet </w:t>
      </w:r>
      <w:r w:rsidRPr="002F5654">
        <w:rPr>
          <w:rFonts w:ascii="Times New Roman" w:hAnsi="Times New Roman" w:cs="Times New Roman"/>
          <w:color w:val="000000" w:themeColor="text1"/>
          <w:sz w:val="24"/>
          <w:szCs w:val="24"/>
          <w:shd w:val="clear" w:color="auto" w:fill="FFFFFF"/>
        </w:rPr>
        <w:t>and Flame?</w:t>
      </w:r>
      <w:r w:rsidRPr="002F5654">
        <w:rPr>
          <w:rFonts w:ascii="Times New Roman" w:hAnsi="Times New Roman" w:cs="Times New Roman"/>
          <w:color w:val="000000" w:themeColor="text1"/>
          <w:sz w:val="24"/>
          <w:szCs w:val="24"/>
        </w:rPr>
        <w:br/>
      </w:r>
      <w:r w:rsidRPr="002F5654">
        <w:rPr>
          <w:rFonts w:ascii="Times New Roman" w:hAnsi="Times New Roman" w:cs="Times New Roman"/>
          <w:color w:val="000000" w:themeColor="text1"/>
          <w:sz w:val="24"/>
          <w:szCs w:val="24"/>
          <w:shd w:val="clear" w:color="auto" w:fill="FFFFFF"/>
        </w:rPr>
        <w:lastRenderedPageBreak/>
        <w:t>4. Are you aware of any governments mentioning</w:t>
      </w:r>
      <w:r w:rsidRPr="002F5654">
        <w:rPr>
          <w:rStyle w:val="apple-converted-space"/>
          <w:rFonts w:ascii="Times New Roman" w:hAnsi="Times New Roman" w:cs="Times New Roman"/>
          <w:color w:val="000000" w:themeColor="text1"/>
          <w:sz w:val="24"/>
          <w:szCs w:val="24"/>
          <w:shd w:val="clear" w:color="auto" w:fill="FFFFFF"/>
        </w:rPr>
        <w:t> Stuxne</w:t>
      </w:r>
      <w:r w:rsidRPr="00291377">
        <w:rPr>
          <w:rStyle w:val="apple-converted-space"/>
          <w:rFonts w:ascii="Times New Roman" w:hAnsi="Times New Roman" w:cs="Times New Roman"/>
          <w:color w:val="000000" w:themeColor="text1"/>
          <w:sz w:val="24"/>
          <w:szCs w:val="24"/>
          <w:shd w:val="clear" w:color="auto" w:fill="FFFFFF"/>
        </w:rPr>
        <w:t>t</w:t>
      </w:r>
      <w:r w:rsidRPr="002F5654">
        <w:rPr>
          <w:rStyle w:val="il"/>
          <w:rFonts w:ascii="Times New Roman" w:hAnsi="Times New Roman" w:cs="Times New Roman"/>
          <w:color w:val="000000" w:themeColor="text1"/>
          <w:sz w:val="24"/>
          <w:szCs w:val="24"/>
          <w:shd w:val="clear" w:color="auto" w:fill="FFFFCC"/>
        </w:rPr>
        <w:t xml:space="preserve"> </w:t>
      </w:r>
      <w:r w:rsidRPr="002F5654">
        <w:rPr>
          <w:rFonts w:ascii="Times New Roman" w:hAnsi="Times New Roman" w:cs="Times New Roman"/>
          <w:color w:val="000000" w:themeColor="text1"/>
          <w:sz w:val="24"/>
          <w:szCs w:val="24"/>
          <w:shd w:val="clear" w:color="auto" w:fill="FFFFFF"/>
        </w:rPr>
        <w:t xml:space="preserve">or Flame in Internet </w:t>
      </w:r>
      <w:r>
        <w:rPr>
          <w:rFonts w:ascii="Times New Roman" w:hAnsi="Times New Roman" w:cs="Times New Roman"/>
          <w:color w:val="000000" w:themeColor="text1"/>
          <w:sz w:val="24"/>
          <w:szCs w:val="24"/>
          <w:shd w:val="clear" w:color="auto" w:fill="FFFFFF"/>
        </w:rPr>
        <w:t>[g]</w:t>
      </w:r>
      <w:r w:rsidRPr="002F5654">
        <w:rPr>
          <w:rFonts w:ascii="Times New Roman" w:hAnsi="Times New Roman" w:cs="Times New Roman"/>
          <w:color w:val="000000" w:themeColor="text1"/>
          <w:sz w:val="24"/>
          <w:szCs w:val="24"/>
          <w:shd w:val="clear" w:color="auto" w:fill="FFFFFF"/>
        </w:rPr>
        <w:t>overnance negotiations or making a link between them? </w:t>
      </w:r>
      <w:r w:rsidRPr="002F5654">
        <w:rPr>
          <w:rFonts w:ascii="Times New Roman" w:hAnsi="Times New Roman" w:cs="Times New Roman"/>
          <w:color w:val="000000" w:themeColor="text1"/>
          <w:sz w:val="24"/>
          <w:szCs w:val="24"/>
        </w:rPr>
        <w:br/>
      </w:r>
      <w:r w:rsidRPr="002F5654">
        <w:rPr>
          <w:rFonts w:ascii="Times New Roman" w:hAnsi="Times New Roman" w:cs="Times New Roman"/>
          <w:color w:val="000000" w:themeColor="text1"/>
          <w:sz w:val="24"/>
          <w:szCs w:val="24"/>
          <w:shd w:val="clear" w:color="auto" w:fill="FFFFFF"/>
        </w:rPr>
        <w:t>5. Please share any other related thoughts you might have.</w:t>
      </w:r>
    </w:p>
    <w:p w14:paraId="18D25609" w14:textId="77777777" w:rsidR="00D944BC" w:rsidRPr="002F5654" w:rsidRDefault="00D944BC" w:rsidP="00840449">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The survey questions were deliberately</w:t>
      </w:r>
      <w:r>
        <w:rPr>
          <w:rFonts w:ascii="Times New Roman" w:hAnsi="Times New Roman" w:cs="Times New Roman"/>
          <w:color w:val="000000" w:themeColor="text1"/>
          <w:sz w:val="24"/>
          <w:szCs w:val="24"/>
        </w:rPr>
        <w:t xml:space="preserve"> </w:t>
      </w:r>
      <w:r w:rsidRPr="002F5654">
        <w:rPr>
          <w:rFonts w:ascii="Times New Roman" w:hAnsi="Times New Roman" w:cs="Times New Roman"/>
          <w:color w:val="000000" w:themeColor="text1"/>
          <w:sz w:val="24"/>
          <w:szCs w:val="24"/>
        </w:rPr>
        <w:t xml:space="preserve">written </w:t>
      </w:r>
      <w:r>
        <w:rPr>
          <w:rFonts w:ascii="Times New Roman" w:hAnsi="Times New Roman" w:cs="Times New Roman"/>
          <w:color w:val="000000" w:themeColor="text1"/>
          <w:sz w:val="24"/>
          <w:szCs w:val="24"/>
        </w:rPr>
        <w:t xml:space="preserve">to be </w:t>
      </w:r>
      <w:r w:rsidRPr="002F5654">
        <w:rPr>
          <w:rFonts w:ascii="Times New Roman" w:hAnsi="Times New Roman" w:cs="Times New Roman"/>
          <w:color w:val="000000" w:themeColor="text1"/>
          <w:sz w:val="24"/>
          <w:szCs w:val="24"/>
        </w:rPr>
        <w:t xml:space="preserve">broad and open-ended </w:t>
      </w:r>
      <w:r>
        <w:rPr>
          <w:rFonts w:ascii="Times New Roman" w:hAnsi="Times New Roman" w:cs="Times New Roman"/>
          <w:color w:val="000000" w:themeColor="text1"/>
          <w:sz w:val="24"/>
          <w:szCs w:val="24"/>
        </w:rPr>
        <w:t>as</w:t>
      </w:r>
      <w:r w:rsidRPr="002F5654">
        <w:rPr>
          <w:rFonts w:ascii="Times New Roman" w:hAnsi="Times New Roman" w:cs="Times New Roman"/>
          <w:color w:val="000000" w:themeColor="text1"/>
          <w:sz w:val="24"/>
          <w:szCs w:val="24"/>
        </w:rPr>
        <w:t xml:space="preserve"> an independent test of our emerging hypothesis that Stuxnet (and Flame) had a limited impact on the Internet governance debate. The survey design prioritized quality over quantity</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specifically targeting experts familiar with the topic. It was sent to a total of </w:t>
      </w:r>
      <w:r>
        <w:rPr>
          <w:rFonts w:ascii="Times New Roman" w:hAnsi="Times New Roman" w:cs="Times New Roman"/>
          <w:color w:val="000000" w:themeColor="text1"/>
          <w:sz w:val="24"/>
          <w:szCs w:val="24"/>
        </w:rPr>
        <w:t>fifty</w:t>
      </w:r>
      <w:r w:rsidRPr="002F5654">
        <w:rPr>
          <w:rFonts w:ascii="Times New Roman" w:hAnsi="Times New Roman" w:cs="Times New Roman"/>
          <w:color w:val="000000" w:themeColor="text1"/>
          <w:sz w:val="24"/>
          <w:szCs w:val="24"/>
        </w:rPr>
        <w:t xml:space="preserve"> experts with a 62</w:t>
      </w:r>
      <w:r>
        <w:rPr>
          <w:rFonts w:ascii="Times New Roman" w:hAnsi="Times New Roman" w:cs="Times New Roman"/>
          <w:color w:val="000000" w:themeColor="text1"/>
          <w:sz w:val="24"/>
          <w:szCs w:val="24"/>
        </w:rPr>
        <w:t xml:space="preserve"> percent</w:t>
      </w:r>
      <w:r w:rsidRPr="002F5654">
        <w:rPr>
          <w:rFonts w:ascii="Times New Roman" w:hAnsi="Times New Roman" w:cs="Times New Roman"/>
          <w:color w:val="000000" w:themeColor="text1"/>
          <w:sz w:val="24"/>
          <w:szCs w:val="24"/>
        </w:rPr>
        <w:t xml:space="preserve"> response rate </w:t>
      </w:r>
      <w:r>
        <w:rPr>
          <w:rFonts w:ascii="Times New Roman" w:hAnsi="Times New Roman" w:cs="Times New Roman"/>
          <w:color w:val="000000" w:themeColor="text1"/>
          <w:sz w:val="24"/>
          <w:szCs w:val="24"/>
        </w:rPr>
        <w:t>(thirty-one</w:t>
      </w:r>
      <w:r w:rsidRPr="002F5654">
        <w:rPr>
          <w:rFonts w:ascii="Times New Roman" w:hAnsi="Times New Roman" w:cs="Times New Roman"/>
          <w:color w:val="000000" w:themeColor="text1"/>
          <w:sz w:val="24"/>
          <w:szCs w:val="24"/>
        </w:rPr>
        <w:t xml:space="preserve"> responses) and 38</w:t>
      </w:r>
      <w:r>
        <w:rPr>
          <w:rFonts w:ascii="Times New Roman" w:hAnsi="Times New Roman" w:cs="Times New Roman"/>
          <w:color w:val="000000" w:themeColor="text1"/>
          <w:sz w:val="24"/>
          <w:szCs w:val="24"/>
        </w:rPr>
        <w:t xml:space="preserve"> percent</w:t>
      </w:r>
      <w:r w:rsidRPr="002F56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nineteen</w:t>
      </w:r>
      <w:r w:rsidRPr="002F5654">
        <w:rPr>
          <w:rFonts w:ascii="Times New Roman" w:hAnsi="Times New Roman" w:cs="Times New Roman"/>
          <w:color w:val="000000" w:themeColor="text1"/>
          <w:sz w:val="24"/>
          <w:szCs w:val="24"/>
        </w:rPr>
        <w:t xml:space="preserve"> responses) providing substantive feedback. The </w:t>
      </w:r>
      <w:r>
        <w:rPr>
          <w:rFonts w:ascii="Times New Roman" w:hAnsi="Times New Roman" w:cs="Times New Roman"/>
          <w:color w:val="000000" w:themeColor="text1"/>
          <w:sz w:val="24"/>
          <w:szCs w:val="24"/>
        </w:rPr>
        <w:t>nineteen</w:t>
      </w:r>
      <w:r w:rsidRPr="002F5654">
        <w:rPr>
          <w:rFonts w:ascii="Times New Roman" w:hAnsi="Times New Roman" w:cs="Times New Roman"/>
          <w:color w:val="000000" w:themeColor="text1"/>
          <w:sz w:val="24"/>
          <w:szCs w:val="24"/>
        </w:rPr>
        <w:t xml:space="preserve"> respondents providing substantive feedback </w:t>
      </w:r>
      <w:r>
        <w:rPr>
          <w:rFonts w:ascii="Times New Roman" w:hAnsi="Times New Roman" w:cs="Times New Roman"/>
          <w:color w:val="000000" w:themeColor="text1"/>
          <w:sz w:val="24"/>
          <w:szCs w:val="24"/>
        </w:rPr>
        <w:t>come</w:t>
      </w:r>
      <w:r w:rsidRPr="002F5654">
        <w:rPr>
          <w:rFonts w:ascii="Times New Roman" w:hAnsi="Times New Roman" w:cs="Times New Roman"/>
          <w:color w:val="000000" w:themeColor="text1"/>
          <w:sz w:val="24"/>
          <w:szCs w:val="24"/>
        </w:rPr>
        <w:t xml:space="preserve"> from </w:t>
      </w:r>
      <w:r>
        <w:rPr>
          <w:rFonts w:ascii="Times New Roman" w:hAnsi="Times New Roman" w:cs="Times New Roman"/>
          <w:color w:val="000000" w:themeColor="text1"/>
          <w:sz w:val="24"/>
          <w:szCs w:val="24"/>
        </w:rPr>
        <w:t>ten</w:t>
      </w:r>
      <w:r w:rsidRPr="002F5654">
        <w:rPr>
          <w:rFonts w:ascii="Times New Roman" w:hAnsi="Times New Roman" w:cs="Times New Roman"/>
          <w:color w:val="000000" w:themeColor="text1"/>
          <w:sz w:val="24"/>
          <w:szCs w:val="24"/>
        </w:rPr>
        <w:t xml:space="preserve"> countries representing six continents and two international bodies:</w:t>
      </w:r>
    </w:p>
    <w:p w14:paraId="583B5648" w14:textId="77777777" w:rsidR="00D944BC" w:rsidRPr="002F5654" w:rsidRDefault="00D944BC" w:rsidP="00840449">
      <w:pPr>
        <w:pStyle w:val="ListParagraph"/>
        <w:numPr>
          <w:ilvl w:val="0"/>
          <w:numId w:val="3"/>
        </w:numPr>
        <w:spacing w:after="20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Australia, Brazil, Canada, Germany, Japan, South Africa, South Korea, Switzerland, United Kingdom, United States</w:t>
      </w:r>
    </w:p>
    <w:p w14:paraId="7769FF24" w14:textId="77777777" w:rsidR="00D944BC" w:rsidRPr="002F5654" w:rsidRDefault="00D944BC" w:rsidP="00840449">
      <w:pPr>
        <w:pStyle w:val="ListParagraph"/>
        <w:numPr>
          <w:ilvl w:val="0"/>
          <w:numId w:val="3"/>
        </w:numPr>
        <w:spacing w:after="20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International Telecommunication Union, ICANN</w:t>
      </w:r>
    </w:p>
    <w:p w14:paraId="386DF300" w14:textId="77777777" w:rsidR="00D944BC" w:rsidRPr="002F5654" w:rsidRDefault="00D944BC" w:rsidP="00840449">
      <w:pPr>
        <w:rPr>
          <w:rFonts w:ascii="Times New Roman" w:hAnsi="Times New Roman" w:cs="Times New Roman"/>
          <w:color w:val="000000" w:themeColor="text1"/>
          <w:sz w:val="24"/>
          <w:szCs w:val="24"/>
        </w:rPr>
      </w:pPr>
      <w:r w:rsidRPr="002F5654">
        <w:rPr>
          <w:rFonts w:ascii="Times New Roman" w:hAnsi="Times New Roman" w:cs="Times New Roman"/>
          <w:noProof/>
          <w:color w:val="000000" w:themeColor="text1"/>
          <w:sz w:val="24"/>
          <w:szCs w:val="24"/>
        </w:rPr>
        <w:drawing>
          <wp:inline distT="0" distB="0" distL="0" distR="0" wp14:anchorId="6D7DC7C3" wp14:editId="0D657DAD">
            <wp:extent cx="5943600" cy="2609773"/>
            <wp:effectExtent l="0" t="0" r="0" b="63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20496" t="28981" r="21147" b="25459"/>
                    <a:stretch/>
                  </pic:blipFill>
                  <pic:spPr bwMode="auto">
                    <a:xfrm>
                      <a:off x="0" y="0"/>
                      <a:ext cx="5943600" cy="2609773"/>
                    </a:xfrm>
                    <a:prstGeom prst="rect">
                      <a:avLst/>
                    </a:prstGeom>
                    <a:ln>
                      <a:noFill/>
                    </a:ln>
                    <a:extLst>
                      <a:ext uri="{53640926-AAD7-44d8-BBD7-CCE9431645EC}">
                        <a14:shadowObscured xmlns:ve="http://schemas.openxmlformats.org/markup-compatibility/2006"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6D1028A1" w14:textId="77777777" w:rsidR="00D944BC" w:rsidRPr="002F5654" w:rsidRDefault="00D944BC" w:rsidP="00840449">
      <w:pPr>
        <w:rPr>
          <w:rFonts w:ascii="Times New Roman" w:hAnsi="Times New Roman" w:cs="Times New Roman"/>
          <w:color w:val="000000" w:themeColor="text1"/>
          <w:sz w:val="24"/>
          <w:szCs w:val="24"/>
        </w:rPr>
      </w:pPr>
    </w:p>
    <w:p w14:paraId="1FF39C54" w14:textId="77777777" w:rsidR="00D944BC" w:rsidRPr="002F5654" w:rsidRDefault="00D944BC" w:rsidP="00840449">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The survey responses supported </w:t>
      </w:r>
      <w:r>
        <w:rPr>
          <w:rFonts w:ascii="Times New Roman" w:hAnsi="Times New Roman" w:cs="Times New Roman"/>
          <w:color w:val="000000" w:themeColor="text1"/>
          <w:sz w:val="24"/>
          <w:szCs w:val="24"/>
        </w:rPr>
        <w:t>our</w:t>
      </w:r>
      <w:r w:rsidRPr="002F5654">
        <w:rPr>
          <w:rFonts w:ascii="Times New Roman" w:hAnsi="Times New Roman" w:cs="Times New Roman"/>
          <w:color w:val="000000" w:themeColor="text1"/>
          <w:sz w:val="24"/>
          <w:szCs w:val="24"/>
        </w:rPr>
        <w:t xml:space="preserve"> finding</w:t>
      </w:r>
      <w:r>
        <w:rPr>
          <w:rFonts w:ascii="Times New Roman" w:hAnsi="Times New Roman" w:cs="Times New Roman"/>
          <w:color w:val="000000" w:themeColor="text1"/>
          <w:sz w:val="24"/>
          <w:szCs w:val="24"/>
        </w:rPr>
        <w:t>s</w:t>
      </w:r>
      <w:r w:rsidRPr="002F5654">
        <w:rPr>
          <w:rFonts w:ascii="Times New Roman" w:hAnsi="Times New Roman" w:cs="Times New Roman"/>
          <w:color w:val="000000" w:themeColor="text1"/>
          <w:sz w:val="24"/>
          <w:szCs w:val="24"/>
        </w:rPr>
        <w:t xml:space="preserve"> from the literature review. There was a general consensus among the respondents that neither Stuxnet nor Flame changed the Internet </w:t>
      </w:r>
      <w:r>
        <w:rPr>
          <w:rFonts w:ascii="Times New Roman" w:hAnsi="Times New Roman" w:cs="Times New Roman"/>
          <w:color w:val="000000" w:themeColor="text1"/>
          <w:sz w:val="24"/>
          <w:szCs w:val="24"/>
        </w:rPr>
        <w:t>g</w:t>
      </w:r>
      <w:r w:rsidRPr="002F5654">
        <w:rPr>
          <w:rFonts w:ascii="Times New Roman" w:hAnsi="Times New Roman" w:cs="Times New Roman"/>
          <w:color w:val="000000" w:themeColor="text1"/>
          <w:sz w:val="24"/>
          <w:szCs w:val="24"/>
        </w:rPr>
        <w:t>overnance debate in any significant way. For example</w:t>
      </w:r>
      <w:r>
        <w:rPr>
          <w:rFonts w:ascii="Times New Roman" w:hAnsi="Times New Roman" w:cs="Times New Roman"/>
          <w:color w:val="000000" w:themeColor="text1"/>
          <w:sz w:val="24"/>
          <w:szCs w:val="24"/>
        </w:rPr>
        <w:t>:</w:t>
      </w:r>
    </w:p>
    <w:p w14:paraId="5FC11576" w14:textId="77777777" w:rsidR="00D944BC" w:rsidRPr="002F5654" w:rsidRDefault="00D944BC" w:rsidP="00840449">
      <w:pPr>
        <w:pStyle w:val="ListParagraph"/>
        <w:spacing w:after="20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Alex Comninos, researcher for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Association for Progressive Communications, South Africa: “I don’t think it changed internet governance discourse in such a significant way. Issues such as Stuxnet fall under overlapping discourses of cybersecurity, but usually discussion is securitized such that issues such as Stuxnet are talked about by states, and not in multistakeholder contexts.”</w:t>
      </w:r>
    </w:p>
    <w:p w14:paraId="0D612CA2" w14:textId="77777777" w:rsidR="00D944BC" w:rsidRPr="002F5654" w:rsidRDefault="00D944BC" w:rsidP="00840449">
      <w:pPr>
        <w:ind w:left="720"/>
        <w:rPr>
          <w:rFonts w:ascii="Times New Roman" w:eastAsia="Times New Roman" w:hAnsi="Times New Roman" w:cs="Times New Roman"/>
          <w:color w:val="000000" w:themeColor="text1"/>
          <w:sz w:val="24"/>
          <w:szCs w:val="24"/>
        </w:rPr>
      </w:pPr>
      <w:r w:rsidRPr="002F5654">
        <w:rPr>
          <w:rFonts w:ascii="Times New Roman" w:eastAsia="Times New Roman" w:hAnsi="Times New Roman" w:cs="Times New Roman"/>
          <w:color w:val="000000" w:themeColor="text1"/>
          <w:sz w:val="24"/>
          <w:szCs w:val="24"/>
        </w:rPr>
        <w:lastRenderedPageBreak/>
        <w:t>Dr</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 xml:space="preserve"> Rex Hughes, </w:t>
      </w:r>
      <w:r w:rsidRPr="00675C3E">
        <w:rPr>
          <w:rFonts w:ascii="Times New Roman" w:eastAsia="Times New Roman" w:hAnsi="Times New Roman" w:cs="Times New Roman"/>
          <w:color w:val="000000" w:themeColor="text1"/>
          <w:sz w:val="24"/>
          <w:szCs w:val="24"/>
        </w:rPr>
        <w:t>cybersecurity</w:t>
      </w:r>
      <w:r w:rsidRPr="002F5654">
        <w:rPr>
          <w:rFonts w:ascii="Times New Roman" w:eastAsia="Times New Roman" w:hAnsi="Times New Roman" w:cs="Times New Roman"/>
          <w:color w:val="000000" w:themeColor="text1"/>
          <w:sz w:val="24"/>
          <w:szCs w:val="24"/>
        </w:rPr>
        <w:t xml:space="preserve"> researcher at the University of Cambridge, United Kingdom: “I do not believe there is much hard evidence at present that shows Stuxnet or Flame having a major impact on mainstream Internet Governance debates. While some countries and NGOs have called attention to both incidents in track I and II fora, I personally do not see much evidence of major policy impact and/or transfer to date.”</w:t>
      </w:r>
    </w:p>
    <w:p w14:paraId="63F9F161" w14:textId="77777777" w:rsidR="00D944BC" w:rsidRPr="002F5654" w:rsidRDefault="00D944BC" w:rsidP="00840449">
      <w:pPr>
        <w:ind w:left="720"/>
        <w:rPr>
          <w:rFonts w:ascii="Times New Roman" w:hAnsi="Times New Roman" w:cs="Times New Roman"/>
          <w:color w:val="000000" w:themeColor="text1"/>
          <w:sz w:val="24"/>
          <w:szCs w:val="24"/>
          <w:shd w:val="clear" w:color="auto" w:fill="FFFFFF"/>
        </w:rPr>
      </w:pPr>
      <w:r w:rsidRPr="002F5654">
        <w:rPr>
          <w:rFonts w:ascii="Times New Roman" w:hAnsi="Times New Roman" w:cs="Times New Roman"/>
          <w:color w:val="000000" w:themeColor="text1"/>
          <w:sz w:val="24"/>
          <w:szCs w:val="24"/>
          <w:shd w:val="clear" w:color="auto" w:fill="FFFFFF"/>
        </w:rPr>
        <w:t>William Drake, lecturer, University of Zurich, Switzerland: “</w:t>
      </w:r>
      <w:r>
        <w:rPr>
          <w:rFonts w:ascii="Times New Roman" w:hAnsi="Times New Roman" w:cs="Times New Roman"/>
          <w:color w:val="000000" w:themeColor="text1"/>
          <w:sz w:val="24"/>
          <w:szCs w:val="24"/>
          <w:shd w:val="clear" w:color="auto" w:fill="FFFFFF"/>
        </w:rPr>
        <w:t>I</w:t>
      </w:r>
      <w:r w:rsidRPr="002F5654">
        <w:rPr>
          <w:rFonts w:ascii="Times New Roman" w:hAnsi="Times New Roman" w:cs="Times New Roman"/>
          <w:color w:val="000000" w:themeColor="text1"/>
          <w:sz w:val="24"/>
          <w:szCs w:val="24"/>
          <w:shd w:val="clear" w:color="auto" w:fill="FFFFFF"/>
        </w:rPr>
        <w:t>t depends on what one considers to be ‘the IG debate’; if one spends a lot of time in security-specialist circles where info war is a leading preoccupation then I suppose the answer's obviously positive. But with regard to the mainstream, nonspecialist debates—e.g. in ICANN, IGF, CSTD, ITU etc—I cannot say I've detected a notable impact of Stuxnet and Flame, now or even back in 2010.”</w:t>
      </w:r>
    </w:p>
    <w:p w14:paraId="06AE0EBA" w14:textId="77777777" w:rsidR="00D944BC" w:rsidRPr="002F5654" w:rsidRDefault="00D944BC" w:rsidP="00840449">
      <w:pPr>
        <w:ind w:firstLine="720"/>
        <w:rPr>
          <w:rFonts w:ascii="Times New Roman" w:hAnsi="Times New Roman" w:cs="Times New Roman"/>
          <w:color w:val="000000" w:themeColor="text1"/>
          <w:sz w:val="24"/>
          <w:szCs w:val="24"/>
          <w:shd w:val="clear" w:color="auto" w:fill="FFFFFF"/>
        </w:rPr>
      </w:pPr>
      <w:r w:rsidRPr="002F5654">
        <w:rPr>
          <w:rFonts w:ascii="Times New Roman" w:hAnsi="Times New Roman" w:cs="Times New Roman"/>
          <w:color w:val="000000" w:themeColor="text1"/>
          <w:sz w:val="24"/>
          <w:szCs w:val="24"/>
          <w:shd w:val="clear" w:color="auto" w:fill="FFFFFF"/>
        </w:rPr>
        <w:t>There is also very limited evidence of governments mentioning</w:t>
      </w:r>
      <w:r w:rsidRPr="002F5654">
        <w:rPr>
          <w:rStyle w:val="apple-converted-space"/>
          <w:rFonts w:ascii="Times New Roman" w:hAnsi="Times New Roman" w:cs="Times New Roman"/>
          <w:color w:val="000000" w:themeColor="text1"/>
          <w:sz w:val="24"/>
          <w:szCs w:val="24"/>
          <w:shd w:val="clear" w:color="auto" w:fill="FFFFFF"/>
        </w:rPr>
        <w:t> Stuxnet</w:t>
      </w:r>
      <w:r w:rsidRPr="002F5654">
        <w:rPr>
          <w:rStyle w:val="il"/>
          <w:rFonts w:ascii="Times New Roman" w:hAnsi="Times New Roman" w:cs="Times New Roman"/>
          <w:color w:val="000000" w:themeColor="text1"/>
          <w:sz w:val="24"/>
          <w:szCs w:val="24"/>
          <w:shd w:val="clear" w:color="auto" w:fill="FFFFCC"/>
        </w:rPr>
        <w:t xml:space="preserve"> </w:t>
      </w:r>
      <w:r w:rsidRPr="002F5654">
        <w:rPr>
          <w:rFonts w:ascii="Times New Roman" w:hAnsi="Times New Roman" w:cs="Times New Roman"/>
          <w:color w:val="000000" w:themeColor="text1"/>
          <w:sz w:val="24"/>
          <w:szCs w:val="24"/>
          <w:shd w:val="clear" w:color="auto" w:fill="FFFFFF"/>
        </w:rPr>
        <w:t xml:space="preserve">or Flame in Internet </w:t>
      </w:r>
      <w:r>
        <w:rPr>
          <w:rFonts w:ascii="Times New Roman" w:hAnsi="Times New Roman" w:cs="Times New Roman"/>
          <w:color w:val="000000" w:themeColor="text1"/>
          <w:sz w:val="24"/>
          <w:szCs w:val="24"/>
          <w:shd w:val="clear" w:color="auto" w:fill="FFFFFF"/>
        </w:rPr>
        <w:t>g</w:t>
      </w:r>
      <w:r w:rsidRPr="002F5654">
        <w:rPr>
          <w:rFonts w:ascii="Times New Roman" w:hAnsi="Times New Roman" w:cs="Times New Roman"/>
          <w:color w:val="000000" w:themeColor="text1"/>
          <w:sz w:val="24"/>
          <w:szCs w:val="24"/>
          <w:shd w:val="clear" w:color="auto" w:fill="FFFFFF"/>
        </w:rPr>
        <w:t>overnance negotiations or making a link between them.</w:t>
      </w:r>
    </w:p>
    <w:p w14:paraId="5E77AC0B" w14:textId="77777777" w:rsidR="00816B1C" w:rsidRDefault="00D944BC" w:rsidP="008A6122">
      <w:pPr>
        <w:pStyle w:val="ListParagraph"/>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Adam Peake, executive research fellow, Center for Global Communications, Japan: “I’ve seen very little mention of Stuxnet (Flame) in any Internet governance discussions. I think people probably felt it fell into the type of cyberwar/terrorism action expected from governments.”</w:t>
      </w:r>
    </w:p>
    <w:p w14:paraId="300FFDDC" w14:textId="77777777" w:rsidR="00816B1C" w:rsidRDefault="00816B1C" w:rsidP="008A6122">
      <w:pPr>
        <w:pStyle w:val="ListParagraph"/>
        <w:rPr>
          <w:rFonts w:ascii="Times New Roman" w:hAnsi="Times New Roman" w:cs="Times New Roman"/>
          <w:color w:val="000000" w:themeColor="text1"/>
          <w:sz w:val="24"/>
          <w:szCs w:val="24"/>
        </w:rPr>
      </w:pPr>
    </w:p>
    <w:p w14:paraId="708AAEEB" w14:textId="77777777" w:rsidR="00816B1C" w:rsidRDefault="00D944BC" w:rsidP="008A6122">
      <w:pPr>
        <w:pStyle w:val="ListParagraph"/>
        <w:shd w:val="clear" w:color="auto" w:fill="FFFFFF"/>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Marilia Maciel, FGV Center for Technology and Society, Brazil: </w:t>
      </w:r>
      <w:r w:rsidRPr="002F5654">
        <w:rPr>
          <w:rFonts w:ascii="Times New Roman" w:eastAsia="Times New Roman" w:hAnsi="Times New Roman" w:cs="Times New Roman"/>
          <w:color w:val="000000" w:themeColor="text1"/>
          <w:sz w:val="24"/>
          <w:szCs w:val="24"/>
        </w:rPr>
        <w:t>“I am not aware of direct references, although it is hard to affirm for sure.”</w:t>
      </w:r>
    </w:p>
    <w:p w14:paraId="136570F3" w14:textId="77777777" w:rsidR="00816B1C" w:rsidRDefault="00816B1C" w:rsidP="008A6122">
      <w:pPr>
        <w:pStyle w:val="ListParagraph"/>
        <w:shd w:val="clear" w:color="auto" w:fill="FFFFFF"/>
        <w:rPr>
          <w:rFonts w:ascii="Times New Roman" w:hAnsi="Times New Roman" w:cs="Times New Roman"/>
          <w:color w:val="000000" w:themeColor="text1"/>
          <w:sz w:val="24"/>
          <w:szCs w:val="24"/>
        </w:rPr>
      </w:pPr>
    </w:p>
    <w:p w14:paraId="35AACC41" w14:textId="77777777" w:rsidR="00816B1C" w:rsidRDefault="00D944BC" w:rsidP="008A6122">
      <w:pPr>
        <w:pStyle w:val="ListParagraph"/>
        <w:ind w:left="0" w:firstLine="720"/>
        <w:rPr>
          <w:rFonts w:ascii="Times New Roman" w:eastAsia="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Only one respondent—Yoko Nitta of Japan</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was aware of any governments mentioning Stuxnet or Flame in Internet </w:t>
      </w:r>
      <w:r>
        <w:rPr>
          <w:rFonts w:ascii="Times New Roman" w:hAnsi="Times New Roman" w:cs="Times New Roman"/>
          <w:color w:val="000000" w:themeColor="text1"/>
          <w:sz w:val="24"/>
          <w:szCs w:val="24"/>
        </w:rPr>
        <w:t>g</w:t>
      </w:r>
      <w:r w:rsidRPr="002F5654">
        <w:rPr>
          <w:rFonts w:ascii="Times New Roman" w:hAnsi="Times New Roman" w:cs="Times New Roman"/>
          <w:color w:val="000000" w:themeColor="text1"/>
          <w:sz w:val="24"/>
          <w:szCs w:val="24"/>
        </w:rPr>
        <w:t xml:space="preserve">overnance negotiations or making a link between them. </w:t>
      </w:r>
      <w:r w:rsidRPr="002F5654">
        <w:rPr>
          <w:rFonts w:ascii="Times New Roman" w:eastAsia="Times New Roman" w:hAnsi="Times New Roman" w:cs="Times New Roman"/>
          <w:color w:val="000000" w:themeColor="text1"/>
          <w:sz w:val="24"/>
          <w:szCs w:val="24"/>
        </w:rPr>
        <w:t>She observed, “Russia plots to strip the US of its internet governance taking advantage of the Stuxnet and Flame incidents. Russia tries to galvanize the public opinion and will try to transform the control over the internet to BRICS.” She predicts that part of the fallout from Stuxnet will be that</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 xml:space="preserve"> “Those countries which raised objections for some time against [the] U.S. such as Russia and China in terms of the concept of internet governance, they will pursue their interest</w:t>
      </w:r>
      <w:r>
        <w:rPr>
          <w:rFonts w:ascii="Times New Roman" w:eastAsia="Times New Roman" w:hAnsi="Times New Roman" w:cs="Times New Roman"/>
          <w:color w:val="000000" w:themeColor="text1"/>
          <w:sz w:val="24"/>
          <w:szCs w:val="24"/>
        </w:rPr>
        <w:t>[s]</w:t>
      </w:r>
      <w:r w:rsidRPr="002F5654">
        <w:rPr>
          <w:rFonts w:ascii="Times New Roman" w:eastAsia="Times New Roman" w:hAnsi="Times New Roman" w:cs="Times New Roman"/>
          <w:color w:val="000000" w:themeColor="text1"/>
          <w:sz w:val="24"/>
          <w:szCs w:val="24"/>
        </w:rPr>
        <w:t xml:space="preserve"> like censoring now that they c</w:t>
      </w:r>
      <w:r>
        <w:rPr>
          <w:rFonts w:ascii="Times New Roman" w:eastAsia="Times New Roman" w:hAnsi="Times New Roman" w:cs="Times New Roman"/>
          <w:color w:val="000000" w:themeColor="text1"/>
          <w:sz w:val="24"/>
          <w:szCs w:val="24"/>
        </w:rPr>
        <w:t>[an]</w:t>
      </w:r>
      <w:r w:rsidRPr="002F5654">
        <w:rPr>
          <w:rFonts w:ascii="Times New Roman" w:eastAsia="Times New Roman" w:hAnsi="Times New Roman" w:cs="Times New Roman"/>
          <w:color w:val="000000" w:themeColor="text1"/>
          <w:sz w:val="24"/>
          <w:szCs w:val="24"/>
        </w:rPr>
        <w:t xml:space="preserve"> justify their aim under the name of security and national security.”</w:t>
      </w:r>
    </w:p>
    <w:p w14:paraId="746AB95E" w14:textId="77777777" w:rsidR="00816B1C" w:rsidRDefault="00816B1C" w:rsidP="008A6122">
      <w:pPr>
        <w:pStyle w:val="ListParagraph"/>
        <w:ind w:left="0" w:firstLine="720"/>
        <w:rPr>
          <w:rFonts w:ascii="Times New Roman" w:eastAsia="Times New Roman" w:hAnsi="Times New Roman" w:cs="Times New Roman"/>
          <w:color w:val="000000" w:themeColor="text1"/>
          <w:sz w:val="24"/>
          <w:szCs w:val="24"/>
        </w:rPr>
      </w:pPr>
    </w:p>
    <w:p w14:paraId="3D565099" w14:textId="77777777" w:rsidR="00816B1C" w:rsidRDefault="00D944BC" w:rsidP="008A6122">
      <w:pPr>
        <w:spacing w:after="0"/>
        <w:ind w:firstLine="720"/>
        <w:rPr>
          <w:rFonts w:ascii="Times New Roman" w:eastAsia="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Two respondents offered hypotheses to explain the lack of references</w:t>
      </w:r>
      <w:r>
        <w:rPr>
          <w:rFonts w:ascii="Times New Roman" w:eastAsia="Times New Roman" w:hAnsi="Times New Roman" w:cs="Times New Roman"/>
          <w:color w:val="000000" w:themeColor="text1"/>
          <w:sz w:val="24"/>
          <w:szCs w:val="24"/>
        </w:rPr>
        <w:t xml:space="preserve">. </w:t>
      </w:r>
      <w:r w:rsidRPr="002F5654">
        <w:rPr>
          <w:rFonts w:ascii="Times New Roman" w:eastAsia="Times New Roman" w:hAnsi="Times New Roman" w:cs="Times New Roman"/>
          <w:color w:val="000000" w:themeColor="text1"/>
          <w:sz w:val="24"/>
          <w:szCs w:val="24"/>
        </w:rPr>
        <w:t>Hughes made the argument that there are also structural reasons for this observation: “From my perspective, Stuxnet and Flame largely fall under covert espionage actions that are not yet governable by international law and it is hard to see how the above attacks influence major Internet Governance debates</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 xml:space="preserve">i.e. how do you govern/regulate something that does not officially exist?” </w:t>
      </w:r>
      <w:r w:rsidRPr="002F5654">
        <w:rPr>
          <w:rFonts w:ascii="Times New Roman" w:hAnsi="Times New Roman" w:cs="Times New Roman"/>
          <w:color w:val="000000" w:themeColor="text1"/>
          <w:sz w:val="24"/>
          <w:szCs w:val="24"/>
        </w:rPr>
        <w:t xml:space="preserve">The haziness of jurisdiction is therefore one possible explanation for the dearth </w:t>
      </w:r>
      <w:r>
        <w:rPr>
          <w:rFonts w:ascii="Times New Roman" w:hAnsi="Times New Roman" w:cs="Times New Roman"/>
          <w:color w:val="000000" w:themeColor="text1"/>
          <w:sz w:val="24"/>
          <w:szCs w:val="24"/>
        </w:rPr>
        <w:t>of</w:t>
      </w:r>
      <w:r w:rsidRPr="002F5654">
        <w:rPr>
          <w:rFonts w:ascii="Times New Roman" w:hAnsi="Times New Roman" w:cs="Times New Roman"/>
          <w:color w:val="000000" w:themeColor="text1"/>
          <w:sz w:val="24"/>
          <w:szCs w:val="24"/>
        </w:rPr>
        <w:t xml:space="preserve"> literature.</w:t>
      </w:r>
      <w:r w:rsidRPr="002F5654">
        <w:rPr>
          <w:rFonts w:ascii="Times New Roman" w:eastAsia="Times New Roman" w:hAnsi="Times New Roman" w:cs="Times New Roman"/>
          <w:color w:val="000000" w:themeColor="text1"/>
          <w:sz w:val="24"/>
          <w:szCs w:val="24"/>
        </w:rPr>
        <w:t xml:space="preserve"> In general, there was a sense that Stuxnet and Flame stand for a process that has not yet been part of the Internet governance debate.</w:t>
      </w:r>
    </w:p>
    <w:p w14:paraId="335EC464" w14:textId="77777777" w:rsidR="00816B1C" w:rsidRDefault="00816B1C" w:rsidP="008A6122">
      <w:pPr>
        <w:shd w:val="clear" w:color="auto" w:fill="FFFFFF"/>
        <w:spacing w:after="0"/>
        <w:ind w:firstLine="720"/>
        <w:rPr>
          <w:rFonts w:ascii="Times New Roman" w:hAnsi="Times New Roman" w:cs="Times New Roman"/>
          <w:color w:val="000000" w:themeColor="text1"/>
          <w:sz w:val="24"/>
          <w:szCs w:val="24"/>
        </w:rPr>
      </w:pPr>
    </w:p>
    <w:p w14:paraId="55A0FCC1" w14:textId="77777777" w:rsidR="00816B1C" w:rsidRDefault="00D944BC" w:rsidP="008A6122">
      <w:pPr>
        <w:shd w:val="clear" w:color="auto" w:fill="FFFFFF"/>
        <w:spacing w:after="0"/>
        <w:ind w:firstLine="720"/>
        <w:rPr>
          <w:rFonts w:ascii="Times New Roman" w:eastAsia="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lastRenderedPageBreak/>
        <w:t>Maciel, on the other hand, points out that Stuxnet “</w:t>
      </w:r>
      <w:r w:rsidRPr="002F5654">
        <w:rPr>
          <w:rFonts w:ascii="Times New Roman" w:eastAsia="Times New Roman" w:hAnsi="Times New Roman" w:cs="Times New Roman"/>
          <w:color w:val="000000" w:themeColor="text1"/>
          <w:sz w:val="24"/>
          <w:szCs w:val="24"/>
        </w:rPr>
        <w:t>practically showed the potential to use cyber attacks as complementary strategy not only to military attacks, but also for diplomatic discussions concerning peace and security. The worm was being used to halt or to delay the nuclear program while sanctions were being discussed in the UN Security Council. This cyber attack disregarded the authority of the Council, and it is interesting how countries were not vocal against this unilateral move, including Brazil which had a direct interest in the Iranian issue because of the Turkish-Brazilian attempt to break an agreement.” This suggests that states might have had other interests that explain why they did not make explicit references to Stuxnet. </w:t>
      </w:r>
    </w:p>
    <w:p w14:paraId="1C0D5C72" w14:textId="77777777" w:rsidR="00816B1C" w:rsidRDefault="00816B1C" w:rsidP="008A6122">
      <w:pPr>
        <w:shd w:val="clear" w:color="auto" w:fill="FFFFFF"/>
        <w:spacing w:after="0"/>
        <w:ind w:firstLine="720"/>
        <w:rPr>
          <w:rFonts w:ascii="Times New Roman" w:eastAsia="Times New Roman" w:hAnsi="Times New Roman" w:cs="Times New Roman"/>
          <w:color w:val="000000" w:themeColor="text1"/>
          <w:sz w:val="24"/>
          <w:szCs w:val="24"/>
        </w:rPr>
      </w:pPr>
    </w:p>
    <w:p w14:paraId="47A03D35" w14:textId="77777777" w:rsidR="00816B1C" w:rsidRDefault="00D944BC" w:rsidP="008A6122">
      <w:pPr>
        <w:ind w:firstLine="720"/>
        <w:rPr>
          <w:rFonts w:ascii="Times New Roman" w:eastAsia="Times New Roman" w:hAnsi="Times New Roman" w:cs="Times New Roman"/>
          <w:color w:val="000000" w:themeColor="text1"/>
          <w:sz w:val="24"/>
          <w:szCs w:val="24"/>
        </w:rPr>
      </w:pPr>
      <w:r w:rsidRPr="002F5654">
        <w:rPr>
          <w:rFonts w:ascii="Times New Roman" w:eastAsia="Times New Roman" w:hAnsi="Times New Roman" w:cs="Times New Roman"/>
          <w:color w:val="000000" w:themeColor="text1"/>
          <w:sz w:val="24"/>
          <w:szCs w:val="24"/>
        </w:rPr>
        <w:t>The survey responses overall consisted of</w:t>
      </w:r>
      <w:r>
        <w:rPr>
          <w:rFonts w:ascii="Times New Roman" w:eastAsia="Times New Roman" w:hAnsi="Times New Roman" w:cs="Times New Roman"/>
          <w:color w:val="000000" w:themeColor="text1"/>
          <w:sz w:val="24"/>
          <w:szCs w:val="24"/>
        </w:rPr>
        <w:t xml:space="preserve"> a</w:t>
      </w:r>
      <w:r w:rsidRPr="002F5654">
        <w:rPr>
          <w:rFonts w:ascii="Times New Roman" w:eastAsia="Times New Roman" w:hAnsi="Times New Roman" w:cs="Times New Roman"/>
          <w:color w:val="000000" w:themeColor="text1"/>
          <w:sz w:val="24"/>
          <w:szCs w:val="24"/>
        </w:rPr>
        <w:t xml:space="preserve"> range of feedback. Some interview subjects replied that Stuxnet and Flame had impacted Internet </w:t>
      </w:r>
      <w:r>
        <w:rPr>
          <w:rFonts w:ascii="Times New Roman" w:eastAsia="Times New Roman" w:hAnsi="Times New Roman" w:cs="Times New Roman"/>
          <w:color w:val="000000" w:themeColor="text1"/>
          <w:sz w:val="24"/>
          <w:szCs w:val="24"/>
        </w:rPr>
        <w:t>g</w:t>
      </w:r>
      <w:r w:rsidRPr="002F5654">
        <w:rPr>
          <w:rFonts w:ascii="Times New Roman" w:eastAsia="Times New Roman" w:hAnsi="Times New Roman" w:cs="Times New Roman"/>
          <w:color w:val="000000" w:themeColor="text1"/>
          <w:sz w:val="24"/>
          <w:szCs w:val="24"/>
        </w:rPr>
        <w:t>overnance substantially; others could not summon more than a few sentences about its mootness. However, a closer look explains this variance</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 xml:space="preserve"> and we therefore distinguish between direct and indirect effects in this paper</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 xml:space="preserve"> </w:t>
      </w:r>
    </w:p>
    <w:p w14:paraId="6958F225" w14:textId="77777777" w:rsidR="00D944BC" w:rsidRPr="002F5654" w:rsidRDefault="00D944BC" w:rsidP="00854918">
      <w:pPr>
        <w:rPr>
          <w:rFonts w:ascii="Times New Roman" w:eastAsia="Times New Roman" w:hAnsi="Times New Roman" w:cs="Times New Roman"/>
          <w:color w:val="000000" w:themeColor="text1"/>
          <w:sz w:val="24"/>
          <w:szCs w:val="24"/>
          <w:u w:val="single"/>
        </w:rPr>
      </w:pPr>
      <w:r w:rsidRPr="002F5654">
        <w:rPr>
          <w:rFonts w:ascii="Times New Roman" w:eastAsia="Times New Roman" w:hAnsi="Times New Roman" w:cs="Times New Roman"/>
          <w:color w:val="000000" w:themeColor="text1"/>
          <w:sz w:val="24"/>
          <w:szCs w:val="24"/>
          <w:u w:val="single"/>
        </w:rPr>
        <w:t xml:space="preserve">Stuxnet and Flame </w:t>
      </w:r>
      <w:r>
        <w:rPr>
          <w:rFonts w:ascii="Times New Roman" w:eastAsia="Times New Roman" w:hAnsi="Times New Roman" w:cs="Times New Roman"/>
          <w:color w:val="000000" w:themeColor="text1"/>
          <w:sz w:val="24"/>
          <w:szCs w:val="24"/>
          <w:u w:val="single"/>
        </w:rPr>
        <w:t>H</w:t>
      </w:r>
      <w:r w:rsidRPr="002F5654">
        <w:rPr>
          <w:rFonts w:ascii="Times New Roman" w:eastAsia="Times New Roman" w:hAnsi="Times New Roman" w:cs="Times New Roman"/>
          <w:color w:val="000000" w:themeColor="text1"/>
          <w:sz w:val="24"/>
          <w:szCs w:val="24"/>
          <w:u w:val="single"/>
        </w:rPr>
        <w:t xml:space="preserve">ad </w:t>
      </w:r>
      <w:r>
        <w:rPr>
          <w:rFonts w:ascii="Times New Roman" w:eastAsia="Times New Roman" w:hAnsi="Times New Roman" w:cs="Times New Roman"/>
          <w:color w:val="000000" w:themeColor="text1"/>
          <w:sz w:val="24"/>
          <w:szCs w:val="24"/>
          <w:u w:val="single"/>
        </w:rPr>
        <w:t>I</w:t>
      </w:r>
      <w:r w:rsidRPr="002F5654">
        <w:rPr>
          <w:rFonts w:ascii="Times New Roman" w:eastAsia="Times New Roman" w:hAnsi="Times New Roman" w:cs="Times New Roman"/>
          <w:color w:val="000000" w:themeColor="text1"/>
          <w:sz w:val="24"/>
          <w:szCs w:val="24"/>
          <w:u w:val="single"/>
        </w:rPr>
        <w:t xml:space="preserve">ndirect </w:t>
      </w:r>
      <w:r>
        <w:rPr>
          <w:rFonts w:ascii="Times New Roman" w:eastAsia="Times New Roman" w:hAnsi="Times New Roman" w:cs="Times New Roman"/>
          <w:color w:val="000000" w:themeColor="text1"/>
          <w:sz w:val="24"/>
          <w:szCs w:val="24"/>
          <w:u w:val="single"/>
        </w:rPr>
        <w:t>E</w:t>
      </w:r>
      <w:r w:rsidRPr="002F5654">
        <w:rPr>
          <w:rFonts w:ascii="Times New Roman" w:eastAsia="Times New Roman" w:hAnsi="Times New Roman" w:cs="Times New Roman"/>
          <w:color w:val="000000" w:themeColor="text1"/>
          <w:sz w:val="24"/>
          <w:szCs w:val="24"/>
          <w:u w:val="single"/>
        </w:rPr>
        <w:t xml:space="preserve">ffect by </w:t>
      </w:r>
      <w:r>
        <w:rPr>
          <w:rFonts w:ascii="Times New Roman" w:eastAsia="Times New Roman" w:hAnsi="Times New Roman" w:cs="Times New Roman"/>
          <w:color w:val="000000" w:themeColor="text1"/>
          <w:sz w:val="24"/>
          <w:szCs w:val="24"/>
          <w:u w:val="single"/>
        </w:rPr>
        <w:t>B</w:t>
      </w:r>
      <w:r w:rsidRPr="002F5654">
        <w:rPr>
          <w:rFonts w:ascii="Times New Roman" w:eastAsia="Times New Roman" w:hAnsi="Times New Roman" w:cs="Times New Roman"/>
          <w:color w:val="000000" w:themeColor="text1"/>
          <w:sz w:val="24"/>
          <w:szCs w:val="24"/>
          <w:u w:val="single"/>
        </w:rPr>
        <w:t xml:space="preserve">olstering </w:t>
      </w:r>
      <w:r>
        <w:rPr>
          <w:rFonts w:ascii="Times New Roman" w:eastAsia="Times New Roman" w:hAnsi="Times New Roman" w:cs="Times New Roman"/>
          <w:color w:val="000000" w:themeColor="text1"/>
          <w:sz w:val="24"/>
          <w:szCs w:val="24"/>
          <w:u w:val="single"/>
        </w:rPr>
        <w:t>E</w:t>
      </w:r>
      <w:r w:rsidRPr="002F5654">
        <w:rPr>
          <w:rFonts w:ascii="Times New Roman" w:eastAsia="Times New Roman" w:hAnsi="Times New Roman" w:cs="Times New Roman"/>
          <w:color w:val="000000" w:themeColor="text1"/>
          <w:sz w:val="24"/>
          <w:szCs w:val="24"/>
          <w:u w:val="single"/>
        </w:rPr>
        <w:t xml:space="preserve">xisting </w:t>
      </w:r>
      <w:r>
        <w:rPr>
          <w:rFonts w:ascii="Times New Roman" w:eastAsia="Times New Roman" w:hAnsi="Times New Roman" w:cs="Times New Roman"/>
          <w:color w:val="000000" w:themeColor="text1"/>
          <w:sz w:val="24"/>
          <w:szCs w:val="24"/>
          <w:u w:val="single"/>
        </w:rPr>
        <w:t>A</w:t>
      </w:r>
      <w:r w:rsidRPr="002F5654">
        <w:rPr>
          <w:rFonts w:ascii="Times New Roman" w:eastAsia="Times New Roman" w:hAnsi="Times New Roman" w:cs="Times New Roman"/>
          <w:color w:val="000000" w:themeColor="text1"/>
          <w:sz w:val="24"/>
          <w:szCs w:val="24"/>
          <w:u w:val="single"/>
        </w:rPr>
        <w:t>rguments</w:t>
      </w:r>
    </w:p>
    <w:p w14:paraId="144E51C2" w14:textId="77777777" w:rsidR="00816B1C" w:rsidRDefault="00D944BC" w:rsidP="008A6122">
      <w:pPr>
        <w:ind w:firstLine="720"/>
        <w:rPr>
          <w:rFonts w:ascii="Times New Roman" w:eastAsia="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Sandro Gaycken, a </w:t>
      </w:r>
      <w:r w:rsidRPr="00FF734F">
        <w:rPr>
          <w:rFonts w:ascii="Times New Roman" w:hAnsi="Times New Roman" w:cs="Times New Roman"/>
          <w:color w:val="000000" w:themeColor="text1"/>
          <w:sz w:val="24"/>
          <w:szCs w:val="24"/>
        </w:rPr>
        <w:t>cybersecurity</w:t>
      </w:r>
      <w:r w:rsidRPr="002F5654">
        <w:rPr>
          <w:rFonts w:ascii="Times New Roman" w:hAnsi="Times New Roman" w:cs="Times New Roman"/>
          <w:color w:val="000000" w:themeColor="text1"/>
          <w:sz w:val="24"/>
          <w:szCs w:val="24"/>
        </w:rPr>
        <w:t xml:space="preserve"> researcher at the Freie Uniersitaet Berlin, Germany, pointed out</w:t>
      </w:r>
      <w:r>
        <w:rPr>
          <w:rFonts w:ascii="Times New Roman" w:hAnsi="Times New Roman" w:cs="Times New Roman"/>
          <w:color w:val="000000" w:themeColor="text1"/>
          <w:sz w:val="24"/>
          <w:szCs w:val="24"/>
        </w:rPr>
        <w:t xml:space="preserve">, </w:t>
      </w:r>
      <w:r w:rsidRPr="002F5654">
        <w:rPr>
          <w:rFonts w:ascii="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i</w:t>
      </w:r>
      <w:r w:rsidRPr="002F5654">
        <w:rPr>
          <w:rFonts w:ascii="Times New Roman" w:eastAsia="Times New Roman" w:hAnsi="Times New Roman" w:cs="Times New Roman"/>
          <w:color w:val="000000" w:themeColor="text1"/>
          <w:sz w:val="24"/>
          <w:szCs w:val="24"/>
        </w:rPr>
        <w:t xml:space="preserve">n backdoor discussions [Stuxnet has been mentioned] a lot, but rather as exemplifications, not as unique cases.” </w:t>
      </w:r>
    </w:p>
    <w:p w14:paraId="1BA32A90" w14:textId="77777777" w:rsidR="00816B1C" w:rsidRDefault="00D944BC" w:rsidP="008A6122">
      <w:pPr>
        <w:ind w:firstLine="720"/>
        <w:rPr>
          <w:rFonts w:ascii="Times New Roman" w:hAnsi="Times New Roman" w:cs="Times New Roman"/>
          <w:color w:val="000000" w:themeColor="text1"/>
          <w:sz w:val="24"/>
          <w:szCs w:val="24"/>
        </w:rPr>
      </w:pPr>
      <w:r w:rsidRPr="002F5654">
        <w:rPr>
          <w:rFonts w:ascii="Times New Roman" w:eastAsia="Times New Roman" w:hAnsi="Times New Roman" w:cs="Times New Roman"/>
          <w:color w:val="000000" w:themeColor="text1"/>
          <w:sz w:val="24"/>
          <w:szCs w:val="24"/>
        </w:rPr>
        <w:t xml:space="preserve">Similarly, another expert who chose to remain anonymous asserted that </w:t>
      </w:r>
      <w:r w:rsidRPr="002F5654">
        <w:rPr>
          <w:rFonts w:ascii="Times New Roman" w:hAnsi="Times New Roman" w:cs="Times New Roman"/>
          <w:color w:val="000000" w:themeColor="text1"/>
          <w:sz w:val="24"/>
          <w:szCs w:val="24"/>
        </w:rPr>
        <w:t xml:space="preserve">some governments have used the malware as an example </w:t>
      </w:r>
      <w:r>
        <w:rPr>
          <w:rFonts w:ascii="Times New Roman" w:hAnsi="Times New Roman" w:cs="Times New Roman"/>
          <w:color w:val="000000" w:themeColor="text1"/>
          <w:sz w:val="24"/>
          <w:szCs w:val="24"/>
        </w:rPr>
        <w:t xml:space="preserve">of </w:t>
      </w:r>
      <w:r w:rsidRPr="002F5654">
        <w:rPr>
          <w:rFonts w:ascii="Times New Roman" w:hAnsi="Times New Roman" w:cs="Times New Roman"/>
          <w:color w:val="000000" w:themeColor="text1"/>
          <w:sz w:val="24"/>
          <w:szCs w:val="24"/>
        </w:rPr>
        <w:t xml:space="preserve">why there is a need for a new Internet governance model, but pointed out that they had already been making such arguments without Stuxnet and Flame. </w:t>
      </w:r>
    </w:p>
    <w:p w14:paraId="5DA49ACC" w14:textId="77777777" w:rsidR="00D944BC" w:rsidRPr="002F5654" w:rsidRDefault="00D944BC" w:rsidP="00840449">
      <w:pPr>
        <w:rPr>
          <w:rFonts w:ascii="Times New Roman" w:eastAsia="Times New Roman" w:hAnsi="Times New Roman" w:cs="Times New Roman"/>
          <w:color w:val="000000" w:themeColor="text1"/>
          <w:sz w:val="24"/>
          <w:szCs w:val="24"/>
          <w:u w:val="single"/>
        </w:rPr>
      </w:pPr>
      <w:r w:rsidRPr="002F5654">
        <w:rPr>
          <w:rFonts w:ascii="Times New Roman" w:eastAsia="Times New Roman" w:hAnsi="Times New Roman" w:cs="Times New Roman"/>
          <w:color w:val="000000" w:themeColor="text1"/>
          <w:sz w:val="24"/>
          <w:szCs w:val="24"/>
          <w:u w:val="single"/>
        </w:rPr>
        <w:t xml:space="preserve">Stuxnet and Flame </w:t>
      </w:r>
      <w:r>
        <w:rPr>
          <w:rFonts w:ascii="Times New Roman" w:eastAsia="Times New Roman" w:hAnsi="Times New Roman" w:cs="Times New Roman"/>
          <w:color w:val="000000" w:themeColor="text1"/>
          <w:sz w:val="24"/>
          <w:szCs w:val="24"/>
          <w:u w:val="single"/>
        </w:rPr>
        <w:t>H</w:t>
      </w:r>
      <w:r w:rsidRPr="002F5654">
        <w:rPr>
          <w:rFonts w:ascii="Times New Roman" w:eastAsia="Times New Roman" w:hAnsi="Times New Roman" w:cs="Times New Roman"/>
          <w:color w:val="000000" w:themeColor="text1"/>
          <w:sz w:val="24"/>
          <w:szCs w:val="24"/>
          <w:u w:val="single"/>
        </w:rPr>
        <w:t xml:space="preserve">ad </w:t>
      </w:r>
      <w:r>
        <w:rPr>
          <w:rFonts w:ascii="Times New Roman" w:eastAsia="Times New Roman" w:hAnsi="Times New Roman" w:cs="Times New Roman"/>
          <w:color w:val="000000" w:themeColor="text1"/>
          <w:sz w:val="24"/>
          <w:szCs w:val="24"/>
          <w:u w:val="single"/>
        </w:rPr>
        <w:t>I</w:t>
      </w:r>
      <w:r w:rsidRPr="002F5654">
        <w:rPr>
          <w:rFonts w:ascii="Times New Roman" w:eastAsia="Times New Roman" w:hAnsi="Times New Roman" w:cs="Times New Roman"/>
          <w:color w:val="000000" w:themeColor="text1"/>
          <w:sz w:val="24"/>
          <w:szCs w:val="24"/>
          <w:u w:val="single"/>
        </w:rPr>
        <w:t xml:space="preserve">ndirect </w:t>
      </w:r>
      <w:r>
        <w:rPr>
          <w:rFonts w:ascii="Times New Roman" w:eastAsia="Times New Roman" w:hAnsi="Times New Roman" w:cs="Times New Roman"/>
          <w:color w:val="000000" w:themeColor="text1"/>
          <w:sz w:val="24"/>
          <w:szCs w:val="24"/>
          <w:u w:val="single"/>
        </w:rPr>
        <w:t>E</w:t>
      </w:r>
      <w:r w:rsidRPr="002F5654">
        <w:rPr>
          <w:rFonts w:ascii="Times New Roman" w:eastAsia="Times New Roman" w:hAnsi="Times New Roman" w:cs="Times New Roman"/>
          <w:color w:val="000000" w:themeColor="text1"/>
          <w:sz w:val="24"/>
          <w:szCs w:val="24"/>
          <w:u w:val="single"/>
        </w:rPr>
        <w:t xml:space="preserve">ffect by </w:t>
      </w:r>
      <w:r>
        <w:rPr>
          <w:rFonts w:ascii="Times New Roman" w:eastAsia="Times New Roman" w:hAnsi="Times New Roman" w:cs="Times New Roman"/>
          <w:color w:val="000000" w:themeColor="text1"/>
          <w:sz w:val="24"/>
          <w:szCs w:val="24"/>
          <w:u w:val="single"/>
        </w:rPr>
        <w:t>U</w:t>
      </w:r>
      <w:r w:rsidRPr="002F5654">
        <w:rPr>
          <w:rFonts w:ascii="Times New Roman" w:eastAsia="Times New Roman" w:hAnsi="Times New Roman" w:cs="Times New Roman"/>
          <w:color w:val="000000" w:themeColor="text1"/>
          <w:sz w:val="24"/>
          <w:szCs w:val="24"/>
          <w:u w:val="single"/>
        </w:rPr>
        <w:t xml:space="preserve">ndermining </w:t>
      </w:r>
      <w:r>
        <w:rPr>
          <w:rFonts w:ascii="Times New Roman" w:eastAsia="Times New Roman" w:hAnsi="Times New Roman" w:cs="Times New Roman"/>
          <w:color w:val="000000" w:themeColor="text1"/>
          <w:sz w:val="24"/>
          <w:szCs w:val="24"/>
          <w:u w:val="single"/>
        </w:rPr>
        <w:t>E</w:t>
      </w:r>
      <w:r w:rsidRPr="002F5654">
        <w:rPr>
          <w:rFonts w:ascii="Times New Roman" w:eastAsia="Times New Roman" w:hAnsi="Times New Roman" w:cs="Times New Roman"/>
          <w:color w:val="000000" w:themeColor="text1"/>
          <w:sz w:val="24"/>
          <w:szCs w:val="24"/>
          <w:u w:val="single"/>
        </w:rPr>
        <w:t xml:space="preserve">xisting </w:t>
      </w:r>
      <w:r>
        <w:rPr>
          <w:rFonts w:ascii="Times New Roman" w:eastAsia="Times New Roman" w:hAnsi="Times New Roman" w:cs="Times New Roman"/>
          <w:color w:val="000000" w:themeColor="text1"/>
          <w:sz w:val="24"/>
          <w:szCs w:val="24"/>
          <w:u w:val="single"/>
        </w:rPr>
        <w:t>A</w:t>
      </w:r>
      <w:r w:rsidRPr="002F5654">
        <w:rPr>
          <w:rFonts w:ascii="Times New Roman" w:eastAsia="Times New Roman" w:hAnsi="Times New Roman" w:cs="Times New Roman"/>
          <w:color w:val="000000" w:themeColor="text1"/>
          <w:sz w:val="24"/>
          <w:szCs w:val="24"/>
          <w:u w:val="single"/>
        </w:rPr>
        <w:t>rguments</w:t>
      </w:r>
    </w:p>
    <w:p w14:paraId="0ED35EB3" w14:textId="77777777" w:rsidR="00816B1C" w:rsidRDefault="00D944BC" w:rsidP="008A6122">
      <w:pPr>
        <w:spacing w:after="0"/>
        <w:ind w:firstLine="720"/>
        <w:rPr>
          <w:rFonts w:ascii="Times New Roman" w:hAnsi="Times New Roman" w:cs="Times New Roman"/>
          <w:color w:val="000000" w:themeColor="text1"/>
          <w:sz w:val="24"/>
          <w:szCs w:val="24"/>
          <w:shd w:val="clear" w:color="auto" w:fill="FFFFFF"/>
        </w:rPr>
      </w:pPr>
      <w:r w:rsidRPr="002F5654">
        <w:rPr>
          <w:rFonts w:ascii="Times New Roman" w:hAnsi="Times New Roman" w:cs="Times New Roman"/>
          <w:color w:val="000000" w:themeColor="text1"/>
          <w:sz w:val="24"/>
          <w:szCs w:val="24"/>
          <w:shd w:val="clear" w:color="auto" w:fill="FFFFFF"/>
        </w:rPr>
        <w:t xml:space="preserve">Greg Austin, </w:t>
      </w:r>
      <w:r>
        <w:rPr>
          <w:rFonts w:ascii="Times New Roman" w:hAnsi="Times New Roman" w:cs="Times New Roman"/>
          <w:color w:val="000000" w:themeColor="text1"/>
          <w:sz w:val="24"/>
          <w:szCs w:val="24"/>
          <w:shd w:val="clear" w:color="auto" w:fill="FFFFFF"/>
        </w:rPr>
        <w:t xml:space="preserve">a </w:t>
      </w:r>
      <w:r w:rsidRPr="002F5654">
        <w:rPr>
          <w:rFonts w:ascii="Times New Roman" w:hAnsi="Times New Roman" w:cs="Times New Roman"/>
          <w:color w:val="000000" w:themeColor="text1"/>
          <w:sz w:val="24"/>
          <w:szCs w:val="24"/>
          <w:shd w:val="clear" w:color="auto" w:fill="FFFFFF"/>
        </w:rPr>
        <w:t>professorial fellow at the East West Institute, argued that Stuxnet undermined the existing narrative of the US</w:t>
      </w:r>
      <w:r>
        <w:rPr>
          <w:rFonts w:ascii="Times New Roman" w:hAnsi="Times New Roman" w:cs="Times New Roman"/>
          <w:color w:val="000000" w:themeColor="text1"/>
          <w:sz w:val="24"/>
          <w:szCs w:val="24"/>
          <w:shd w:val="clear" w:color="auto" w:fill="FFFFFF"/>
        </w:rPr>
        <w:t xml:space="preserve">. In response to the question, </w:t>
      </w:r>
      <w:r w:rsidRPr="002F5654">
        <w:rPr>
          <w:rFonts w:ascii="Times New Roman" w:hAnsi="Times New Roman" w:cs="Times New Roman"/>
          <w:color w:val="000000" w:themeColor="text1"/>
          <w:sz w:val="24"/>
          <w:szCs w:val="24"/>
          <w:shd w:val="clear" w:color="auto" w:fill="FFFFFF"/>
        </w:rPr>
        <w:t>“Did Stuxnet change the Internet Governance debate in any significant way? If so, how?</w:t>
      </w:r>
      <w:r>
        <w:rPr>
          <w:rFonts w:ascii="Times New Roman" w:hAnsi="Times New Roman" w:cs="Times New Roman"/>
          <w:color w:val="000000" w:themeColor="text1"/>
          <w:sz w:val="24"/>
          <w:szCs w:val="24"/>
          <w:shd w:val="clear" w:color="auto" w:fill="FFFFFF"/>
        </w:rPr>
        <w:t>” he replied:</w:t>
      </w:r>
    </w:p>
    <w:p w14:paraId="5DE4C3A8" w14:textId="77777777" w:rsidR="00816B1C" w:rsidRDefault="00816B1C" w:rsidP="008A6122">
      <w:pPr>
        <w:spacing w:after="0"/>
        <w:ind w:firstLine="720"/>
        <w:rPr>
          <w:rFonts w:ascii="Times New Roman" w:hAnsi="Times New Roman" w:cs="Times New Roman"/>
          <w:color w:val="000000" w:themeColor="text1"/>
          <w:sz w:val="24"/>
          <w:szCs w:val="24"/>
          <w:shd w:val="clear" w:color="auto" w:fill="FFFFFF"/>
        </w:rPr>
      </w:pPr>
    </w:p>
    <w:p w14:paraId="2C32DA93" w14:textId="77777777" w:rsidR="00816B1C" w:rsidRDefault="00D944BC" w:rsidP="008A6122">
      <w:pPr>
        <w:spacing w:after="0"/>
        <w:ind w:left="720"/>
        <w:rPr>
          <w:rFonts w:ascii="Times New Roman" w:hAnsi="Times New Roman" w:cs="Times New Roman"/>
          <w:color w:val="000000" w:themeColor="text1"/>
          <w:sz w:val="24"/>
          <w:szCs w:val="24"/>
          <w:shd w:val="clear" w:color="auto" w:fill="FFFFFF"/>
        </w:rPr>
      </w:pPr>
      <w:r w:rsidRPr="002F5654">
        <w:rPr>
          <w:rFonts w:ascii="Times New Roman" w:hAnsi="Times New Roman" w:cs="Times New Roman"/>
          <w:color w:val="000000" w:themeColor="text1"/>
          <w:sz w:val="24"/>
          <w:szCs w:val="24"/>
          <w:shd w:val="clear" w:color="auto" w:fill="FFFFFF"/>
        </w:rPr>
        <w:t>Fundamentally. It completely undermined the position laid out by Secretary of State Clinton that states which do this should be regarded as outlaws. She used this language: ‘Countries or individuals that engage in cyber attacks should face consequences and international condemnation. In an internet-connected world, an attack on one nation’s networks can be an attack on all.’… As I understand the two [Stuxnet and Flame], Stuxnet was notable for sabotage. Flame was/is espionage, without sabotage. Stuxnet was a clear breach of international law (sabotage across state borders in peacetime), whereas Flame was not such a clear breach of international law (as espionage).</w:t>
      </w:r>
    </w:p>
    <w:p w14:paraId="35F80B60" w14:textId="77777777" w:rsidR="00816B1C" w:rsidRDefault="00816B1C" w:rsidP="008A6122">
      <w:pPr>
        <w:spacing w:after="0"/>
        <w:ind w:left="720"/>
        <w:rPr>
          <w:rStyle w:val="apple-converted-space"/>
        </w:rPr>
      </w:pPr>
    </w:p>
    <w:p w14:paraId="07D930C7" w14:textId="77777777" w:rsidR="00D944BC" w:rsidRPr="002F5654" w:rsidRDefault="00D944BC" w:rsidP="00840449">
      <w:pPr>
        <w:rPr>
          <w:rFonts w:ascii="Times New Roman" w:eastAsia="Times New Roman" w:hAnsi="Times New Roman" w:cs="Times New Roman"/>
          <w:color w:val="000000" w:themeColor="text1"/>
          <w:sz w:val="24"/>
          <w:szCs w:val="24"/>
          <w:u w:val="single"/>
        </w:rPr>
      </w:pPr>
      <w:r w:rsidRPr="002F5654">
        <w:rPr>
          <w:rFonts w:ascii="Times New Roman" w:eastAsia="Times New Roman" w:hAnsi="Times New Roman" w:cs="Times New Roman"/>
          <w:color w:val="000000" w:themeColor="text1"/>
          <w:sz w:val="24"/>
          <w:szCs w:val="24"/>
          <w:u w:val="single"/>
        </w:rPr>
        <w:t xml:space="preserve">Stuxnet and Flame </w:t>
      </w:r>
      <w:r>
        <w:rPr>
          <w:rFonts w:ascii="Times New Roman" w:eastAsia="Times New Roman" w:hAnsi="Times New Roman" w:cs="Times New Roman"/>
          <w:color w:val="000000" w:themeColor="text1"/>
          <w:sz w:val="24"/>
          <w:szCs w:val="24"/>
          <w:u w:val="single"/>
        </w:rPr>
        <w:t>H</w:t>
      </w:r>
      <w:r w:rsidRPr="002F5654">
        <w:rPr>
          <w:rFonts w:ascii="Times New Roman" w:eastAsia="Times New Roman" w:hAnsi="Times New Roman" w:cs="Times New Roman"/>
          <w:color w:val="000000" w:themeColor="text1"/>
          <w:sz w:val="24"/>
          <w:szCs w:val="24"/>
          <w:u w:val="single"/>
        </w:rPr>
        <w:t xml:space="preserve">ad </w:t>
      </w:r>
      <w:r>
        <w:rPr>
          <w:rFonts w:ascii="Times New Roman" w:eastAsia="Times New Roman" w:hAnsi="Times New Roman" w:cs="Times New Roman"/>
          <w:color w:val="000000" w:themeColor="text1"/>
          <w:sz w:val="24"/>
          <w:szCs w:val="24"/>
          <w:u w:val="single"/>
        </w:rPr>
        <w:t>I</w:t>
      </w:r>
      <w:r w:rsidRPr="002F5654">
        <w:rPr>
          <w:rFonts w:ascii="Times New Roman" w:eastAsia="Times New Roman" w:hAnsi="Times New Roman" w:cs="Times New Roman"/>
          <w:color w:val="000000" w:themeColor="text1"/>
          <w:sz w:val="24"/>
          <w:szCs w:val="24"/>
          <w:u w:val="single"/>
        </w:rPr>
        <w:t xml:space="preserve">ndirect </w:t>
      </w:r>
      <w:r>
        <w:rPr>
          <w:rFonts w:ascii="Times New Roman" w:eastAsia="Times New Roman" w:hAnsi="Times New Roman" w:cs="Times New Roman"/>
          <w:color w:val="000000" w:themeColor="text1"/>
          <w:sz w:val="24"/>
          <w:szCs w:val="24"/>
          <w:u w:val="single"/>
        </w:rPr>
        <w:t>E</w:t>
      </w:r>
      <w:r w:rsidRPr="002F5654">
        <w:rPr>
          <w:rFonts w:ascii="Times New Roman" w:eastAsia="Times New Roman" w:hAnsi="Times New Roman" w:cs="Times New Roman"/>
          <w:color w:val="000000" w:themeColor="text1"/>
          <w:sz w:val="24"/>
          <w:szCs w:val="24"/>
          <w:u w:val="single"/>
        </w:rPr>
        <w:t xml:space="preserve">ffect by </w:t>
      </w:r>
      <w:r>
        <w:rPr>
          <w:rFonts w:ascii="Times New Roman" w:eastAsia="Times New Roman" w:hAnsi="Times New Roman" w:cs="Times New Roman"/>
          <w:color w:val="000000" w:themeColor="text1"/>
          <w:sz w:val="24"/>
          <w:szCs w:val="24"/>
          <w:u w:val="single"/>
        </w:rPr>
        <w:t>A</w:t>
      </w:r>
      <w:r w:rsidRPr="002F5654">
        <w:rPr>
          <w:rFonts w:ascii="Times New Roman" w:eastAsia="Times New Roman" w:hAnsi="Times New Roman" w:cs="Times New Roman"/>
          <w:color w:val="000000" w:themeColor="text1"/>
          <w:sz w:val="24"/>
          <w:szCs w:val="24"/>
          <w:u w:val="single"/>
        </w:rPr>
        <w:t xml:space="preserve">ffecting </w:t>
      </w:r>
      <w:r>
        <w:rPr>
          <w:rFonts w:ascii="Times New Roman" w:eastAsia="Times New Roman" w:hAnsi="Times New Roman" w:cs="Times New Roman"/>
          <w:color w:val="000000" w:themeColor="text1"/>
          <w:sz w:val="24"/>
          <w:szCs w:val="24"/>
          <w:u w:val="single"/>
        </w:rPr>
        <w:t>A</w:t>
      </w:r>
      <w:r w:rsidRPr="002F5654">
        <w:rPr>
          <w:rFonts w:ascii="Times New Roman" w:eastAsia="Times New Roman" w:hAnsi="Times New Roman" w:cs="Times New Roman"/>
          <w:color w:val="000000" w:themeColor="text1"/>
          <w:sz w:val="24"/>
          <w:szCs w:val="24"/>
          <w:u w:val="single"/>
        </w:rPr>
        <w:t xml:space="preserve">gendas and </w:t>
      </w:r>
      <w:r>
        <w:rPr>
          <w:rFonts w:ascii="Times New Roman" w:eastAsia="Times New Roman" w:hAnsi="Times New Roman" w:cs="Times New Roman"/>
          <w:color w:val="000000" w:themeColor="text1"/>
          <w:sz w:val="24"/>
          <w:szCs w:val="24"/>
          <w:u w:val="single"/>
        </w:rPr>
        <w:t>A</w:t>
      </w:r>
      <w:r w:rsidRPr="002F5654">
        <w:rPr>
          <w:rFonts w:ascii="Times New Roman" w:eastAsia="Times New Roman" w:hAnsi="Times New Roman" w:cs="Times New Roman"/>
          <w:color w:val="000000" w:themeColor="text1"/>
          <w:sz w:val="24"/>
          <w:szCs w:val="24"/>
          <w:u w:val="single"/>
        </w:rPr>
        <w:t>wareness</w:t>
      </w:r>
    </w:p>
    <w:p w14:paraId="32310009" w14:textId="77777777" w:rsidR="00D944BC" w:rsidRPr="002F5654" w:rsidRDefault="00D944BC" w:rsidP="00840449">
      <w:pPr>
        <w:shd w:val="clear" w:color="auto" w:fill="FFFFFF"/>
        <w:ind w:left="720"/>
        <w:rPr>
          <w:rFonts w:ascii="Times New Roman" w:eastAsia="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shd w:val="clear" w:color="auto" w:fill="FFFFFF"/>
        </w:rPr>
        <w:lastRenderedPageBreak/>
        <w:t>Maciel: “</w:t>
      </w:r>
      <w:r w:rsidRPr="001E79DA">
        <w:rPr>
          <w:rFonts w:ascii="Times New Roman" w:eastAsia="Times New Roman" w:hAnsi="Times New Roman" w:cs="Times New Roman"/>
          <w:color w:val="000000" w:themeColor="text1"/>
          <w:sz w:val="24"/>
          <w:szCs w:val="24"/>
        </w:rPr>
        <w:t>Cyber security</w:t>
      </w:r>
      <w:r>
        <w:rPr>
          <w:rFonts w:ascii="Times New Roman" w:eastAsia="Times New Roman" w:hAnsi="Times New Roman" w:cs="Times New Roman"/>
          <w:color w:val="000000" w:themeColor="text1"/>
          <w:sz w:val="24"/>
          <w:szCs w:val="24"/>
        </w:rPr>
        <w:t xml:space="preserve"> </w:t>
      </w:r>
      <w:r w:rsidRPr="002F5654">
        <w:rPr>
          <w:rFonts w:ascii="Times New Roman" w:eastAsia="Times New Roman" w:hAnsi="Times New Roman" w:cs="Times New Roman"/>
          <w:color w:val="000000" w:themeColor="text1"/>
          <w:sz w:val="24"/>
          <w:szCs w:val="24"/>
        </w:rPr>
        <w:t>and defense were ranked higher on the agenda, both in the International and on the national levels</w:t>
      </w:r>
      <w:r>
        <w:rPr>
          <w:rFonts w:ascii="Times New Roman" w:eastAsia="Times New Roman" w:hAnsi="Times New Roman" w:cs="Times New Roman"/>
          <w:color w:val="000000" w:themeColor="text1"/>
          <w:sz w:val="24"/>
          <w:szCs w:val="24"/>
        </w:rPr>
        <w:t>.”</w:t>
      </w:r>
    </w:p>
    <w:p w14:paraId="1CDB2686" w14:textId="77777777" w:rsidR="00D944BC" w:rsidRPr="002F5654" w:rsidRDefault="00D944BC" w:rsidP="00840449">
      <w:pPr>
        <w:ind w:left="720"/>
        <w:rPr>
          <w:rFonts w:ascii="Times New Roman" w:eastAsia="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Gaycken</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Stuxnet “</w:t>
      </w:r>
      <w:r w:rsidRPr="002F5654">
        <w:rPr>
          <w:rFonts w:ascii="Times New Roman" w:eastAsia="Times New Roman" w:hAnsi="Times New Roman" w:cs="Times New Roman"/>
          <w:color w:val="000000" w:themeColor="text1"/>
          <w:sz w:val="24"/>
          <w:szCs w:val="24"/>
        </w:rPr>
        <w:t xml:space="preserve">accelerated the security discussion and rendered security more important in this arena.” </w:t>
      </w:r>
    </w:p>
    <w:p w14:paraId="1E61A093" w14:textId="77777777" w:rsidR="007F46F2" w:rsidRPr="002F5654" w:rsidRDefault="00D944BC" w:rsidP="00840449">
      <w:pPr>
        <w:rPr>
          <w:rFonts w:ascii="Times New Roman" w:hAnsi="Times New Roman" w:cs="Times New Roman"/>
          <w:i/>
          <w:color w:val="000000" w:themeColor="text1"/>
          <w:sz w:val="24"/>
          <w:szCs w:val="24"/>
        </w:rPr>
      </w:pPr>
      <w:r w:rsidRPr="002F5654">
        <w:rPr>
          <w:rFonts w:ascii="Times New Roman" w:hAnsi="Times New Roman" w:cs="Times New Roman"/>
          <w:i/>
          <w:color w:val="000000" w:themeColor="text1"/>
          <w:sz w:val="24"/>
          <w:szCs w:val="24"/>
        </w:rPr>
        <w:t xml:space="preserve">The following responses show such increased awareness: </w:t>
      </w:r>
    </w:p>
    <w:p w14:paraId="2259DC3B" w14:textId="77777777" w:rsidR="00816B1C" w:rsidRDefault="00140647" w:rsidP="008A6122">
      <w:pPr>
        <w:spacing w:after="0"/>
        <w:ind w:left="720"/>
        <w:rPr>
          <w:rFonts w:ascii="Times New Roman" w:hAnsi="Times New Roman" w:cs="Times New Roman"/>
          <w:color w:val="000000" w:themeColor="text1"/>
          <w:sz w:val="24"/>
          <w:szCs w:val="24"/>
        </w:rPr>
      </w:pPr>
      <w:r w:rsidRPr="008A6122">
        <w:rPr>
          <w:rFonts w:ascii="Times New Roman" w:hAnsi="Times New Roman" w:cs="Times New Roman"/>
          <w:color w:val="000000" w:themeColor="text1"/>
          <w:sz w:val="24"/>
          <w:szCs w:val="24"/>
        </w:rPr>
        <w:t>Former Canadian Ambassador Paul Meyer</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“Stuxnet did represent a certain crossing of the Rubicon in terms of a state directed cyber attack with the aim of causing physical damage to a sensitive facility. This has great significance for governance in that it demonstrates the dangers of leaving this realm unregulated and should serve as an impetus for states to start developing some cooperative security arrangements…The implications for global governance lies in the practical necessity to delineate between cyber attacks and cyber exploitation…I am concerned that opportunities for preventive diplomacy are being missed while the militarization of cyberspace intensifies.”</w:t>
      </w:r>
    </w:p>
    <w:p w14:paraId="6C627914" w14:textId="77777777" w:rsidR="00816B1C" w:rsidRPr="008A6122" w:rsidRDefault="00816B1C" w:rsidP="008A6122">
      <w:pPr>
        <w:spacing w:after="0"/>
        <w:ind w:left="720"/>
        <w:rPr>
          <w:rFonts w:ascii="Times New Roman" w:hAnsi="Times New Roman" w:cs="Times New Roman"/>
          <w:color w:val="000000" w:themeColor="text1"/>
          <w:sz w:val="24"/>
          <w:szCs w:val="24"/>
        </w:rPr>
      </w:pPr>
    </w:p>
    <w:p w14:paraId="18CBF692" w14:textId="77777777" w:rsidR="00816B1C" w:rsidRDefault="00140647" w:rsidP="008A6122">
      <w:pPr>
        <w:spacing w:after="0"/>
        <w:ind w:left="720"/>
        <w:rPr>
          <w:rFonts w:ascii="Times New Roman" w:hAnsi="Times New Roman" w:cs="Times New Roman"/>
          <w:color w:val="000000" w:themeColor="text1"/>
          <w:sz w:val="24"/>
          <w:szCs w:val="24"/>
        </w:rPr>
      </w:pPr>
      <w:r w:rsidRPr="008A6122">
        <w:rPr>
          <w:rFonts w:ascii="Times New Roman" w:hAnsi="Times New Roman" w:cs="Times New Roman"/>
          <w:color w:val="000000" w:themeColor="text1"/>
          <w:sz w:val="24"/>
          <w:szCs w:val="24"/>
        </w:rPr>
        <w:t>Mueller</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 xml:space="preserve"> “The US was inaccurately perceived (mostly in domestic circles, but also in some foreign circles) as a neutral steward that could protect the internet against repressive control by states…Stuxnet/Flame got people thinking. NSA/Snowden sealed the deal.” He added</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 xml:space="preserve"> “because Stuxnet relied on an exploit tied to Microsoft's update process it raised concerns that the company might be cooperating with US military/intel agencies behind the scenes…and raised doubts about the role of US-based businesses.”</w:t>
      </w:r>
    </w:p>
    <w:p w14:paraId="63BEEDB8" w14:textId="77777777" w:rsidR="00816B1C" w:rsidRPr="008A6122" w:rsidRDefault="00816B1C" w:rsidP="008A6122">
      <w:pPr>
        <w:spacing w:after="0"/>
        <w:ind w:left="720"/>
        <w:rPr>
          <w:rFonts w:ascii="Times New Roman" w:hAnsi="Times New Roman" w:cs="Times New Roman"/>
          <w:color w:val="000000" w:themeColor="text1"/>
          <w:sz w:val="24"/>
          <w:szCs w:val="24"/>
        </w:rPr>
      </w:pPr>
    </w:p>
    <w:p w14:paraId="2EB28BE7" w14:textId="77777777" w:rsidR="00816B1C" w:rsidRPr="008A6122" w:rsidRDefault="00140647" w:rsidP="008A6122">
      <w:pPr>
        <w:spacing w:after="0"/>
        <w:ind w:left="720"/>
        <w:rPr>
          <w:rFonts w:ascii="Times New Roman" w:hAnsi="Times New Roman" w:cs="Times New Roman"/>
          <w:color w:val="000000" w:themeColor="text1"/>
          <w:sz w:val="24"/>
          <w:szCs w:val="24"/>
        </w:rPr>
      </w:pPr>
      <w:r w:rsidRPr="008A6122">
        <w:rPr>
          <w:rFonts w:ascii="Times New Roman" w:hAnsi="Times New Roman" w:cs="Times New Roman"/>
          <w:color w:val="000000" w:themeColor="text1"/>
          <w:sz w:val="24"/>
          <w:szCs w:val="24"/>
        </w:rPr>
        <w:t>Nitta</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w:t>
      </w:r>
      <w:r w:rsidR="00D944BC">
        <w:rPr>
          <w:rFonts w:ascii="Times New Roman" w:hAnsi="Times New Roman" w:cs="Times New Roman"/>
          <w:color w:val="000000" w:themeColor="text1"/>
          <w:sz w:val="24"/>
          <w:szCs w:val="24"/>
        </w:rPr>
        <w:t xml:space="preserve">[the] </w:t>
      </w:r>
      <w:r w:rsidRPr="008A6122">
        <w:rPr>
          <w:rFonts w:ascii="Times New Roman" w:hAnsi="Times New Roman" w:cs="Times New Roman"/>
          <w:color w:val="000000" w:themeColor="text1"/>
          <w:sz w:val="24"/>
          <w:szCs w:val="24"/>
        </w:rPr>
        <w:t>US…voice[d] that</w:t>
      </w:r>
      <w:r w:rsidR="00D944BC">
        <w:rPr>
          <w:rFonts w:ascii="Times New Roman" w:hAnsi="Times New Roman" w:cs="Times New Roman"/>
          <w:color w:val="000000" w:themeColor="text1"/>
          <w:sz w:val="24"/>
          <w:szCs w:val="24"/>
        </w:rPr>
        <w:t xml:space="preserve"> [the]</w:t>
      </w:r>
      <w:r w:rsidRPr="008A6122">
        <w:rPr>
          <w:rFonts w:ascii="Times New Roman" w:hAnsi="Times New Roman" w:cs="Times New Roman"/>
          <w:color w:val="000000" w:themeColor="text1"/>
          <w:sz w:val="24"/>
          <w:szCs w:val="24"/>
        </w:rPr>
        <w:t xml:space="preserve"> internet is for freedom and democracy, maintaining the values of free-flowing information fostering innovation and economic prosperity within internet governance bodies[.] [H]owever, this shows the hypocrisy of </w:t>
      </w:r>
      <w:r w:rsidR="00D944BC">
        <w:rPr>
          <w:rFonts w:ascii="Times New Roman" w:hAnsi="Times New Roman" w:cs="Times New Roman"/>
          <w:color w:val="000000" w:themeColor="text1"/>
          <w:sz w:val="24"/>
          <w:szCs w:val="24"/>
        </w:rPr>
        <w:t xml:space="preserve">[the] </w:t>
      </w:r>
      <w:r w:rsidRPr="008A6122">
        <w:rPr>
          <w:rFonts w:ascii="Times New Roman" w:hAnsi="Times New Roman" w:cs="Times New Roman"/>
          <w:color w:val="000000" w:themeColor="text1"/>
          <w:sz w:val="24"/>
          <w:szCs w:val="24"/>
        </w:rPr>
        <w:t>US that they use</w:t>
      </w:r>
      <w:r w:rsidR="00D944BC">
        <w:rPr>
          <w:rFonts w:ascii="Times New Roman" w:hAnsi="Times New Roman" w:cs="Times New Roman"/>
          <w:color w:val="000000" w:themeColor="text1"/>
          <w:sz w:val="24"/>
          <w:szCs w:val="24"/>
        </w:rPr>
        <w:t xml:space="preserve"> [the]</w:t>
      </w:r>
      <w:r w:rsidRPr="008A6122">
        <w:rPr>
          <w:rFonts w:ascii="Times New Roman" w:hAnsi="Times New Roman" w:cs="Times New Roman"/>
          <w:color w:val="000000" w:themeColor="text1"/>
          <w:sz w:val="24"/>
          <w:szCs w:val="24"/>
        </w:rPr>
        <w:t xml:space="preserve"> internet as their pursuit of political motivation taking advantage as its inventor.</w:t>
      </w:r>
    </w:p>
    <w:p w14:paraId="12ADF184" w14:textId="77777777" w:rsidR="00816B1C" w:rsidRDefault="00816B1C" w:rsidP="008A6122">
      <w:pPr>
        <w:spacing w:after="0"/>
        <w:ind w:left="720" w:hanging="360"/>
        <w:rPr>
          <w:rFonts w:ascii="Times New Roman" w:hAnsi="Times New Roman" w:cs="Times New Roman"/>
          <w:color w:val="000000" w:themeColor="text1"/>
          <w:sz w:val="24"/>
          <w:szCs w:val="24"/>
        </w:rPr>
      </w:pPr>
    </w:p>
    <w:p w14:paraId="36170B34" w14:textId="77777777" w:rsidR="00816B1C" w:rsidRDefault="00140647" w:rsidP="008A6122">
      <w:pPr>
        <w:spacing w:after="0"/>
        <w:ind w:left="720"/>
        <w:rPr>
          <w:rFonts w:ascii="Times New Roman" w:hAnsi="Times New Roman" w:cs="Times New Roman"/>
          <w:color w:val="000000" w:themeColor="text1"/>
          <w:sz w:val="24"/>
          <w:szCs w:val="24"/>
        </w:rPr>
      </w:pPr>
      <w:r w:rsidRPr="008A6122">
        <w:rPr>
          <w:rFonts w:ascii="Times New Roman" w:hAnsi="Times New Roman" w:cs="Times New Roman"/>
          <w:color w:val="000000" w:themeColor="text1"/>
          <w:sz w:val="24"/>
          <w:szCs w:val="24"/>
        </w:rPr>
        <w:t>Myriam Dunn Cavelty, senior researcher, ETH Zurich, Switzerland</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 xml:space="preserve">“Security has become one of the prime </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goals</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 xml:space="preserve"> in the cyber-debate, currently trumping over other possible goals or focal points. The type of security that is upmost in people’s minds is </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national</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 xml:space="preserve"> security. And national security has a tendency to come with a desire for control – and borders. And often, with the strengthening of military capabilities. It is likely that the so-called </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Balkanization of the Internet</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 xml:space="preserve"> is accelerating, that more and more states will favor national over international solutions. National solutions come with more state control of information flows (out and in) and a further </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territorialization</w:t>
      </w:r>
      <w:r w:rsidR="00D944BC">
        <w:rPr>
          <w:rFonts w:ascii="Times New Roman" w:hAnsi="Times New Roman" w:cs="Times New Roman"/>
          <w:color w:val="000000" w:themeColor="text1"/>
          <w:sz w:val="24"/>
          <w:szCs w:val="24"/>
        </w:rPr>
        <w:t>’</w:t>
      </w:r>
      <w:r w:rsidRPr="008A6122">
        <w:rPr>
          <w:rFonts w:ascii="Times New Roman" w:hAnsi="Times New Roman" w:cs="Times New Roman"/>
          <w:color w:val="000000" w:themeColor="text1"/>
          <w:sz w:val="24"/>
          <w:szCs w:val="24"/>
        </w:rPr>
        <w:t xml:space="preserve"> of the internet. It is hard to see what exactly this process will lead to and what the consequences for us, the user</w:t>
      </w:r>
      <w:r w:rsidR="00D944BC">
        <w:rPr>
          <w:rFonts w:ascii="Times New Roman" w:hAnsi="Times New Roman" w:cs="Times New Roman"/>
          <w:color w:val="000000" w:themeColor="text1"/>
          <w:sz w:val="24"/>
          <w:szCs w:val="24"/>
        </w:rPr>
        <w:t>[s]</w:t>
      </w:r>
      <w:r w:rsidRPr="008A6122">
        <w:rPr>
          <w:rFonts w:ascii="Times New Roman" w:hAnsi="Times New Roman" w:cs="Times New Roman"/>
          <w:color w:val="000000" w:themeColor="text1"/>
          <w:sz w:val="24"/>
          <w:szCs w:val="24"/>
        </w:rPr>
        <w:t>, will be, not least because the processes will be diverse and fragmented and definitely not linear, affecting different people in different regions/countries in different ways. I expect much resistance by the technologically apt.”</w:t>
      </w:r>
    </w:p>
    <w:p w14:paraId="2D1590D9" w14:textId="77777777" w:rsidR="00816B1C" w:rsidRPr="008A6122" w:rsidRDefault="00816B1C" w:rsidP="008A6122">
      <w:pPr>
        <w:spacing w:after="0"/>
        <w:ind w:left="720" w:hanging="180"/>
        <w:rPr>
          <w:rFonts w:ascii="Times New Roman" w:hAnsi="Times New Roman" w:cs="Times New Roman"/>
          <w:color w:val="000000" w:themeColor="text1"/>
          <w:sz w:val="24"/>
          <w:szCs w:val="24"/>
        </w:rPr>
      </w:pPr>
    </w:p>
    <w:p w14:paraId="2F62AF32" w14:textId="77777777" w:rsidR="00D944BC" w:rsidRPr="002F5654" w:rsidRDefault="00EB3DCC" w:rsidP="00840449">
      <w:pP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D944BC" w:rsidRPr="002F5654">
        <w:rPr>
          <w:rFonts w:ascii="Times New Roman" w:eastAsia="Times New Roman" w:hAnsi="Times New Roman" w:cs="Times New Roman"/>
          <w:color w:val="000000" w:themeColor="text1"/>
          <w:sz w:val="24"/>
          <w:szCs w:val="24"/>
        </w:rPr>
        <w:t xml:space="preserve">Several respondents </w:t>
      </w:r>
      <w:r>
        <w:rPr>
          <w:rFonts w:ascii="Times New Roman" w:eastAsia="Times New Roman" w:hAnsi="Times New Roman" w:cs="Times New Roman"/>
          <w:color w:val="000000" w:themeColor="text1"/>
          <w:sz w:val="24"/>
          <w:szCs w:val="24"/>
        </w:rPr>
        <w:t>replying</w:t>
      </w:r>
      <w:r w:rsidR="00D944BC" w:rsidRPr="002F5654">
        <w:rPr>
          <w:rFonts w:ascii="Times New Roman" w:eastAsia="Times New Roman" w:hAnsi="Times New Roman" w:cs="Times New Roman"/>
          <w:color w:val="000000" w:themeColor="text1"/>
          <w:sz w:val="24"/>
          <w:szCs w:val="24"/>
        </w:rPr>
        <w:t xml:space="preserve"> to the question where Internet governance efforts could go in the next few years after Stuxnet and Flame identified a trend of convergence between Internet governance and cybersecurity:</w:t>
      </w:r>
    </w:p>
    <w:p w14:paraId="77E7ED3F" w14:textId="77777777" w:rsidR="00D944BC" w:rsidRPr="002F5654" w:rsidRDefault="00D944BC" w:rsidP="00840449">
      <w:pPr>
        <w:ind w:left="720"/>
        <w:rPr>
          <w:rFonts w:ascii="Times New Roman" w:eastAsia="Times New Roman" w:hAnsi="Times New Roman" w:cs="Times New Roman"/>
          <w:color w:val="000000" w:themeColor="text1"/>
          <w:sz w:val="24"/>
          <w:szCs w:val="24"/>
        </w:rPr>
      </w:pPr>
      <w:r w:rsidRPr="002F5654">
        <w:rPr>
          <w:rFonts w:ascii="Times New Roman" w:eastAsia="Times New Roman" w:hAnsi="Times New Roman" w:cs="Times New Roman"/>
          <w:color w:val="000000" w:themeColor="text1"/>
          <w:sz w:val="24"/>
          <w:szCs w:val="24"/>
        </w:rPr>
        <w:t xml:space="preserve">Marco Obiso, </w:t>
      </w:r>
      <w:r>
        <w:rPr>
          <w:rFonts w:ascii="Times New Roman" w:eastAsia="Times New Roman" w:hAnsi="Times New Roman" w:cs="Times New Roman"/>
          <w:color w:val="000000" w:themeColor="text1"/>
          <w:sz w:val="24"/>
          <w:szCs w:val="24"/>
        </w:rPr>
        <w:t>c</w:t>
      </w:r>
      <w:r w:rsidRPr="002F5654">
        <w:rPr>
          <w:rFonts w:ascii="Times New Roman" w:eastAsia="Times New Roman" w:hAnsi="Times New Roman" w:cs="Times New Roman"/>
          <w:color w:val="000000" w:themeColor="text1"/>
          <w:sz w:val="24"/>
          <w:szCs w:val="24"/>
        </w:rPr>
        <w:t>ybersecurity coordinator, International Telecommunication Union (ITU): “</w:t>
      </w:r>
      <w:r w:rsidRPr="002F5654">
        <w:rPr>
          <w:rFonts w:ascii="Times New Roman" w:eastAsia="Times New Roman" w:hAnsi="Times New Roman" w:cs="Times New Roman"/>
          <w:color w:val="000000" w:themeColor="text1"/>
          <w:sz w:val="24"/>
          <w:szCs w:val="24"/>
          <w:shd w:val="clear" w:color="auto" w:fill="FFFFFF"/>
        </w:rPr>
        <w:t>There is</w:t>
      </w:r>
      <w:r>
        <w:rPr>
          <w:rFonts w:ascii="Times New Roman" w:eastAsia="Times New Roman" w:hAnsi="Times New Roman" w:cs="Times New Roman"/>
          <w:color w:val="000000" w:themeColor="text1"/>
          <w:sz w:val="24"/>
          <w:szCs w:val="24"/>
          <w:shd w:val="clear" w:color="auto" w:fill="FFFFFF"/>
        </w:rPr>
        <w:t xml:space="preserve"> [a]</w:t>
      </w:r>
      <w:r w:rsidRPr="002F5654">
        <w:rPr>
          <w:rFonts w:ascii="Times New Roman" w:eastAsia="Times New Roman" w:hAnsi="Times New Roman" w:cs="Times New Roman"/>
          <w:color w:val="000000" w:themeColor="text1"/>
          <w:sz w:val="24"/>
          <w:szCs w:val="24"/>
          <w:shd w:val="clear" w:color="auto" w:fill="FFFFFF"/>
        </w:rPr>
        <w:t xml:space="preserve"> growing tendency to put under the same umbrella cybersecurity related issues with the Internet Governance debate, as well with Human Rights, and freedom of expression.”</w:t>
      </w:r>
    </w:p>
    <w:p w14:paraId="17859328" w14:textId="77777777" w:rsidR="00D944BC" w:rsidRPr="002F5654" w:rsidRDefault="00D944BC" w:rsidP="00840449">
      <w:pPr>
        <w:ind w:left="720"/>
        <w:rPr>
          <w:rFonts w:ascii="Times New Roman" w:hAnsi="Times New Roman" w:cs="Times New Roman"/>
          <w:color w:val="000000" w:themeColor="text1"/>
          <w:sz w:val="24"/>
          <w:szCs w:val="24"/>
          <w:shd w:val="clear" w:color="auto" w:fill="FFFFFF"/>
        </w:rPr>
      </w:pPr>
      <w:r w:rsidRPr="002F5654">
        <w:rPr>
          <w:rStyle w:val="apple-converted-space"/>
          <w:rFonts w:ascii="Times New Roman" w:hAnsi="Times New Roman" w:cs="Times New Roman"/>
          <w:color w:val="000000" w:themeColor="text1"/>
          <w:sz w:val="24"/>
          <w:szCs w:val="24"/>
          <w:shd w:val="clear" w:color="auto" w:fill="FFFFFF"/>
        </w:rPr>
        <w:t>So Jeong Kim, senior researcher, Attached Institute of ETRI, South Korea: “</w:t>
      </w:r>
      <w:r w:rsidRPr="002F5654">
        <w:rPr>
          <w:rFonts w:ascii="Times New Roman" w:hAnsi="Times New Roman" w:cs="Times New Roman"/>
          <w:color w:val="000000" w:themeColor="text1"/>
          <w:sz w:val="24"/>
          <w:szCs w:val="24"/>
          <w:shd w:val="clear" w:color="auto" w:fill="FFFFFF"/>
        </w:rPr>
        <w:t xml:space="preserve">I think every Internet Governance related meeting will focus on the CIIP </w:t>
      </w:r>
      <w:r>
        <w:rPr>
          <w:rFonts w:ascii="Times New Roman" w:hAnsi="Times New Roman" w:cs="Times New Roman"/>
          <w:color w:val="000000" w:themeColor="text1"/>
          <w:sz w:val="24"/>
          <w:szCs w:val="24"/>
          <w:shd w:val="clear" w:color="auto" w:fill="FFFFFF"/>
        </w:rPr>
        <w:t xml:space="preserve">[critical information infrastructure protection] </w:t>
      </w:r>
      <w:r w:rsidRPr="002F5654">
        <w:rPr>
          <w:rFonts w:ascii="Times New Roman" w:hAnsi="Times New Roman" w:cs="Times New Roman"/>
          <w:color w:val="000000" w:themeColor="text1"/>
          <w:sz w:val="24"/>
          <w:szCs w:val="24"/>
          <w:shd w:val="clear" w:color="auto" w:fill="FFFFFF"/>
        </w:rPr>
        <w:t>in depth for a while. It's because it has direct impact on the people's living and more advanced countries will be easier targets for the CIIP cyber attack with unpredictable results.“</w:t>
      </w:r>
    </w:p>
    <w:p w14:paraId="7A6B3660" w14:textId="77777777" w:rsidR="00D944BC" w:rsidRPr="002F5654" w:rsidRDefault="00D944BC" w:rsidP="00840449">
      <w:pPr>
        <w:shd w:val="clear" w:color="auto" w:fill="FFFFFF"/>
        <w:ind w:left="720"/>
        <w:rPr>
          <w:rFonts w:ascii="Times New Roman" w:eastAsia="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Maciel: “</w:t>
      </w:r>
      <w:r w:rsidRPr="002F5654">
        <w:rPr>
          <w:rFonts w:ascii="Times New Roman" w:eastAsia="Times New Roman" w:hAnsi="Times New Roman" w:cs="Times New Roman"/>
          <w:color w:val="000000" w:themeColor="text1"/>
          <w:sz w:val="24"/>
          <w:szCs w:val="24"/>
        </w:rPr>
        <w:t xml:space="preserve">There could be a stronger tendency of </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securitization</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 xml:space="preserve"> of the agenda. Securitization may alienate non-governmental actors, [e]specially civil society[,] from the debate.”</w:t>
      </w:r>
    </w:p>
    <w:p w14:paraId="7E1200B3" w14:textId="77777777" w:rsidR="00816B1C" w:rsidRDefault="00D944BC" w:rsidP="008A6122">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In short, while some responders speculated that there might be fallout from Stuxnet that affected the Internet </w:t>
      </w:r>
      <w:r>
        <w:rPr>
          <w:rFonts w:ascii="Times New Roman" w:hAnsi="Times New Roman" w:cs="Times New Roman"/>
          <w:color w:val="000000" w:themeColor="text1"/>
          <w:sz w:val="24"/>
          <w:szCs w:val="24"/>
        </w:rPr>
        <w:t>g</w:t>
      </w:r>
      <w:r w:rsidRPr="002F5654">
        <w:rPr>
          <w:rFonts w:ascii="Times New Roman" w:hAnsi="Times New Roman" w:cs="Times New Roman"/>
          <w:color w:val="000000" w:themeColor="text1"/>
          <w:sz w:val="24"/>
          <w:szCs w:val="24"/>
        </w:rPr>
        <w:t xml:space="preserve">overnance debate prior to </w:t>
      </w:r>
      <w:r>
        <w:rPr>
          <w:rFonts w:ascii="Times New Roman" w:hAnsi="Times New Roman" w:cs="Times New Roman"/>
          <w:color w:val="000000" w:themeColor="text1"/>
          <w:sz w:val="24"/>
          <w:szCs w:val="24"/>
        </w:rPr>
        <w:t xml:space="preserve">the </w:t>
      </w:r>
      <w:r w:rsidRPr="002F5654">
        <w:rPr>
          <w:rFonts w:ascii="Times New Roman" w:hAnsi="Times New Roman" w:cs="Times New Roman"/>
          <w:color w:val="000000" w:themeColor="text1"/>
          <w:sz w:val="24"/>
          <w:szCs w:val="24"/>
        </w:rPr>
        <w:t>WCIT, the survey results provided further evidence that Stuxnet did not have a significant effect on the Internet governance policy debate. Some countries apparently referenced and used Stuxnet for political purposes in closed</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door discussions but not in public debate and the WCIT negotiations. With regard to indirect effects, Stuxnet did raise awareness among the Internet governance policy community of the security dimension, and likely accelerated countries’ efforts to gain domestic control over infrastructure. Russian scholar Elena Zinoviev describes how t</w:t>
      </w:r>
      <w:r w:rsidRPr="002F5654">
        <w:rPr>
          <w:rFonts w:ascii="Times New Roman" w:eastAsia="Times New Roman" w:hAnsi="Times New Roman" w:cs="Times New Roman"/>
          <w:color w:val="000000" w:themeColor="text1"/>
          <w:sz w:val="24"/>
          <w:szCs w:val="24"/>
          <w:shd w:val="clear" w:color="auto" w:fill="FFFFFF"/>
        </w:rPr>
        <w:t xml:space="preserve">he events of the Arab Spring and the media reports of “Twitter revolutions” contributed to the state's desire to strengthen its sovereignty in the global information space. According to her, additional impetus came from Stuxnet demonstrating that </w:t>
      </w:r>
      <w:r w:rsidRPr="00517882">
        <w:rPr>
          <w:rFonts w:ascii="Times New Roman" w:eastAsia="Times New Roman" w:hAnsi="Times New Roman" w:cs="Times New Roman"/>
          <w:color w:val="000000" w:themeColor="text1"/>
          <w:sz w:val="24"/>
          <w:szCs w:val="24"/>
          <w:shd w:val="clear" w:color="auto" w:fill="FFFFFF"/>
        </w:rPr>
        <w:t>cyberwarfare</w:t>
      </w:r>
      <w:r w:rsidRPr="002F5654">
        <w:rPr>
          <w:rFonts w:ascii="Times New Roman" w:eastAsia="Times New Roman" w:hAnsi="Times New Roman" w:cs="Times New Roman"/>
          <w:color w:val="000000" w:themeColor="text1"/>
          <w:sz w:val="24"/>
          <w:szCs w:val="24"/>
          <w:shd w:val="clear" w:color="auto" w:fill="FFFFFF"/>
        </w:rPr>
        <w:t xml:space="preserve"> is not the abstract scenario but real international practice.</w:t>
      </w:r>
      <w:r w:rsidRPr="002F5654">
        <w:rPr>
          <w:rStyle w:val="EndnoteReference"/>
          <w:rFonts w:ascii="Times New Roman" w:eastAsia="Times New Roman" w:hAnsi="Times New Roman" w:cs="Times New Roman"/>
          <w:color w:val="000000" w:themeColor="text1"/>
          <w:sz w:val="24"/>
          <w:szCs w:val="24"/>
          <w:shd w:val="clear" w:color="auto" w:fill="FFFFFF"/>
        </w:rPr>
        <w:endnoteReference w:id="124"/>
      </w:r>
      <w:r w:rsidRPr="002F5654">
        <w:rPr>
          <w:rFonts w:ascii="Times New Roman" w:hAnsi="Times New Roman" w:cs="Times New Roman"/>
          <w:color w:val="000000" w:themeColor="text1"/>
          <w:sz w:val="24"/>
          <w:szCs w:val="24"/>
        </w:rPr>
        <w:t xml:space="preserve"> </w:t>
      </w:r>
    </w:p>
    <w:p w14:paraId="13B1CEBD" w14:textId="77777777" w:rsidR="00D944BC" w:rsidRPr="002F5654" w:rsidRDefault="00D944BC" w:rsidP="00277CF4">
      <w:pPr>
        <w:rPr>
          <w:rFonts w:ascii="Times New Roman" w:hAnsi="Times New Roman" w:cs="Times New Roman"/>
          <w:b/>
          <w:color w:val="000000" w:themeColor="text1"/>
          <w:sz w:val="24"/>
          <w:szCs w:val="24"/>
        </w:rPr>
      </w:pPr>
      <w:r w:rsidRPr="002F5654">
        <w:rPr>
          <w:rFonts w:ascii="Times New Roman" w:hAnsi="Times New Roman" w:cs="Times New Roman"/>
          <w:b/>
          <w:color w:val="000000" w:themeColor="text1"/>
          <w:sz w:val="24"/>
          <w:szCs w:val="24"/>
        </w:rPr>
        <w:t xml:space="preserve">Implications and </w:t>
      </w:r>
      <w:r>
        <w:rPr>
          <w:rFonts w:ascii="Times New Roman" w:hAnsi="Times New Roman" w:cs="Times New Roman"/>
          <w:b/>
          <w:color w:val="000000" w:themeColor="text1"/>
          <w:sz w:val="24"/>
          <w:szCs w:val="24"/>
        </w:rPr>
        <w:t>O</w:t>
      </w:r>
      <w:r w:rsidRPr="002F5654">
        <w:rPr>
          <w:rFonts w:ascii="Times New Roman" w:hAnsi="Times New Roman" w:cs="Times New Roman"/>
          <w:b/>
          <w:color w:val="000000" w:themeColor="text1"/>
          <w:sz w:val="24"/>
          <w:szCs w:val="24"/>
        </w:rPr>
        <w:t>utlook</w:t>
      </w:r>
    </w:p>
    <w:p w14:paraId="2754D7F1" w14:textId="77777777" w:rsidR="00D944BC" w:rsidRPr="002F5654" w:rsidRDefault="00D944BC" w:rsidP="00854918">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The kinetic effect of Stuxnet was a wake-up call to many. Stuxnet proved that it is possible to develop a highly sophisticated, tailored </w:t>
      </w:r>
      <w:r w:rsidRPr="00517882">
        <w:rPr>
          <w:rFonts w:ascii="Times New Roman" w:hAnsi="Times New Roman" w:cs="Times New Roman"/>
          <w:color w:val="000000" w:themeColor="text1"/>
          <w:sz w:val="24"/>
          <w:szCs w:val="24"/>
        </w:rPr>
        <w:t>malware</w:t>
      </w:r>
      <w:r w:rsidRPr="002F56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program, </w:t>
      </w:r>
      <w:r w:rsidRPr="002F5654">
        <w:rPr>
          <w:rFonts w:ascii="Times New Roman" w:hAnsi="Times New Roman" w:cs="Times New Roman"/>
          <w:color w:val="000000" w:themeColor="text1"/>
          <w:sz w:val="24"/>
          <w:szCs w:val="24"/>
        </w:rPr>
        <w:t xml:space="preserve">but that its consequences remain unpredictable. Its spread </w:t>
      </w:r>
      <w:r w:rsidR="00140647" w:rsidRPr="009259FE">
        <w:rPr>
          <w:rFonts w:ascii="Times New Roman" w:hAnsi="Times New Roman" w:cs="Times New Roman"/>
          <w:color w:val="000000" w:themeColor="text1"/>
          <w:sz w:val="24"/>
          <w:szCs w:val="24"/>
        </w:rPr>
        <w:t xml:space="preserve">throughout the </w:t>
      </w:r>
      <w:r w:rsidR="000248E5">
        <w:rPr>
          <w:rFonts w:ascii="Times New Roman" w:hAnsi="Times New Roman" w:cs="Times New Roman"/>
          <w:color w:val="000000" w:themeColor="text1"/>
          <w:sz w:val="24"/>
          <w:szCs w:val="24"/>
        </w:rPr>
        <w:t xml:space="preserve">control systems connected to the </w:t>
      </w:r>
      <w:r w:rsidR="00140647" w:rsidRPr="009259FE">
        <w:rPr>
          <w:rFonts w:ascii="Times New Roman" w:hAnsi="Times New Roman" w:cs="Times New Roman"/>
          <w:color w:val="000000" w:themeColor="text1"/>
          <w:sz w:val="24"/>
          <w:szCs w:val="24"/>
        </w:rPr>
        <w:t>Internet</w:t>
      </w:r>
      <w:r w:rsidRPr="002F5654">
        <w:rPr>
          <w:rFonts w:ascii="Times New Roman" w:hAnsi="Times New Roman" w:cs="Times New Roman"/>
          <w:color w:val="000000" w:themeColor="text1"/>
          <w:sz w:val="24"/>
          <w:szCs w:val="24"/>
        </w:rPr>
        <w:t xml:space="preserve"> </w:t>
      </w:r>
      <w:ins w:id="354" w:author="E" w:date="2015-08-25T02:30:00Z">
        <w:r w:rsidR="0028365C">
          <w:rPr>
            <w:rFonts w:ascii="Times New Roman" w:hAnsi="Times New Roman" w:cs="Times New Roman"/>
            <w:color w:val="000000" w:themeColor="text1"/>
            <w:sz w:val="24"/>
            <w:szCs w:val="24"/>
          </w:rPr>
          <w:t xml:space="preserve">around the world </w:t>
        </w:r>
      </w:ins>
      <w:r w:rsidRPr="002F5654">
        <w:rPr>
          <w:rFonts w:ascii="Times New Roman" w:hAnsi="Times New Roman" w:cs="Times New Roman"/>
          <w:color w:val="000000" w:themeColor="text1"/>
          <w:sz w:val="24"/>
          <w:szCs w:val="24"/>
        </w:rPr>
        <w:t>demonstrated this and underlines the uncertainty about how interdependent systems really are. It demonstrated that the public underestimated cyber threats until the potential for physical effects became apparent</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in spite of early evidence such as the video of a staged </w:t>
      </w:r>
      <w:r w:rsidRPr="00FF734F">
        <w:rPr>
          <w:rFonts w:ascii="Times New Roman" w:hAnsi="Times New Roman" w:cs="Times New Roman"/>
          <w:color w:val="000000" w:themeColor="text1"/>
          <w:sz w:val="24"/>
          <w:szCs w:val="24"/>
        </w:rPr>
        <w:t>cyberattack</w:t>
      </w:r>
      <w:r w:rsidRPr="002F5654">
        <w:rPr>
          <w:rFonts w:ascii="Times New Roman" w:hAnsi="Times New Roman" w:cs="Times New Roman"/>
          <w:color w:val="000000" w:themeColor="text1"/>
          <w:sz w:val="24"/>
          <w:szCs w:val="24"/>
        </w:rPr>
        <w:t xml:space="preserve"> leaked to CNN in 2007.</w:t>
      </w:r>
      <w:r w:rsidRPr="002F5654">
        <w:rPr>
          <w:rStyle w:val="EndnoteReference"/>
          <w:rFonts w:ascii="Times New Roman" w:hAnsi="Times New Roman" w:cs="Times New Roman"/>
          <w:color w:val="000000" w:themeColor="text1"/>
          <w:sz w:val="24"/>
          <w:szCs w:val="24"/>
        </w:rPr>
        <w:endnoteReference w:id="125"/>
      </w:r>
      <w:r w:rsidRPr="002F5654">
        <w:rPr>
          <w:rFonts w:ascii="Times New Roman" w:hAnsi="Times New Roman" w:cs="Times New Roman"/>
          <w:color w:val="000000" w:themeColor="text1"/>
          <w:sz w:val="24"/>
          <w:szCs w:val="24"/>
        </w:rPr>
        <w:t xml:space="preserve"> Stuxnet turned an experiment into reality. While some have made the connection between Stuxnet and the espionage that Snowden exposed, others see them as different spheres of action. This disconnect is exemplified by Meyer’s remarks about the </w:t>
      </w:r>
      <w:r w:rsidRPr="002F5654">
        <w:rPr>
          <w:rFonts w:ascii="Times New Roman" w:hAnsi="Times New Roman" w:cs="Times New Roman"/>
          <w:color w:val="000000" w:themeColor="text1"/>
          <w:sz w:val="24"/>
          <w:szCs w:val="24"/>
        </w:rPr>
        <w:lastRenderedPageBreak/>
        <w:t xml:space="preserve">need to differentiate between cyber exfiltration and </w:t>
      </w:r>
      <w:r w:rsidRPr="00FF734F">
        <w:rPr>
          <w:rFonts w:ascii="Times New Roman" w:hAnsi="Times New Roman" w:cs="Times New Roman"/>
          <w:color w:val="000000" w:themeColor="text1"/>
          <w:sz w:val="24"/>
          <w:szCs w:val="24"/>
        </w:rPr>
        <w:t>cyberattacks</w:t>
      </w:r>
      <w:r w:rsidRPr="002F5654">
        <w:rPr>
          <w:rFonts w:ascii="Times New Roman" w:hAnsi="Times New Roman" w:cs="Times New Roman"/>
          <w:color w:val="000000" w:themeColor="text1"/>
          <w:sz w:val="24"/>
          <w:szCs w:val="24"/>
        </w:rPr>
        <w:t>. Both forms of action reinforced international perceptions that the US holds asymmetrical cyber power to the point of dominance, furthering concerns about the relationship between the US government and companies based in the U</w:t>
      </w:r>
      <w:r>
        <w:rPr>
          <w:rFonts w:ascii="Times New Roman" w:hAnsi="Times New Roman" w:cs="Times New Roman"/>
          <w:color w:val="000000" w:themeColor="text1"/>
          <w:sz w:val="24"/>
          <w:szCs w:val="24"/>
        </w:rPr>
        <w:t xml:space="preserve">nited </w:t>
      </w:r>
      <w:r w:rsidRPr="002F5654">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tates</w:t>
      </w:r>
      <w:r w:rsidRPr="002F5654">
        <w:rPr>
          <w:rFonts w:ascii="Times New Roman" w:hAnsi="Times New Roman" w:cs="Times New Roman"/>
          <w:color w:val="000000" w:themeColor="text1"/>
          <w:sz w:val="24"/>
          <w:szCs w:val="24"/>
        </w:rPr>
        <w:t xml:space="preserve"> and debates about the use of cyberspace for military purposes. </w:t>
      </w:r>
    </w:p>
    <w:p w14:paraId="7CED03A0" w14:textId="77777777" w:rsidR="00D944BC" w:rsidRDefault="00D944BC" w:rsidP="00854918">
      <w:pPr>
        <w:ind w:firstLine="720"/>
        <w:rPr>
          <w:rFonts w:ascii="Times New Roman" w:eastAsia="Times New Roman" w:hAnsi="Times New Roman" w:cs="Times New Roman"/>
          <w:color w:val="000000" w:themeColor="text1"/>
          <w:sz w:val="24"/>
          <w:szCs w:val="24"/>
        </w:rPr>
      </w:pPr>
      <w:r w:rsidRPr="002F5654">
        <w:rPr>
          <w:rFonts w:ascii="Times New Roman" w:eastAsia="Times New Roman" w:hAnsi="Times New Roman" w:cs="Times New Roman"/>
          <w:color w:val="000000" w:themeColor="text1"/>
          <w:sz w:val="24"/>
          <w:szCs w:val="24"/>
        </w:rPr>
        <w:t xml:space="preserve">Stuxnet exemplified the asymmetry of cyber capabilities among countries and demonstrated that the major powers currently are more interested in conducting espionage and cyber aggression than in limiting it. Mueller argues that Stuxnet disabused the international community of the notion that the US was a neutral guardian of Internet rights. It became </w:t>
      </w:r>
      <w:r>
        <w:rPr>
          <w:rFonts w:ascii="Times New Roman" w:eastAsia="Times New Roman" w:hAnsi="Times New Roman" w:cs="Times New Roman"/>
          <w:color w:val="000000" w:themeColor="text1"/>
          <w:sz w:val="24"/>
          <w:szCs w:val="24"/>
        </w:rPr>
        <w:t>apparent</w:t>
      </w:r>
      <w:r w:rsidRPr="002F5654">
        <w:rPr>
          <w:rFonts w:ascii="Times New Roman" w:eastAsia="Times New Roman" w:hAnsi="Times New Roman" w:cs="Times New Roman"/>
          <w:color w:val="000000" w:themeColor="text1"/>
          <w:sz w:val="24"/>
          <w:szCs w:val="24"/>
        </w:rPr>
        <w:t xml:space="preserve"> that the US pursues, and is willing to use, military</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 xml:space="preserve">grade technology in cyberspace. </w:t>
      </w:r>
    </w:p>
    <w:p w14:paraId="2BB1117B" w14:textId="77777777" w:rsidR="00D944BC" w:rsidRPr="002F5654" w:rsidRDefault="00D944BC" w:rsidP="00854918">
      <w:pPr>
        <w:ind w:firstLine="720"/>
        <w:rPr>
          <w:rFonts w:ascii="Times New Roman" w:eastAsia="Times New Roman" w:hAnsi="Times New Roman" w:cs="Times New Roman"/>
          <w:color w:val="000000" w:themeColor="text1"/>
          <w:sz w:val="24"/>
          <w:szCs w:val="24"/>
        </w:rPr>
      </w:pPr>
      <w:r w:rsidRPr="002F5654">
        <w:rPr>
          <w:rFonts w:ascii="Times New Roman" w:eastAsia="Times New Roman" w:hAnsi="Times New Roman" w:cs="Times New Roman"/>
          <w:color w:val="000000" w:themeColor="text1"/>
          <w:sz w:val="24"/>
          <w:szCs w:val="24"/>
        </w:rPr>
        <w:t>Despite</w:t>
      </w:r>
      <w:r>
        <w:rPr>
          <w:rFonts w:ascii="Times New Roman" w:eastAsia="Times New Roman" w:hAnsi="Times New Roman" w:cs="Times New Roman"/>
          <w:color w:val="000000" w:themeColor="text1"/>
          <w:sz w:val="24"/>
          <w:szCs w:val="24"/>
        </w:rPr>
        <w:t xml:space="preserve"> the</w:t>
      </w:r>
      <w:r w:rsidRPr="002F5654">
        <w:rPr>
          <w:rFonts w:ascii="Times New Roman" w:eastAsia="Times New Roman" w:hAnsi="Times New Roman" w:cs="Times New Roman"/>
          <w:color w:val="000000" w:themeColor="text1"/>
          <w:sz w:val="24"/>
          <w:szCs w:val="24"/>
        </w:rPr>
        <w:t xml:space="preserve"> US and other countries’ agendas, there may be areas of cooperation, particularly focusing on the low end of malicious Internet activity (botnets, spam, financial crime</w:t>
      </w:r>
      <w:r>
        <w:rPr>
          <w:rFonts w:ascii="Times New Roman" w:eastAsia="Times New Roman" w:hAnsi="Times New Roman" w:cs="Times New Roman"/>
          <w:color w:val="000000" w:themeColor="text1"/>
          <w:sz w:val="24"/>
          <w:szCs w:val="24"/>
        </w:rPr>
        <w:t>,</w:t>
      </w:r>
      <w:r w:rsidRPr="002F5654">
        <w:rPr>
          <w:rFonts w:ascii="Times New Roman" w:eastAsia="Times New Roman" w:hAnsi="Times New Roman" w:cs="Times New Roman"/>
          <w:color w:val="000000" w:themeColor="text1"/>
          <w:sz w:val="24"/>
          <w:szCs w:val="24"/>
        </w:rPr>
        <w:t xml:space="preserve"> and fraud) and the high end (lethal attacks on civilians). For instance, there is significant international collaboration to tackle child pornography. On the other hand, there are reasons to be skeptical </w:t>
      </w:r>
      <w:r>
        <w:rPr>
          <w:rFonts w:ascii="Times New Roman" w:eastAsia="Times New Roman" w:hAnsi="Times New Roman" w:cs="Times New Roman"/>
          <w:color w:val="000000" w:themeColor="text1"/>
          <w:sz w:val="24"/>
          <w:szCs w:val="24"/>
        </w:rPr>
        <w:t>of</w:t>
      </w:r>
      <w:r w:rsidRPr="002F5654">
        <w:rPr>
          <w:rFonts w:ascii="Times New Roman" w:eastAsia="Times New Roman" w:hAnsi="Times New Roman" w:cs="Times New Roman"/>
          <w:color w:val="000000" w:themeColor="text1"/>
          <w:sz w:val="24"/>
          <w:szCs w:val="24"/>
        </w:rPr>
        <w:t xml:space="preserve"> the possibility of truly global cooperation. Nitta observed that function follows form and other “democracies are uncomfortable with China’s model of Internet censorship but also suspicious of the U.S. preference for a multistakeholder model of Internet governance.”</w:t>
      </w:r>
    </w:p>
    <w:p w14:paraId="42F85501" w14:textId="77777777" w:rsidR="00D944BC" w:rsidRPr="002F5654" w:rsidRDefault="00D944BC" w:rsidP="00854918">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As many interviewees noted, public reaction to mass surveillance revelations, or “the Snowden effect,” has elicited a more distinct reaction and indeed eclipsed the reaction to Stuxnet. In some connected ways</w:t>
      </w:r>
      <w:r>
        <w:rPr>
          <w:rFonts w:ascii="Times New Roman" w:hAnsi="Times New Roman" w:cs="Times New Roman"/>
          <w:color w:val="000000" w:themeColor="text1"/>
          <w:sz w:val="24"/>
          <w:szCs w:val="24"/>
        </w:rPr>
        <w:t>, however</w:t>
      </w:r>
      <w:r w:rsidRPr="002F5654">
        <w:rPr>
          <w:rFonts w:ascii="Times New Roman" w:hAnsi="Times New Roman" w:cs="Times New Roman"/>
          <w:color w:val="000000" w:themeColor="text1"/>
          <w:sz w:val="24"/>
          <w:szCs w:val="24"/>
        </w:rPr>
        <w:t xml:space="preserve">, the NSA leaks may have drawn to the foreground the need for effective Internet </w:t>
      </w:r>
      <w:r>
        <w:rPr>
          <w:rFonts w:ascii="Times New Roman" w:hAnsi="Times New Roman" w:cs="Times New Roman"/>
          <w:color w:val="000000" w:themeColor="text1"/>
          <w:sz w:val="24"/>
          <w:szCs w:val="24"/>
        </w:rPr>
        <w:t>g</w:t>
      </w:r>
      <w:r w:rsidRPr="002F5654">
        <w:rPr>
          <w:rFonts w:ascii="Times New Roman" w:hAnsi="Times New Roman" w:cs="Times New Roman"/>
          <w:color w:val="000000" w:themeColor="text1"/>
          <w:sz w:val="24"/>
          <w:szCs w:val="24"/>
        </w:rPr>
        <w:t>overnance work</w:t>
      </w:r>
      <w:r>
        <w:rPr>
          <w:rFonts w:ascii="Times New Roman" w:hAnsi="Times New Roman" w:cs="Times New Roman"/>
          <w:color w:val="000000" w:themeColor="text1"/>
          <w:sz w:val="24"/>
          <w:szCs w:val="24"/>
        </w:rPr>
        <w:t>.I</w:t>
      </w:r>
      <w:r w:rsidRPr="002F5654">
        <w:rPr>
          <w:rFonts w:ascii="Times New Roman" w:hAnsi="Times New Roman" w:cs="Times New Roman"/>
          <w:color w:val="000000" w:themeColor="text1"/>
          <w:sz w:val="24"/>
          <w:szCs w:val="24"/>
        </w:rPr>
        <w:t xml:space="preserve">n Drake’s words, “because of PRISM we’re all going off to Sao Paulo [for first Global Multistakeholder Meeting on Internet Governance] in April to discuss—well, issues other than PRISM.” The Snowden revelations have accelerated the convergence of communities according to </w:t>
      </w:r>
      <w:r w:rsidRPr="00FF734F">
        <w:rPr>
          <w:rFonts w:ascii="Times New Roman" w:hAnsi="Times New Roman" w:cs="Times New Roman"/>
          <w:color w:val="000000" w:themeColor="text1"/>
          <w:sz w:val="24"/>
          <w:szCs w:val="24"/>
        </w:rPr>
        <w:t>cybersecurity</w:t>
      </w:r>
      <w:r w:rsidRPr="002F5654">
        <w:rPr>
          <w:rFonts w:ascii="Times New Roman" w:hAnsi="Times New Roman" w:cs="Times New Roman"/>
          <w:color w:val="000000" w:themeColor="text1"/>
          <w:sz w:val="24"/>
          <w:szCs w:val="24"/>
        </w:rPr>
        <w:t xml:space="preserve"> expert James Lewis</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speaking at the 2012 Seoul Conference on Cyberspace. </w:t>
      </w:r>
      <w:r w:rsidRPr="002F5654">
        <w:rPr>
          <w:rFonts w:ascii="Times New Roman" w:eastAsia="Times New Roman" w:hAnsi="Times New Roman" w:cs="Times New Roman"/>
          <w:color w:val="000000" w:themeColor="text1"/>
          <w:sz w:val="24"/>
          <w:szCs w:val="24"/>
        </w:rPr>
        <w:t xml:space="preserve">Andrew Puddephatt, executive director of Global Partners Digital in the United Kingdom, summarized what other respondents repeated: “the NSA revelations have dwarfed everything else and will have the biggest impact on internet governance.” </w:t>
      </w:r>
    </w:p>
    <w:p w14:paraId="4BE1DF7B" w14:textId="77777777" w:rsidR="00D944BC" w:rsidRPr="00277CF4" w:rsidRDefault="00D944BC" w:rsidP="00277CF4">
      <w:pPr>
        <w:rPr>
          <w:rFonts w:ascii="Times New Roman" w:hAnsi="Times New Roman" w:cs="Times New Roman"/>
          <w:b/>
          <w:color w:val="000000" w:themeColor="text1"/>
          <w:sz w:val="24"/>
          <w:szCs w:val="24"/>
        </w:rPr>
      </w:pPr>
      <w:r w:rsidRPr="00277CF4">
        <w:rPr>
          <w:rFonts w:ascii="Times New Roman" w:hAnsi="Times New Roman" w:cs="Times New Roman"/>
          <w:b/>
          <w:color w:val="000000" w:themeColor="text1"/>
          <w:sz w:val="24"/>
          <w:szCs w:val="24"/>
        </w:rPr>
        <w:t>Conclusion</w:t>
      </w:r>
    </w:p>
    <w:p w14:paraId="33473C8A" w14:textId="77777777" w:rsidR="00D944BC" w:rsidRDefault="00D944BC" w:rsidP="00854918">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This paper is not a peer-reviewed academic paper</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but our preliminary review of the literature and survey suggest that our finding is quite robust</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Stuxnet’s effect on the Internet governance policy debate was limited and mostly indirect. At the same time, it is too early to assess Stuxnet’s broader long-term consequences for the international system beyond the Internet governance policy debate. For example, Iran, the country targeted by Stuxnet, has seen significant changes in its national network infrastructure and governance from a technical perspective in recent years.</w:t>
      </w:r>
      <w:r w:rsidRPr="002F5654">
        <w:rPr>
          <w:rStyle w:val="EndnoteReference"/>
          <w:rFonts w:ascii="Times New Roman" w:hAnsi="Times New Roman" w:cs="Times New Roman"/>
          <w:color w:val="000000" w:themeColor="text1"/>
          <w:sz w:val="24"/>
          <w:szCs w:val="24"/>
        </w:rPr>
        <w:endnoteReference w:id="126"/>
      </w:r>
      <w:r w:rsidRPr="002F5654">
        <w:rPr>
          <w:rFonts w:ascii="Times New Roman" w:hAnsi="Times New Roman" w:cs="Times New Roman"/>
          <w:color w:val="000000" w:themeColor="text1"/>
          <w:sz w:val="24"/>
          <w:szCs w:val="24"/>
        </w:rPr>
        <w:t xml:space="preserve"> It is unclear what has been primarily driving these efforts</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but two credible explanatory factors are the 2009 Green Movement and Stuxnet—most likely, both. </w:t>
      </w:r>
    </w:p>
    <w:p w14:paraId="4EEA3F37" w14:textId="77777777" w:rsidR="00D944BC" w:rsidRPr="002F5654" w:rsidRDefault="00D944BC" w:rsidP="007457C9">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w:t>
      </w:r>
      <w:r w:rsidRPr="002F5654">
        <w:rPr>
          <w:rFonts w:ascii="Times New Roman" w:hAnsi="Times New Roman" w:cs="Times New Roman"/>
          <w:color w:val="000000" w:themeColor="text1"/>
          <w:sz w:val="24"/>
          <w:szCs w:val="24"/>
        </w:rPr>
        <w:t>ustin’s remarks suggest that Stuxnet might have had a broader effect on diplomacy beyond the Internet governance policy debate itself.</w:t>
      </w:r>
      <w:r>
        <w:rPr>
          <w:rFonts w:ascii="Times New Roman" w:hAnsi="Times New Roman" w:cs="Times New Roman"/>
          <w:color w:val="000000" w:themeColor="text1"/>
          <w:sz w:val="24"/>
          <w:szCs w:val="24"/>
        </w:rPr>
        <w:t xml:space="preserve"> </w:t>
      </w:r>
      <w:r w:rsidRPr="002F5654">
        <w:rPr>
          <w:rFonts w:ascii="Times New Roman" w:hAnsi="Times New Roman" w:cs="Times New Roman"/>
          <w:color w:val="000000" w:themeColor="text1"/>
          <w:sz w:val="24"/>
          <w:szCs w:val="24"/>
        </w:rPr>
        <w:t>Stuxnet was a wake-up call and raised awareness among the Internet governance community of the security dimension. Arguably as a result of this growing awareness, s</w:t>
      </w:r>
      <w:r w:rsidRPr="002F5654">
        <w:rPr>
          <w:rFonts w:ascii="Times New Roman" w:eastAsia="Times New Roman" w:hAnsi="Times New Roman" w:cs="Times New Roman"/>
          <w:color w:val="000000" w:themeColor="text1"/>
          <w:sz w:val="24"/>
          <w:szCs w:val="24"/>
        </w:rPr>
        <w:t xml:space="preserve">everal interviewees expressed a desire to see countries begin to build their diplomatic capabilities to match their military capabilities in cyberspace. </w:t>
      </w:r>
      <w:r w:rsidRPr="002F5654">
        <w:rPr>
          <w:rFonts w:ascii="Times New Roman" w:hAnsi="Times New Roman" w:cs="Times New Roman"/>
          <w:color w:val="000000" w:themeColor="text1"/>
          <w:sz w:val="24"/>
          <w:szCs w:val="24"/>
        </w:rPr>
        <w:t>Stuxnet has therefore</w:t>
      </w:r>
      <w:r>
        <w:rPr>
          <w:rFonts w:ascii="Times New Roman" w:hAnsi="Times New Roman" w:cs="Times New Roman"/>
          <w:color w:val="000000" w:themeColor="text1"/>
          <w:sz w:val="24"/>
          <w:szCs w:val="24"/>
        </w:rPr>
        <w:t xml:space="preserve"> likely</w:t>
      </w:r>
      <w:r w:rsidRPr="002F5654">
        <w:rPr>
          <w:rFonts w:ascii="Times New Roman" w:hAnsi="Times New Roman" w:cs="Times New Roman"/>
          <w:color w:val="000000" w:themeColor="text1"/>
          <w:sz w:val="24"/>
          <w:szCs w:val="24"/>
        </w:rPr>
        <w:t xml:space="preserve"> had an indirect effect and contributed to a convergence of policy issues and communities. This link was explicitly mentioned at the Seoul Conference on Cyberspace and has also become part of draft resolutions on cybersecurity with references to Internet governance. It remains unclear how this increasing convergence will affect the discussions on both issues </w:t>
      </w:r>
      <w:r>
        <w:rPr>
          <w:rFonts w:ascii="Times New Roman" w:hAnsi="Times New Roman" w:cs="Times New Roman"/>
          <w:color w:val="000000" w:themeColor="text1"/>
          <w:sz w:val="24"/>
          <w:szCs w:val="24"/>
        </w:rPr>
        <w:t xml:space="preserve">of </w:t>
      </w:r>
      <w:r w:rsidRPr="002F5654">
        <w:rPr>
          <w:rFonts w:ascii="Times New Roman" w:hAnsi="Times New Roman" w:cs="Times New Roman"/>
          <w:color w:val="000000" w:themeColor="text1"/>
          <w:sz w:val="24"/>
          <w:szCs w:val="24"/>
        </w:rPr>
        <w:t xml:space="preserve">security and governance. </w:t>
      </w:r>
    </w:p>
    <w:p w14:paraId="0B880CF5" w14:textId="77777777" w:rsidR="00D944BC" w:rsidRPr="002F5654" w:rsidRDefault="00D944BC" w:rsidP="00854918">
      <w:pPr>
        <w:ind w:firstLine="720"/>
        <w:rPr>
          <w:rFonts w:ascii="Times New Roman" w:hAnsi="Times New Roman" w:cs="Times New Roman"/>
          <w:color w:val="000000" w:themeColor="text1"/>
          <w:sz w:val="24"/>
          <w:szCs w:val="24"/>
        </w:rPr>
      </w:pPr>
      <w:r w:rsidRPr="002F5654">
        <w:rPr>
          <w:rFonts w:ascii="Times New Roman" w:hAnsi="Times New Roman" w:cs="Times New Roman"/>
          <w:color w:val="000000" w:themeColor="text1"/>
          <w:sz w:val="24"/>
          <w:szCs w:val="24"/>
        </w:rPr>
        <w:t xml:space="preserve">Generally, the convergence of these issues and communities bears the potential for clashes in terms of both substance and process. While security negotiations remain firmly enshrined in traditional intergovernmental processes, the Internet governance debate has been institutionalized </w:t>
      </w:r>
      <w:r>
        <w:rPr>
          <w:rFonts w:ascii="Times New Roman" w:hAnsi="Times New Roman" w:cs="Times New Roman"/>
          <w:color w:val="000000" w:themeColor="text1"/>
          <w:sz w:val="24"/>
          <w:szCs w:val="24"/>
        </w:rPr>
        <w:t>within the</w:t>
      </w:r>
      <w:r w:rsidRPr="002F5654">
        <w:rPr>
          <w:rFonts w:ascii="Times New Roman" w:hAnsi="Times New Roman" w:cs="Times New Roman"/>
          <w:color w:val="000000" w:themeColor="text1"/>
          <w:sz w:val="24"/>
          <w:szCs w:val="24"/>
        </w:rPr>
        <w:t xml:space="preserve"> </w:t>
      </w:r>
      <w:r w:rsidR="00140647">
        <w:rPr>
          <w:rFonts w:ascii="Times New Roman" w:hAnsi="Times New Roman" w:cs="Times New Roman"/>
          <w:color w:val="000000" w:themeColor="text1"/>
          <w:sz w:val="24"/>
          <w:szCs w:val="24"/>
        </w:rPr>
        <w:t>multistakeholder</w:t>
      </w:r>
      <w:r>
        <w:rPr>
          <w:rFonts w:ascii="Times New Roman" w:hAnsi="Times New Roman" w:cs="Times New Roman"/>
          <w:color w:val="000000" w:themeColor="text1"/>
          <w:sz w:val="24"/>
          <w:szCs w:val="24"/>
        </w:rPr>
        <w:t xml:space="preserve"> model since 2005 and is</w:t>
      </w:r>
      <w:r w:rsidRPr="002F5654">
        <w:rPr>
          <w:rFonts w:ascii="Times New Roman" w:hAnsi="Times New Roman" w:cs="Times New Roman"/>
          <w:color w:val="000000" w:themeColor="text1"/>
          <w:sz w:val="24"/>
          <w:szCs w:val="24"/>
        </w:rPr>
        <w:t xml:space="preserve"> among the most inclusive global governance set-ups generally. This model was the result of a broader push by civil society organizations, especially during the 1990s, for more inclusivity at various summits organized by the United Nations.</w:t>
      </w:r>
      <w:r w:rsidRPr="002F5654">
        <w:rPr>
          <w:rStyle w:val="EndnoteReference"/>
          <w:rFonts w:ascii="Times New Roman" w:hAnsi="Times New Roman" w:cs="Times New Roman"/>
          <w:color w:val="000000" w:themeColor="text1"/>
          <w:sz w:val="24"/>
          <w:szCs w:val="24"/>
        </w:rPr>
        <w:endnoteReference w:id="127"/>
      </w:r>
      <w:r w:rsidRPr="002F5654">
        <w:rPr>
          <w:rFonts w:ascii="Times New Roman" w:hAnsi="Times New Roman" w:cs="Times New Roman"/>
          <w:color w:val="000000" w:themeColor="text1"/>
          <w:sz w:val="24"/>
          <w:szCs w:val="24"/>
        </w:rPr>
        <w:t xml:space="preserve"> In recent years, this dynamic has become embedded in the current systemic shifts in the international system: namely the establishment of the G20, changes to the voting structures of the IMF, and calls for UN Security Council reform. And while the ITU leadership strategically positioned the organization in the emerging Internet policy debates, the debate over the organization’s role has become highly politicized. </w:t>
      </w:r>
    </w:p>
    <w:p w14:paraId="7D65BCA9" w14:textId="77777777" w:rsidR="008A642A" w:rsidRDefault="00D944BC" w:rsidP="002F5654">
      <w:pPr>
        <w:ind w:firstLine="720"/>
        <w:rPr>
          <w:rFonts w:ascii="Times New Roman" w:hAnsi="Times New Roman" w:cs="Times New Roman"/>
          <w:color w:val="000000" w:themeColor="text1"/>
          <w:sz w:val="24"/>
          <w:szCs w:val="24"/>
        </w:rPr>
        <w:sectPr w:rsidR="008A642A">
          <w:endnotePr>
            <w:numFmt w:val="decimal"/>
            <w:numRestart w:val="eachSect"/>
          </w:endnotePr>
          <w:type w:val="continuous"/>
          <w:pgSz w:w="12240" w:h="15840"/>
          <w:pgMar w:top="1440" w:right="1440" w:bottom="1440" w:left="1440" w:header="720" w:footer="720" w:gutter="0"/>
          <w:cols w:space="720"/>
          <w:docGrid w:linePitch="360"/>
        </w:sectPr>
      </w:pPr>
      <w:r w:rsidRPr="002F5654">
        <w:rPr>
          <w:rFonts w:ascii="Times New Roman" w:hAnsi="Times New Roman" w:cs="Times New Roman"/>
          <w:color w:val="000000" w:themeColor="text1"/>
          <w:sz w:val="24"/>
          <w:szCs w:val="24"/>
        </w:rPr>
        <w:t xml:space="preserve">In short, the efforts to find agreement on how to govern the Internet are not only complicated by the unique features of the technology itself but aggravated by the significant fundamental changes to the global order that are currently taking place, remain in flux, and </w:t>
      </w:r>
      <w:r>
        <w:rPr>
          <w:rFonts w:ascii="Times New Roman" w:hAnsi="Times New Roman" w:cs="Times New Roman"/>
          <w:color w:val="000000" w:themeColor="text1"/>
          <w:sz w:val="24"/>
          <w:szCs w:val="24"/>
        </w:rPr>
        <w:t>have</w:t>
      </w:r>
      <w:r w:rsidRPr="002F5654">
        <w:rPr>
          <w:rFonts w:ascii="Times New Roman" w:hAnsi="Times New Roman" w:cs="Times New Roman"/>
          <w:color w:val="000000" w:themeColor="text1"/>
          <w:sz w:val="24"/>
          <w:szCs w:val="24"/>
        </w:rPr>
        <w:t xml:space="preserve"> yet to be institutionalized. There has also been a notable absence of a middle power playing the role of an honest broker accepted </w:t>
      </w:r>
      <w:r>
        <w:rPr>
          <w:rFonts w:ascii="Times New Roman" w:hAnsi="Times New Roman" w:cs="Times New Roman"/>
          <w:color w:val="000000" w:themeColor="text1"/>
          <w:sz w:val="24"/>
          <w:szCs w:val="24"/>
        </w:rPr>
        <w:t>as</w:t>
      </w:r>
      <w:r w:rsidRPr="002F5654">
        <w:rPr>
          <w:rFonts w:ascii="Times New Roman" w:hAnsi="Times New Roman" w:cs="Times New Roman"/>
          <w:color w:val="000000" w:themeColor="text1"/>
          <w:sz w:val="24"/>
          <w:szCs w:val="24"/>
        </w:rPr>
        <w:t xml:space="preserve"> such by the big powers</w:t>
      </w:r>
      <w:r>
        <w:rPr>
          <w:rFonts w:ascii="Times New Roman" w:hAnsi="Times New Roman" w:cs="Times New Roman"/>
          <w:color w:val="000000" w:themeColor="text1"/>
          <w:sz w:val="24"/>
          <w:szCs w:val="24"/>
        </w:rPr>
        <w:t>,</w:t>
      </w:r>
      <w:r w:rsidRPr="002F5654">
        <w:rPr>
          <w:rFonts w:ascii="Times New Roman" w:hAnsi="Times New Roman" w:cs="Times New Roman"/>
          <w:color w:val="000000" w:themeColor="text1"/>
          <w:sz w:val="24"/>
          <w:szCs w:val="24"/>
        </w:rPr>
        <w:t xml:space="preserve"> which could be a useful intermediary step to address some of the issues. Last but not least, the quest for a more inclusive institution perceived </w:t>
      </w:r>
      <w:r>
        <w:rPr>
          <w:rFonts w:ascii="Times New Roman" w:hAnsi="Times New Roman" w:cs="Times New Roman"/>
          <w:color w:val="000000" w:themeColor="text1"/>
          <w:sz w:val="24"/>
          <w:szCs w:val="24"/>
        </w:rPr>
        <w:t>as</w:t>
      </w:r>
      <w:r w:rsidRPr="002F5654">
        <w:rPr>
          <w:rFonts w:ascii="Times New Roman" w:hAnsi="Times New Roman" w:cs="Times New Roman"/>
          <w:color w:val="000000" w:themeColor="text1"/>
          <w:sz w:val="24"/>
          <w:szCs w:val="24"/>
        </w:rPr>
        <w:t xml:space="preserve"> </w:t>
      </w:r>
      <w:r w:rsidR="00140647" w:rsidRPr="00042291">
        <w:rPr>
          <w:rFonts w:ascii="Times New Roman" w:hAnsi="Times New Roman" w:cs="Times New Roman"/>
          <w:color w:val="000000" w:themeColor="text1"/>
          <w:sz w:val="24"/>
          <w:szCs w:val="24"/>
        </w:rPr>
        <w:t>legitimate is not limited to but particularly pronounced in the Internet policy realm due to the role of nongovernmental actors governing and operating much of the infrastructure</w:t>
      </w:r>
      <w:r w:rsidRPr="00E63541">
        <w:rPr>
          <w:rFonts w:ascii="Times New Roman" w:hAnsi="Times New Roman" w:cs="Times New Roman"/>
          <w:color w:val="000000" w:themeColor="text1"/>
          <w:sz w:val="24"/>
          <w:szCs w:val="24"/>
        </w:rPr>
        <w:t>.</w:t>
      </w:r>
    </w:p>
    <w:p w14:paraId="43039F4C" w14:textId="77777777" w:rsidR="00D944BC" w:rsidRDefault="00D944BC" w:rsidP="002F5654">
      <w:pPr>
        <w:ind w:firstLine="720"/>
        <w:rPr>
          <w:rFonts w:ascii="Times New Roman" w:hAnsi="Times New Roman" w:cs="Times New Roman"/>
          <w:color w:val="000000" w:themeColor="text1"/>
          <w:sz w:val="24"/>
          <w:szCs w:val="24"/>
        </w:rPr>
      </w:pPr>
    </w:p>
    <w:p w14:paraId="7D0302D8" w14:textId="77777777" w:rsidR="00D944BC" w:rsidRDefault="00D944BC">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7791094F" w14:textId="77777777" w:rsidR="00D944BC" w:rsidRDefault="00D944BC" w:rsidP="002F5654">
      <w:pPr>
        <w:pStyle w:val="Heading1"/>
      </w:pPr>
      <w:bookmarkStart w:id="355" w:name="_Toc427076704"/>
      <w:r>
        <w:lastRenderedPageBreak/>
        <w:t>Foreign Reactions to Stuxnet</w:t>
      </w:r>
      <w:bookmarkEnd w:id="355"/>
    </w:p>
    <w:p w14:paraId="121F0AD2" w14:textId="77777777" w:rsidR="00D944BC" w:rsidRPr="00ED6B40" w:rsidRDefault="00D944BC" w:rsidP="002F5654">
      <w:pPr>
        <w:pStyle w:val="Heading2"/>
      </w:pPr>
      <w:bookmarkStart w:id="356" w:name="_Toc427076705"/>
      <w:r>
        <w:t xml:space="preserve">“Russia’s Response to the Stuxnet Incident” by </w:t>
      </w:r>
      <w:r w:rsidRPr="00ED6B40">
        <w:t>Timothy Thomas</w:t>
      </w:r>
      <w:r w:rsidR="00E63541">
        <w:rPr>
          <w:rStyle w:val="FootnoteReference"/>
        </w:rPr>
        <w:footnoteReference w:id="3"/>
      </w:r>
      <w:bookmarkEnd w:id="356"/>
    </w:p>
    <w:p w14:paraId="4BEEDC27" w14:textId="77777777" w:rsidR="00D944BC" w:rsidRDefault="00D944BC" w:rsidP="002F5654">
      <w:pPr>
        <w:rPr>
          <w:rFonts w:ascii="Times New Roman" w:hAnsi="Times New Roman" w:cs="Times New Roman"/>
          <w:sz w:val="24"/>
          <w:szCs w:val="24"/>
        </w:rPr>
      </w:pPr>
    </w:p>
    <w:p w14:paraId="2580910C" w14:textId="77777777" w:rsidR="00D944BC" w:rsidRPr="00277CF4" w:rsidRDefault="00D944BC" w:rsidP="002F5654">
      <w:pPr>
        <w:rPr>
          <w:rFonts w:ascii="Times New Roman" w:hAnsi="Times New Roman" w:cs="Times New Roman"/>
          <w:b/>
          <w:sz w:val="24"/>
          <w:szCs w:val="24"/>
        </w:rPr>
      </w:pPr>
      <w:r w:rsidRPr="00277CF4">
        <w:rPr>
          <w:rFonts w:ascii="Times New Roman" w:hAnsi="Times New Roman" w:cs="Times New Roman"/>
          <w:b/>
          <w:sz w:val="24"/>
          <w:szCs w:val="24"/>
        </w:rPr>
        <w:t>Introduction</w:t>
      </w:r>
    </w:p>
    <w:p w14:paraId="50493AC5" w14:textId="77777777" w:rsidR="00D944BC" w:rsidRDefault="00D944BC" w:rsidP="002F5654">
      <w:pPr>
        <w:ind w:firstLine="720"/>
        <w:jc w:val="both"/>
        <w:rPr>
          <w:rFonts w:ascii="Times New Roman" w:hAnsi="Times New Roman" w:cs="Times New Roman"/>
          <w:sz w:val="24"/>
          <w:szCs w:val="24"/>
        </w:rPr>
      </w:pPr>
      <w:r>
        <w:rPr>
          <w:rFonts w:ascii="Times New Roman" w:hAnsi="Times New Roman" w:cs="Times New Roman"/>
          <w:sz w:val="24"/>
          <w:szCs w:val="24"/>
        </w:rPr>
        <w:t>According to Sir Isaac Newton’s third law of motion, for every action</w:t>
      </w:r>
      <w:r w:rsidRPr="001E3EC6">
        <w:rPr>
          <w:rFonts w:ascii="Times New Roman" w:hAnsi="Times New Roman" w:cs="Times New Roman"/>
          <w:sz w:val="24"/>
          <w:szCs w:val="24"/>
        </w:rPr>
        <w:t xml:space="preserve"> there is an opposite and equal reaction. </w:t>
      </w:r>
      <w:r>
        <w:rPr>
          <w:rFonts w:ascii="Times New Roman" w:hAnsi="Times New Roman" w:cs="Times New Roman"/>
          <w:sz w:val="24"/>
          <w:szCs w:val="24"/>
        </w:rPr>
        <w:t xml:space="preserve">The discovery of the Stuxnet virus elicited a host of reactions worldwide, as the </w:t>
      </w:r>
      <w:r w:rsidRPr="001E3EC6">
        <w:rPr>
          <w:rFonts w:ascii="Times New Roman" w:hAnsi="Times New Roman" w:cs="Times New Roman"/>
          <w:sz w:val="24"/>
          <w:szCs w:val="24"/>
        </w:rPr>
        <w:t xml:space="preserve">mere thought of this virus first of all caused speculation and ended in both </w:t>
      </w:r>
      <w:r>
        <w:rPr>
          <w:rFonts w:ascii="Times New Roman" w:hAnsi="Times New Roman" w:cs="Times New Roman"/>
          <w:sz w:val="24"/>
          <w:szCs w:val="24"/>
        </w:rPr>
        <w:t xml:space="preserve">motion and commotion, as analysts and </w:t>
      </w:r>
      <w:r w:rsidRPr="00FF734F">
        <w:rPr>
          <w:rFonts w:ascii="Times New Roman" w:hAnsi="Times New Roman" w:cs="Times New Roman"/>
          <w:sz w:val="24"/>
          <w:szCs w:val="24"/>
        </w:rPr>
        <w:t>policymakers</w:t>
      </w:r>
      <w:r w:rsidRPr="001E3EC6">
        <w:rPr>
          <w:rFonts w:ascii="Times New Roman" w:hAnsi="Times New Roman" w:cs="Times New Roman"/>
          <w:sz w:val="24"/>
          <w:szCs w:val="24"/>
        </w:rPr>
        <w:t xml:space="preserve"> </w:t>
      </w:r>
      <w:r>
        <w:rPr>
          <w:rFonts w:ascii="Times New Roman" w:hAnsi="Times New Roman" w:cs="Times New Roman"/>
          <w:sz w:val="24"/>
          <w:szCs w:val="24"/>
        </w:rPr>
        <w:t xml:space="preserve">developed </w:t>
      </w:r>
      <w:r w:rsidRPr="001E3EC6">
        <w:rPr>
          <w:rFonts w:ascii="Times New Roman" w:hAnsi="Times New Roman" w:cs="Times New Roman"/>
          <w:sz w:val="24"/>
          <w:szCs w:val="24"/>
        </w:rPr>
        <w:t xml:space="preserve">private and official </w:t>
      </w:r>
      <w:r>
        <w:rPr>
          <w:rFonts w:ascii="Times New Roman" w:hAnsi="Times New Roman" w:cs="Times New Roman"/>
          <w:sz w:val="24"/>
          <w:szCs w:val="24"/>
        </w:rPr>
        <w:t>responses</w:t>
      </w:r>
      <w:r w:rsidRPr="001E3EC6">
        <w:rPr>
          <w:rFonts w:ascii="Times New Roman" w:hAnsi="Times New Roman" w:cs="Times New Roman"/>
          <w:sz w:val="24"/>
          <w:szCs w:val="24"/>
        </w:rPr>
        <w:t xml:space="preserve">. </w:t>
      </w:r>
    </w:p>
    <w:p w14:paraId="2460875D" w14:textId="77777777" w:rsidR="00D944BC" w:rsidRDefault="00D944BC" w:rsidP="002F5654">
      <w:pPr>
        <w:ind w:firstLine="720"/>
        <w:jc w:val="both"/>
        <w:rPr>
          <w:rFonts w:ascii="Times New Roman" w:hAnsi="Times New Roman" w:cs="Times New Roman"/>
          <w:sz w:val="24"/>
          <w:szCs w:val="24"/>
        </w:rPr>
      </w:pPr>
      <w:r>
        <w:rPr>
          <w:rFonts w:ascii="Times New Roman" w:hAnsi="Times New Roman" w:cs="Times New Roman"/>
          <w:sz w:val="24"/>
          <w:szCs w:val="24"/>
        </w:rPr>
        <w:t>Perhaps</w:t>
      </w:r>
      <w:r w:rsidRPr="001E3EC6">
        <w:rPr>
          <w:rFonts w:ascii="Times New Roman" w:hAnsi="Times New Roman" w:cs="Times New Roman"/>
          <w:sz w:val="24"/>
          <w:szCs w:val="24"/>
        </w:rPr>
        <w:t xml:space="preserve"> </w:t>
      </w:r>
      <w:r>
        <w:rPr>
          <w:rFonts w:ascii="Times New Roman" w:hAnsi="Times New Roman" w:cs="Times New Roman"/>
          <w:sz w:val="24"/>
          <w:szCs w:val="24"/>
        </w:rPr>
        <w:t xml:space="preserve">Russia’s reaction to a Belarusian analyst’s discovery of the Stuxnet virus in June 2010 was not exactly designed to be “equal,” but a strong reaction did occur. It included the development of domestic and international protocols and conventions and several suggestions for the use of new legal principles to ensure the safety of domestic computer systems and tools. </w:t>
      </w:r>
      <w:r w:rsidRPr="001E3EC6">
        <w:rPr>
          <w:rFonts w:ascii="Times New Roman" w:hAnsi="Times New Roman" w:cs="Times New Roman"/>
          <w:sz w:val="24"/>
          <w:szCs w:val="24"/>
        </w:rPr>
        <w:t xml:space="preserve">For </w:t>
      </w:r>
      <w:r>
        <w:rPr>
          <w:rFonts w:ascii="Times New Roman" w:hAnsi="Times New Roman" w:cs="Times New Roman"/>
          <w:sz w:val="24"/>
          <w:szCs w:val="24"/>
        </w:rPr>
        <w:t xml:space="preserve">Russia, </w:t>
      </w:r>
      <w:r w:rsidRPr="001E3EC6">
        <w:rPr>
          <w:rFonts w:ascii="Times New Roman" w:hAnsi="Times New Roman" w:cs="Times New Roman"/>
          <w:sz w:val="24"/>
          <w:szCs w:val="24"/>
        </w:rPr>
        <w:t>wh</w:t>
      </w:r>
      <w:r>
        <w:rPr>
          <w:rFonts w:ascii="Times New Roman" w:hAnsi="Times New Roman" w:cs="Times New Roman"/>
          <w:sz w:val="24"/>
          <w:szCs w:val="24"/>
        </w:rPr>
        <w:t xml:space="preserve">ere ambiguity and suspicion are deeply imbedded in the </w:t>
      </w:r>
      <w:r w:rsidRPr="001E3EC6">
        <w:rPr>
          <w:rFonts w:ascii="Times New Roman" w:hAnsi="Times New Roman" w:cs="Times New Roman"/>
          <w:sz w:val="24"/>
          <w:szCs w:val="24"/>
        </w:rPr>
        <w:t>national tradition</w:t>
      </w:r>
      <w:r>
        <w:rPr>
          <w:rFonts w:ascii="Times New Roman" w:hAnsi="Times New Roman" w:cs="Times New Roman"/>
          <w:sz w:val="24"/>
          <w:szCs w:val="24"/>
        </w:rPr>
        <w:t xml:space="preserve">, </w:t>
      </w:r>
      <w:r w:rsidRPr="001E3EC6">
        <w:rPr>
          <w:rFonts w:ascii="Times New Roman" w:hAnsi="Times New Roman" w:cs="Times New Roman"/>
          <w:sz w:val="24"/>
          <w:szCs w:val="24"/>
        </w:rPr>
        <w:t xml:space="preserve">only the worst could be expected from </w:t>
      </w:r>
      <w:r>
        <w:rPr>
          <w:rFonts w:ascii="Times New Roman" w:hAnsi="Times New Roman" w:cs="Times New Roman"/>
          <w:sz w:val="24"/>
          <w:szCs w:val="24"/>
        </w:rPr>
        <w:t>this discovery for Russian national security, and</w:t>
      </w:r>
      <w:r w:rsidRPr="001E3EC6">
        <w:rPr>
          <w:rFonts w:ascii="Times New Roman" w:hAnsi="Times New Roman" w:cs="Times New Roman"/>
          <w:sz w:val="24"/>
          <w:szCs w:val="24"/>
        </w:rPr>
        <w:t xml:space="preserve"> the government react</w:t>
      </w:r>
      <w:r>
        <w:rPr>
          <w:rFonts w:ascii="Times New Roman" w:hAnsi="Times New Roman" w:cs="Times New Roman"/>
          <w:sz w:val="24"/>
          <w:szCs w:val="24"/>
        </w:rPr>
        <w:t>ed</w:t>
      </w:r>
      <w:r w:rsidRPr="001E3EC6">
        <w:rPr>
          <w:rFonts w:ascii="Times New Roman" w:hAnsi="Times New Roman" w:cs="Times New Roman"/>
          <w:sz w:val="24"/>
          <w:szCs w:val="24"/>
        </w:rPr>
        <w:t xml:space="preserve"> accordingly. </w:t>
      </w:r>
    </w:p>
    <w:p w14:paraId="2635AE90" w14:textId="77777777" w:rsidR="00D944BC" w:rsidRPr="001E3EC6" w:rsidRDefault="00D944BC" w:rsidP="002F5654">
      <w:pPr>
        <w:ind w:firstLine="720"/>
        <w:jc w:val="both"/>
        <w:rPr>
          <w:rFonts w:ascii="Times New Roman" w:hAnsi="Times New Roman" w:cs="Times New Roman"/>
          <w:sz w:val="24"/>
          <w:szCs w:val="24"/>
        </w:rPr>
      </w:pPr>
      <w:r>
        <w:rPr>
          <w:rFonts w:ascii="Times New Roman" w:hAnsi="Times New Roman" w:cs="Times New Roman"/>
          <w:sz w:val="24"/>
          <w:szCs w:val="24"/>
        </w:rPr>
        <w:t>T</w:t>
      </w:r>
      <w:r w:rsidRPr="001E3EC6">
        <w:rPr>
          <w:rFonts w:ascii="Times New Roman" w:hAnsi="Times New Roman" w:cs="Times New Roman"/>
          <w:sz w:val="24"/>
          <w:szCs w:val="24"/>
        </w:rPr>
        <w:t xml:space="preserve">he </w:t>
      </w:r>
      <w:r>
        <w:rPr>
          <w:rFonts w:ascii="Times New Roman" w:hAnsi="Times New Roman" w:cs="Times New Roman"/>
          <w:sz w:val="24"/>
          <w:szCs w:val="24"/>
        </w:rPr>
        <w:t>Stuxnet incident</w:t>
      </w:r>
      <w:r w:rsidRPr="001E3EC6">
        <w:rPr>
          <w:rFonts w:ascii="Times New Roman" w:hAnsi="Times New Roman" w:cs="Times New Roman"/>
          <w:sz w:val="24"/>
          <w:szCs w:val="24"/>
        </w:rPr>
        <w:t xml:space="preserve"> struck close to home for three reasons: Russia is home to a plethora of outstanding </w:t>
      </w:r>
      <w:r>
        <w:rPr>
          <w:rFonts w:ascii="Times New Roman" w:hAnsi="Times New Roman" w:cs="Times New Roman"/>
          <w:sz w:val="24"/>
          <w:szCs w:val="24"/>
        </w:rPr>
        <w:t>virus</w:t>
      </w:r>
      <w:r w:rsidRPr="001E3EC6">
        <w:rPr>
          <w:rFonts w:ascii="Times New Roman" w:hAnsi="Times New Roman" w:cs="Times New Roman"/>
          <w:sz w:val="24"/>
          <w:szCs w:val="24"/>
        </w:rPr>
        <w:t xml:space="preserve"> and code writers </w:t>
      </w:r>
      <w:r>
        <w:rPr>
          <w:rFonts w:ascii="Times New Roman" w:hAnsi="Times New Roman" w:cs="Times New Roman"/>
          <w:sz w:val="24"/>
          <w:szCs w:val="24"/>
        </w:rPr>
        <w:t>who</w:t>
      </w:r>
      <w:r w:rsidRPr="001E3EC6">
        <w:rPr>
          <w:rFonts w:ascii="Times New Roman" w:hAnsi="Times New Roman" w:cs="Times New Roman"/>
          <w:sz w:val="24"/>
          <w:szCs w:val="24"/>
        </w:rPr>
        <w:t xml:space="preserve"> quickly understood the advanced nature of the virus and its potential threat to the homeland; the virus’s target </w:t>
      </w:r>
      <w:r>
        <w:rPr>
          <w:rFonts w:ascii="Times New Roman" w:hAnsi="Times New Roman" w:cs="Times New Roman"/>
          <w:sz w:val="24"/>
          <w:szCs w:val="24"/>
        </w:rPr>
        <w:t>wa</w:t>
      </w:r>
      <w:r w:rsidRPr="001E3EC6">
        <w:rPr>
          <w:rFonts w:ascii="Times New Roman" w:hAnsi="Times New Roman" w:cs="Times New Roman"/>
          <w:sz w:val="24"/>
          <w:szCs w:val="24"/>
        </w:rPr>
        <w:t xml:space="preserve">s a Russian partner in the geopolitical and technical sense; and perhaps most of all, centrifuges spinning out of control reminded Russia’s government and population of </w:t>
      </w:r>
      <w:r>
        <w:rPr>
          <w:rFonts w:ascii="Times New Roman" w:hAnsi="Times New Roman" w:cs="Times New Roman"/>
          <w:sz w:val="24"/>
          <w:szCs w:val="24"/>
        </w:rPr>
        <w:t>their own disasters in the digital and nuclear realm</w:t>
      </w:r>
      <w:r w:rsidRPr="001E3EC6">
        <w:rPr>
          <w:rFonts w:ascii="Times New Roman" w:hAnsi="Times New Roman" w:cs="Times New Roman"/>
          <w:sz w:val="24"/>
          <w:szCs w:val="24"/>
        </w:rPr>
        <w:t>—</w:t>
      </w:r>
      <w:r>
        <w:rPr>
          <w:rFonts w:ascii="Times New Roman" w:hAnsi="Times New Roman" w:cs="Times New Roman"/>
          <w:sz w:val="24"/>
          <w:szCs w:val="24"/>
        </w:rPr>
        <w:t>the 2009 Sayano-Shushenskaya disaster</w:t>
      </w:r>
      <w:r w:rsidRPr="009172CD">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1E3EC6">
        <w:rPr>
          <w:rFonts w:ascii="Times New Roman" w:hAnsi="Times New Roman" w:cs="Times New Roman"/>
          <w:sz w:val="24"/>
          <w:szCs w:val="24"/>
        </w:rPr>
        <w:t>the 1986 Chernobyl disaster</w:t>
      </w:r>
      <w:r>
        <w:rPr>
          <w:rFonts w:ascii="Times New Roman" w:hAnsi="Times New Roman" w:cs="Times New Roman"/>
          <w:sz w:val="24"/>
          <w:szCs w:val="24"/>
        </w:rPr>
        <w:t>.</w:t>
      </w:r>
      <w:r>
        <w:rPr>
          <w:rStyle w:val="EndnoteReference"/>
          <w:rFonts w:ascii="Times New Roman" w:hAnsi="Times New Roman" w:cs="Times New Roman"/>
          <w:sz w:val="24"/>
          <w:szCs w:val="24"/>
        </w:rPr>
        <w:endnoteReference w:id="128"/>
      </w:r>
      <w:r>
        <w:rPr>
          <w:rFonts w:ascii="Times New Roman" w:hAnsi="Times New Roman" w:cs="Times New Roman"/>
          <w:sz w:val="24"/>
          <w:szCs w:val="24"/>
        </w:rPr>
        <w:t xml:space="preserve"> This time, while the virus was located outside Russian territory, a new consequence was under consideration: the </w:t>
      </w:r>
      <w:r w:rsidRPr="001E3EC6">
        <w:rPr>
          <w:rFonts w:ascii="Times New Roman" w:hAnsi="Times New Roman" w:cs="Times New Roman"/>
          <w:sz w:val="24"/>
          <w:szCs w:val="24"/>
        </w:rPr>
        <w:t>virus could potentially escape Iran and spread to reactors inside Russia</w:t>
      </w:r>
      <w:r>
        <w:rPr>
          <w:rFonts w:ascii="Times New Roman" w:hAnsi="Times New Roman" w:cs="Times New Roman"/>
          <w:sz w:val="24"/>
          <w:szCs w:val="24"/>
        </w:rPr>
        <w:t>. Some analysts suspected that it might already be there.</w:t>
      </w:r>
    </w:p>
    <w:p w14:paraId="7476917E" w14:textId="77777777" w:rsidR="00D944BC" w:rsidRPr="001E3EC6" w:rsidRDefault="00D944BC" w:rsidP="002F5654">
      <w:pPr>
        <w:ind w:firstLine="720"/>
        <w:jc w:val="both"/>
        <w:rPr>
          <w:rFonts w:ascii="Times New Roman" w:hAnsi="Times New Roman" w:cs="Times New Roman"/>
          <w:sz w:val="24"/>
          <w:szCs w:val="24"/>
        </w:rPr>
      </w:pPr>
      <w:r w:rsidRPr="001E3EC6">
        <w:rPr>
          <w:rFonts w:ascii="Times New Roman" w:hAnsi="Times New Roman" w:cs="Times New Roman"/>
          <w:sz w:val="24"/>
          <w:szCs w:val="24"/>
        </w:rPr>
        <w:t xml:space="preserve">The virus’s use came as a surprise to many Russians. For some, it signaled the beginning of anonymous </w:t>
      </w:r>
      <w:r w:rsidRPr="00FF734F">
        <w:rPr>
          <w:rFonts w:ascii="Times New Roman" w:hAnsi="Times New Roman" w:cs="Times New Roman"/>
          <w:sz w:val="24"/>
          <w:szCs w:val="24"/>
        </w:rPr>
        <w:t>cyberattacks</w:t>
      </w:r>
      <w:r w:rsidRPr="001E3EC6">
        <w:rPr>
          <w:rFonts w:ascii="Times New Roman" w:hAnsi="Times New Roman" w:cs="Times New Roman"/>
          <w:sz w:val="24"/>
          <w:szCs w:val="24"/>
        </w:rPr>
        <w:t xml:space="preserve"> on infrastructure</w:t>
      </w:r>
      <w:r>
        <w:rPr>
          <w:rFonts w:ascii="Times New Roman" w:hAnsi="Times New Roman" w:cs="Times New Roman"/>
          <w:sz w:val="24"/>
          <w:szCs w:val="24"/>
        </w:rPr>
        <w:t xml:space="preserve">. An </w:t>
      </w:r>
      <w:r w:rsidRPr="001E3EC6">
        <w:rPr>
          <w:rFonts w:ascii="Times New Roman" w:hAnsi="Times New Roman" w:cs="Times New Roman"/>
          <w:sz w:val="24"/>
          <w:szCs w:val="24"/>
        </w:rPr>
        <w:t xml:space="preserve">added implication </w:t>
      </w:r>
      <w:r>
        <w:rPr>
          <w:rFonts w:ascii="Times New Roman" w:hAnsi="Times New Roman" w:cs="Times New Roman"/>
          <w:sz w:val="24"/>
          <w:szCs w:val="24"/>
        </w:rPr>
        <w:t xml:space="preserve">was the potential </w:t>
      </w:r>
      <w:r w:rsidRPr="001E3EC6">
        <w:rPr>
          <w:rFonts w:ascii="Times New Roman" w:hAnsi="Times New Roman" w:cs="Times New Roman"/>
          <w:sz w:val="24"/>
          <w:szCs w:val="24"/>
        </w:rPr>
        <w:t xml:space="preserve">use </w:t>
      </w:r>
      <w:r>
        <w:rPr>
          <w:rFonts w:ascii="Times New Roman" w:hAnsi="Times New Roman" w:cs="Times New Roman"/>
          <w:sz w:val="24"/>
          <w:szCs w:val="24"/>
        </w:rPr>
        <w:t xml:space="preserve">of such </w:t>
      </w:r>
      <w:r>
        <w:rPr>
          <w:rFonts w:ascii="Times New Roman" w:hAnsi="Times New Roman" w:cs="Times New Roman"/>
          <w:sz w:val="24"/>
          <w:szCs w:val="24"/>
        </w:rPr>
        <w:lastRenderedPageBreak/>
        <w:t xml:space="preserve">a virus </w:t>
      </w:r>
      <w:r w:rsidRPr="001E3EC6">
        <w:rPr>
          <w:rFonts w:ascii="Times New Roman" w:hAnsi="Times New Roman" w:cs="Times New Roman"/>
          <w:sz w:val="24"/>
          <w:szCs w:val="24"/>
        </w:rPr>
        <w:t xml:space="preserve">to take out weapons of mass destruction. Those behind the attacks demonstrated a rare international boldness (or carelessness, from the Russian perspective) </w:t>
      </w:r>
      <w:r>
        <w:rPr>
          <w:rFonts w:ascii="Times New Roman" w:hAnsi="Times New Roman" w:cs="Times New Roman"/>
          <w:sz w:val="24"/>
          <w:szCs w:val="24"/>
        </w:rPr>
        <w:t>in</w:t>
      </w:r>
      <w:r w:rsidRPr="001E3EC6">
        <w:rPr>
          <w:rFonts w:ascii="Times New Roman" w:hAnsi="Times New Roman" w:cs="Times New Roman"/>
          <w:sz w:val="24"/>
          <w:szCs w:val="24"/>
        </w:rPr>
        <w:t xml:space="preserve"> tak</w:t>
      </w:r>
      <w:r>
        <w:rPr>
          <w:rFonts w:ascii="Times New Roman" w:hAnsi="Times New Roman" w:cs="Times New Roman"/>
          <w:sz w:val="24"/>
          <w:szCs w:val="24"/>
        </w:rPr>
        <w:t>ing</w:t>
      </w:r>
      <w:r w:rsidRPr="001E3EC6">
        <w:rPr>
          <w:rFonts w:ascii="Times New Roman" w:hAnsi="Times New Roman" w:cs="Times New Roman"/>
          <w:sz w:val="24"/>
          <w:szCs w:val="24"/>
        </w:rPr>
        <w:t xml:space="preserve"> the first major step in the use of a cyber weapon</w:t>
      </w:r>
      <w:r>
        <w:rPr>
          <w:rFonts w:ascii="Times New Roman" w:hAnsi="Times New Roman" w:cs="Times New Roman"/>
          <w:sz w:val="24"/>
          <w:szCs w:val="24"/>
        </w:rPr>
        <w:t xml:space="preserve"> against infrastructure, a boldness which may not have correctly determined extenuating circumstances and unintended consequences</w:t>
      </w:r>
      <w:r w:rsidRPr="001E3EC6">
        <w:rPr>
          <w:rFonts w:ascii="Times New Roman" w:hAnsi="Times New Roman" w:cs="Times New Roman"/>
          <w:sz w:val="24"/>
          <w:szCs w:val="24"/>
        </w:rPr>
        <w:t xml:space="preserve">. </w:t>
      </w:r>
      <w:r>
        <w:rPr>
          <w:rFonts w:ascii="Times New Roman" w:hAnsi="Times New Roman" w:cs="Times New Roman"/>
          <w:sz w:val="24"/>
          <w:szCs w:val="24"/>
        </w:rPr>
        <w:t>The nuclear power reactor  the virus was a</w:t>
      </w:r>
      <w:r w:rsidRPr="001E3EC6">
        <w:rPr>
          <w:rFonts w:ascii="Times New Roman" w:hAnsi="Times New Roman" w:cs="Times New Roman"/>
          <w:sz w:val="24"/>
          <w:szCs w:val="24"/>
        </w:rPr>
        <w:t xml:space="preserve">ttempting to </w:t>
      </w:r>
      <w:r>
        <w:rPr>
          <w:rFonts w:ascii="Times New Roman" w:hAnsi="Times New Roman" w:cs="Times New Roman"/>
          <w:sz w:val="24"/>
          <w:szCs w:val="24"/>
        </w:rPr>
        <w:t xml:space="preserve">externally </w:t>
      </w:r>
      <w:r w:rsidRPr="001E3EC6">
        <w:rPr>
          <w:rFonts w:ascii="Times New Roman" w:hAnsi="Times New Roman" w:cs="Times New Roman"/>
          <w:sz w:val="24"/>
          <w:szCs w:val="24"/>
        </w:rPr>
        <w:t xml:space="preserve">shut down </w:t>
      </w:r>
      <w:r>
        <w:rPr>
          <w:rFonts w:ascii="Times New Roman" w:hAnsi="Times New Roman" w:cs="Times New Roman"/>
          <w:sz w:val="24"/>
          <w:szCs w:val="24"/>
        </w:rPr>
        <w:t xml:space="preserve">was at that </w:t>
      </w:r>
      <w:r w:rsidRPr="001E3EC6">
        <w:rPr>
          <w:rFonts w:ascii="Times New Roman" w:hAnsi="Times New Roman" w:cs="Times New Roman"/>
          <w:sz w:val="24"/>
          <w:szCs w:val="24"/>
        </w:rPr>
        <w:t xml:space="preserve">time (2010) </w:t>
      </w:r>
      <w:r>
        <w:rPr>
          <w:rFonts w:ascii="Times New Roman" w:hAnsi="Times New Roman" w:cs="Times New Roman"/>
          <w:sz w:val="24"/>
          <w:szCs w:val="24"/>
        </w:rPr>
        <w:t>considered an off-limits target</w:t>
      </w:r>
      <w:r w:rsidRPr="001E3EC6">
        <w:rPr>
          <w:rFonts w:ascii="Times New Roman" w:hAnsi="Times New Roman" w:cs="Times New Roman"/>
          <w:sz w:val="24"/>
          <w:szCs w:val="24"/>
        </w:rPr>
        <w:t xml:space="preserve">. </w:t>
      </w:r>
      <w:r>
        <w:rPr>
          <w:rFonts w:ascii="Times New Roman" w:hAnsi="Times New Roman" w:cs="Times New Roman"/>
          <w:sz w:val="24"/>
          <w:szCs w:val="24"/>
        </w:rPr>
        <w:t xml:space="preserve">The attack was designed to slow </w:t>
      </w:r>
      <w:r w:rsidRPr="001E3EC6">
        <w:rPr>
          <w:rFonts w:ascii="Times New Roman" w:hAnsi="Times New Roman" w:cs="Times New Roman"/>
          <w:sz w:val="24"/>
          <w:szCs w:val="24"/>
        </w:rPr>
        <w:t>Iran’s nuclear enrichment activities</w:t>
      </w:r>
      <w:r>
        <w:rPr>
          <w:rFonts w:ascii="Times New Roman" w:hAnsi="Times New Roman" w:cs="Times New Roman"/>
          <w:sz w:val="24"/>
          <w:szCs w:val="24"/>
        </w:rPr>
        <w:t xml:space="preserve">, which had continued unabated after </w:t>
      </w:r>
      <w:r w:rsidRPr="001E3EC6">
        <w:rPr>
          <w:rFonts w:ascii="Times New Roman" w:hAnsi="Times New Roman" w:cs="Times New Roman"/>
          <w:sz w:val="24"/>
          <w:szCs w:val="24"/>
        </w:rPr>
        <w:t xml:space="preserve">repeated warnings </w:t>
      </w:r>
      <w:r>
        <w:rPr>
          <w:rFonts w:ascii="Times New Roman" w:hAnsi="Times New Roman" w:cs="Times New Roman"/>
          <w:sz w:val="24"/>
          <w:szCs w:val="24"/>
        </w:rPr>
        <w:t xml:space="preserve">from the international community </w:t>
      </w:r>
      <w:r w:rsidRPr="001E3EC6">
        <w:rPr>
          <w:rFonts w:ascii="Times New Roman" w:hAnsi="Times New Roman" w:cs="Times New Roman"/>
          <w:sz w:val="24"/>
          <w:szCs w:val="24"/>
        </w:rPr>
        <w:t xml:space="preserve">to stop </w:t>
      </w:r>
      <w:r>
        <w:rPr>
          <w:rFonts w:ascii="Times New Roman" w:hAnsi="Times New Roman" w:cs="Times New Roman"/>
          <w:sz w:val="24"/>
          <w:szCs w:val="24"/>
        </w:rPr>
        <w:t xml:space="preserve">attempting to </w:t>
      </w:r>
      <w:r w:rsidRPr="001E3EC6">
        <w:rPr>
          <w:rFonts w:ascii="Times New Roman" w:hAnsi="Times New Roman" w:cs="Times New Roman"/>
          <w:sz w:val="24"/>
          <w:szCs w:val="24"/>
        </w:rPr>
        <w:t>produc</w:t>
      </w:r>
      <w:r>
        <w:rPr>
          <w:rFonts w:ascii="Times New Roman" w:hAnsi="Times New Roman" w:cs="Times New Roman"/>
          <w:sz w:val="24"/>
          <w:szCs w:val="24"/>
        </w:rPr>
        <w:t>e</w:t>
      </w:r>
      <w:r w:rsidRPr="001E3EC6">
        <w:rPr>
          <w:rFonts w:ascii="Times New Roman" w:hAnsi="Times New Roman" w:cs="Times New Roman"/>
          <w:sz w:val="24"/>
          <w:szCs w:val="24"/>
        </w:rPr>
        <w:t xml:space="preserve"> weapons</w:t>
      </w:r>
      <w:r>
        <w:rPr>
          <w:rFonts w:ascii="Times New Roman" w:hAnsi="Times New Roman" w:cs="Times New Roman"/>
          <w:sz w:val="24"/>
          <w:szCs w:val="24"/>
        </w:rPr>
        <w:t>-</w:t>
      </w:r>
      <w:r w:rsidRPr="001E3EC6">
        <w:rPr>
          <w:rFonts w:ascii="Times New Roman" w:hAnsi="Times New Roman" w:cs="Times New Roman"/>
          <w:sz w:val="24"/>
          <w:szCs w:val="24"/>
        </w:rPr>
        <w:t xml:space="preserve">grade material </w:t>
      </w:r>
      <w:r>
        <w:rPr>
          <w:rFonts w:ascii="Times New Roman" w:hAnsi="Times New Roman" w:cs="Times New Roman"/>
          <w:sz w:val="24"/>
          <w:szCs w:val="24"/>
        </w:rPr>
        <w:t>had had no effect</w:t>
      </w:r>
      <w:r w:rsidRPr="001E3EC6">
        <w:rPr>
          <w:rFonts w:ascii="Times New Roman" w:hAnsi="Times New Roman" w:cs="Times New Roman"/>
          <w:sz w:val="24"/>
          <w:szCs w:val="24"/>
        </w:rPr>
        <w:t xml:space="preserve">. The Stuxnet attack was designed to be a </w:t>
      </w:r>
      <w:r w:rsidRPr="00FF734F">
        <w:rPr>
          <w:rFonts w:ascii="Times New Roman" w:hAnsi="Times New Roman" w:cs="Times New Roman"/>
          <w:sz w:val="24"/>
          <w:szCs w:val="24"/>
        </w:rPr>
        <w:t>nonviolent</w:t>
      </w:r>
      <w:r w:rsidRPr="001E3EC6">
        <w:rPr>
          <w:rFonts w:ascii="Times New Roman" w:hAnsi="Times New Roman" w:cs="Times New Roman"/>
          <w:sz w:val="24"/>
          <w:szCs w:val="24"/>
        </w:rPr>
        <w:t xml:space="preserve"> yet anonymous warning </w:t>
      </w:r>
      <w:r>
        <w:rPr>
          <w:rFonts w:ascii="Times New Roman" w:hAnsi="Times New Roman" w:cs="Times New Roman"/>
          <w:sz w:val="24"/>
          <w:szCs w:val="24"/>
        </w:rPr>
        <w:t>for Iran’s</w:t>
      </w:r>
      <w:r w:rsidRPr="001E3EC6">
        <w:rPr>
          <w:rFonts w:ascii="Times New Roman" w:hAnsi="Times New Roman" w:cs="Times New Roman"/>
          <w:sz w:val="24"/>
          <w:szCs w:val="24"/>
        </w:rPr>
        <w:t xml:space="preserve"> fail</w:t>
      </w:r>
      <w:r>
        <w:rPr>
          <w:rFonts w:ascii="Times New Roman" w:hAnsi="Times New Roman" w:cs="Times New Roman"/>
          <w:sz w:val="24"/>
          <w:szCs w:val="24"/>
        </w:rPr>
        <w:t>ure</w:t>
      </w:r>
      <w:r w:rsidRPr="001E3EC6">
        <w:rPr>
          <w:rFonts w:ascii="Times New Roman" w:hAnsi="Times New Roman" w:cs="Times New Roman"/>
          <w:sz w:val="24"/>
          <w:szCs w:val="24"/>
        </w:rPr>
        <w:t xml:space="preserve"> to take international norms, legal standards, and </w:t>
      </w:r>
      <w:r>
        <w:rPr>
          <w:rFonts w:ascii="Times New Roman" w:hAnsi="Times New Roman" w:cs="Times New Roman"/>
          <w:sz w:val="24"/>
          <w:szCs w:val="24"/>
        </w:rPr>
        <w:t xml:space="preserve">the </w:t>
      </w:r>
      <w:r w:rsidRPr="001E3EC6">
        <w:rPr>
          <w:rFonts w:ascii="Times New Roman" w:hAnsi="Times New Roman" w:cs="Times New Roman"/>
          <w:sz w:val="24"/>
          <w:szCs w:val="24"/>
        </w:rPr>
        <w:t xml:space="preserve">repeated warnings into consideration. </w:t>
      </w:r>
    </w:p>
    <w:p w14:paraId="03B87E0C" w14:textId="77777777" w:rsidR="00D944BC" w:rsidRDefault="00D944BC" w:rsidP="002F5654">
      <w:pPr>
        <w:ind w:firstLine="720"/>
        <w:jc w:val="both"/>
        <w:rPr>
          <w:rFonts w:ascii="Times New Roman" w:hAnsi="Times New Roman" w:cs="Times New Roman"/>
          <w:sz w:val="24"/>
          <w:szCs w:val="24"/>
        </w:rPr>
      </w:pPr>
      <w:r w:rsidRPr="001E3EC6">
        <w:rPr>
          <w:rFonts w:ascii="Times New Roman" w:hAnsi="Times New Roman" w:cs="Times New Roman"/>
          <w:sz w:val="24"/>
          <w:szCs w:val="24"/>
        </w:rPr>
        <w:t xml:space="preserve">At the plant, as centrifuges spun out of control, monitors showed all was in working order. The consequences could have been even worse if </w:t>
      </w:r>
      <w:r w:rsidRPr="00E63541">
        <w:rPr>
          <w:rFonts w:ascii="Times New Roman" w:hAnsi="Times New Roman" w:cs="Times New Roman"/>
          <w:sz w:val="24"/>
          <w:szCs w:val="24"/>
        </w:rPr>
        <w:t xml:space="preserve">a </w:t>
      </w:r>
      <w:r w:rsidR="00140647" w:rsidRPr="00E63541">
        <w:rPr>
          <w:rFonts w:ascii="Times New Roman" w:hAnsi="Times New Roman" w:cs="Times New Roman"/>
          <w:sz w:val="24"/>
          <w:szCs w:val="24"/>
        </w:rPr>
        <w:t>Belarusian</w:t>
      </w:r>
      <w:r w:rsidRPr="001E3EC6">
        <w:rPr>
          <w:rFonts w:ascii="Times New Roman" w:hAnsi="Times New Roman" w:cs="Times New Roman"/>
          <w:sz w:val="24"/>
          <w:szCs w:val="24"/>
        </w:rPr>
        <w:t xml:space="preserve"> scientist had</w:t>
      </w:r>
      <w:r>
        <w:rPr>
          <w:rFonts w:ascii="Times New Roman" w:hAnsi="Times New Roman" w:cs="Times New Roman"/>
          <w:sz w:val="24"/>
          <w:szCs w:val="24"/>
        </w:rPr>
        <w:t xml:space="preserve"> </w:t>
      </w:r>
      <w:r w:rsidRPr="001E3EC6">
        <w:rPr>
          <w:rFonts w:ascii="Times New Roman" w:hAnsi="Times New Roman" w:cs="Times New Roman"/>
          <w:sz w:val="24"/>
          <w:szCs w:val="24"/>
        </w:rPr>
        <w:t>n</w:t>
      </w:r>
      <w:r>
        <w:rPr>
          <w:rFonts w:ascii="Times New Roman" w:hAnsi="Times New Roman" w:cs="Times New Roman"/>
          <w:sz w:val="24"/>
          <w:szCs w:val="24"/>
        </w:rPr>
        <w:t>ot</w:t>
      </w:r>
      <w:r w:rsidRPr="001E3EC6">
        <w:rPr>
          <w:rFonts w:ascii="Times New Roman" w:hAnsi="Times New Roman" w:cs="Times New Roman"/>
          <w:sz w:val="24"/>
          <w:szCs w:val="24"/>
        </w:rPr>
        <w:t xml:space="preserve"> stumbled across the virus and warned Russia and other nations of its existence. It is not certain just how much damage was done to the Iranian reactors. Initial reports from Russian specialists working at the Bushehr power station stated that the damage was enormous, but later </w:t>
      </w:r>
      <w:r>
        <w:rPr>
          <w:rFonts w:ascii="Times New Roman" w:hAnsi="Times New Roman" w:cs="Times New Roman"/>
          <w:sz w:val="24"/>
          <w:szCs w:val="24"/>
        </w:rPr>
        <w:t xml:space="preserve">Iranian </w:t>
      </w:r>
      <w:r w:rsidRPr="001E3EC6">
        <w:rPr>
          <w:rFonts w:ascii="Times New Roman" w:hAnsi="Times New Roman" w:cs="Times New Roman"/>
          <w:sz w:val="24"/>
          <w:szCs w:val="24"/>
        </w:rPr>
        <w:t>reports indicated that after some initial confusion</w:t>
      </w:r>
      <w:r>
        <w:rPr>
          <w:rFonts w:ascii="Times New Roman" w:hAnsi="Times New Roman" w:cs="Times New Roman"/>
          <w:sz w:val="24"/>
          <w:szCs w:val="24"/>
        </w:rPr>
        <w:t>,</w:t>
      </w:r>
      <w:r w:rsidRPr="001E3EC6">
        <w:rPr>
          <w:rFonts w:ascii="Times New Roman" w:hAnsi="Times New Roman" w:cs="Times New Roman"/>
          <w:sz w:val="24"/>
          <w:szCs w:val="24"/>
        </w:rPr>
        <w:t xml:space="preserve"> everything was back up and running.</w:t>
      </w:r>
    </w:p>
    <w:p w14:paraId="57C83BCB" w14:textId="77777777" w:rsidR="00D944BC" w:rsidRPr="001E3EC6" w:rsidRDefault="00D944BC" w:rsidP="002F5654">
      <w:pPr>
        <w:jc w:val="both"/>
        <w:rPr>
          <w:rFonts w:ascii="Times New Roman" w:hAnsi="Times New Roman" w:cs="Times New Roman"/>
          <w:b/>
          <w:sz w:val="24"/>
          <w:szCs w:val="24"/>
        </w:rPr>
      </w:pPr>
      <w:r w:rsidRPr="001E3EC6">
        <w:rPr>
          <w:rFonts w:ascii="Times New Roman" w:hAnsi="Times New Roman" w:cs="Times New Roman"/>
          <w:b/>
          <w:sz w:val="24"/>
          <w:szCs w:val="24"/>
        </w:rPr>
        <w:t>The Russian Response</w:t>
      </w:r>
    </w:p>
    <w:p w14:paraId="37AAC5BF" w14:textId="77777777" w:rsidR="00D944BC" w:rsidRDefault="00D944BC" w:rsidP="002F5654">
      <w:pPr>
        <w:ind w:firstLine="720"/>
        <w:jc w:val="both"/>
        <w:rPr>
          <w:rFonts w:ascii="Times New Roman" w:hAnsi="Times New Roman" w:cs="Times New Roman"/>
          <w:sz w:val="24"/>
          <w:szCs w:val="24"/>
        </w:rPr>
      </w:pPr>
      <w:r>
        <w:rPr>
          <w:rFonts w:ascii="Times New Roman" w:hAnsi="Times New Roman" w:cs="Times New Roman"/>
          <w:sz w:val="24"/>
          <w:szCs w:val="24"/>
        </w:rPr>
        <w:t>One</w:t>
      </w:r>
      <w:r w:rsidRPr="001E3EC6">
        <w:rPr>
          <w:rFonts w:ascii="Times New Roman" w:hAnsi="Times New Roman" w:cs="Times New Roman"/>
          <w:sz w:val="24"/>
          <w:szCs w:val="24"/>
        </w:rPr>
        <w:t xml:space="preserve"> apparent outcome of the Stuxnet virus was Russia’s focus on </w:t>
      </w:r>
      <w:r>
        <w:rPr>
          <w:rFonts w:ascii="Times New Roman" w:hAnsi="Times New Roman" w:cs="Times New Roman"/>
          <w:sz w:val="24"/>
          <w:szCs w:val="24"/>
        </w:rPr>
        <w:t xml:space="preserve">quickly </w:t>
      </w:r>
      <w:r w:rsidRPr="001E3EC6">
        <w:rPr>
          <w:rFonts w:ascii="Times New Roman" w:hAnsi="Times New Roman" w:cs="Times New Roman"/>
          <w:sz w:val="24"/>
          <w:szCs w:val="24"/>
        </w:rPr>
        <w:t xml:space="preserve">upgrading its own computer systems. The nation’s rulers did not want a Stuxnet-type virus to invade Russia’s systems and cause </w:t>
      </w:r>
      <w:r w:rsidRPr="00E63541">
        <w:rPr>
          <w:rFonts w:ascii="Times New Roman" w:hAnsi="Times New Roman" w:cs="Times New Roman"/>
          <w:sz w:val="24"/>
          <w:szCs w:val="24"/>
        </w:rPr>
        <w:t xml:space="preserve">havoc </w:t>
      </w:r>
      <w:r w:rsidR="00140647" w:rsidRPr="00E63541">
        <w:rPr>
          <w:rFonts w:ascii="Times New Roman" w:hAnsi="Times New Roman" w:cs="Times New Roman"/>
          <w:sz w:val="24"/>
          <w:szCs w:val="24"/>
        </w:rPr>
        <w:t>or unintended consequences</w:t>
      </w:r>
      <w:r w:rsidRPr="001E3EC6">
        <w:rPr>
          <w:rFonts w:ascii="Times New Roman" w:hAnsi="Times New Roman" w:cs="Times New Roman"/>
          <w:sz w:val="24"/>
          <w:szCs w:val="24"/>
        </w:rPr>
        <w:t>. Stability mattered most</w:t>
      </w:r>
      <w:r>
        <w:rPr>
          <w:rFonts w:ascii="Times New Roman" w:hAnsi="Times New Roman" w:cs="Times New Roman"/>
          <w:sz w:val="24"/>
          <w:szCs w:val="24"/>
        </w:rPr>
        <w:t>,</w:t>
      </w:r>
      <w:r w:rsidRPr="001E3EC6">
        <w:rPr>
          <w:rFonts w:ascii="Times New Roman" w:hAnsi="Times New Roman" w:cs="Times New Roman"/>
          <w:sz w:val="24"/>
          <w:szCs w:val="24"/>
        </w:rPr>
        <w:t xml:space="preserve"> and this required finding a </w:t>
      </w:r>
      <w:r>
        <w:rPr>
          <w:rFonts w:ascii="Times New Roman" w:hAnsi="Times New Roman" w:cs="Times New Roman"/>
          <w:sz w:val="24"/>
          <w:szCs w:val="24"/>
        </w:rPr>
        <w:t xml:space="preserve">technical </w:t>
      </w:r>
      <w:r w:rsidRPr="001E3EC6">
        <w:rPr>
          <w:rFonts w:ascii="Times New Roman" w:hAnsi="Times New Roman" w:cs="Times New Roman"/>
          <w:sz w:val="24"/>
          <w:szCs w:val="24"/>
        </w:rPr>
        <w:t xml:space="preserve">way to protect critical infrastructure. </w:t>
      </w:r>
      <w:r>
        <w:rPr>
          <w:rFonts w:ascii="Times New Roman" w:hAnsi="Times New Roman" w:cs="Times New Roman"/>
          <w:sz w:val="24"/>
          <w:szCs w:val="24"/>
        </w:rPr>
        <w:t xml:space="preserve">Russia’s plethora of outstanding code writers immediately went to work to find a defense against Stuxnet’s code. </w:t>
      </w:r>
    </w:p>
    <w:p w14:paraId="2D70F28D" w14:textId="77777777" w:rsidR="00D944BC" w:rsidRPr="001E3EC6" w:rsidRDefault="00D944BC" w:rsidP="002F5654">
      <w:pPr>
        <w:ind w:firstLine="720"/>
        <w:jc w:val="both"/>
        <w:rPr>
          <w:rFonts w:ascii="Times New Roman" w:hAnsi="Times New Roman" w:cs="Times New Roman"/>
          <w:sz w:val="24"/>
          <w:szCs w:val="24"/>
        </w:rPr>
      </w:pPr>
      <w:r>
        <w:rPr>
          <w:rFonts w:ascii="Times New Roman" w:hAnsi="Times New Roman" w:cs="Times New Roman"/>
          <w:sz w:val="24"/>
          <w:szCs w:val="24"/>
        </w:rPr>
        <w:t>These efforts were matched by the work</w:t>
      </w:r>
      <w:r w:rsidRPr="001E3EC6">
        <w:rPr>
          <w:rFonts w:ascii="Times New Roman" w:hAnsi="Times New Roman" w:cs="Times New Roman"/>
          <w:sz w:val="24"/>
          <w:szCs w:val="24"/>
        </w:rPr>
        <w:t xml:space="preserve"> of the Security Council, Ministry of Foreign Affairs, and Defense Ministry </w:t>
      </w:r>
      <w:r>
        <w:rPr>
          <w:rFonts w:ascii="Times New Roman" w:hAnsi="Times New Roman" w:cs="Times New Roman"/>
          <w:sz w:val="24"/>
          <w:szCs w:val="24"/>
        </w:rPr>
        <w:t xml:space="preserve">in the development of domestic conventions and international protocols, which are </w:t>
      </w:r>
      <w:r w:rsidRPr="001E3EC6">
        <w:rPr>
          <w:rFonts w:ascii="Times New Roman" w:hAnsi="Times New Roman" w:cs="Times New Roman"/>
          <w:sz w:val="24"/>
          <w:szCs w:val="24"/>
        </w:rPr>
        <w:t>noted below</w:t>
      </w:r>
      <w:r>
        <w:rPr>
          <w:rFonts w:ascii="Times New Roman" w:hAnsi="Times New Roman" w:cs="Times New Roman"/>
          <w:sz w:val="24"/>
          <w:szCs w:val="24"/>
        </w:rPr>
        <w:t>. They we</w:t>
      </w:r>
      <w:r w:rsidRPr="001E3EC6">
        <w:rPr>
          <w:rFonts w:ascii="Times New Roman" w:hAnsi="Times New Roman" w:cs="Times New Roman"/>
          <w:sz w:val="24"/>
          <w:szCs w:val="24"/>
        </w:rPr>
        <w:t xml:space="preserve">re designed to protect Russian computer systems and deter foreign governments from contemplating </w:t>
      </w:r>
      <w:r>
        <w:rPr>
          <w:rFonts w:ascii="Times New Roman" w:hAnsi="Times New Roman" w:cs="Times New Roman"/>
          <w:sz w:val="24"/>
          <w:szCs w:val="24"/>
        </w:rPr>
        <w:t>cyber</w:t>
      </w:r>
      <w:r w:rsidRPr="001E3EC6">
        <w:rPr>
          <w:rFonts w:ascii="Times New Roman" w:hAnsi="Times New Roman" w:cs="Times New Roman"/>
          <w:sz w:val="24"/>
          <w:szCs w:val="24"/>
        </w:rPr>
        <w:t>attacks on Russia. These national and international proposals varied in their goals and objectives. The plans currently proposed</w:t>
      </w:r>
      <w:r>
        <w:rPr>
          <w:rFonts w:ascii="Times New Roman" w:hAnsi="Times New Roman" w:cs="Times New Roman"/>
          <w:sz w:val="24"/>
          <w:szCs w:val="24"/>
        </w:rPr>
        <w:t xml:space="preserve">, </w:t>
      </w:r>
      <w:r w:rsidRPr="001E3EC6">
        <w:rPr>
          <w:rFonts w:ascii="Times New Roman" w:hAnsi="Times New Roman" w:cs="Times New Roman"/>
          <w:sz w:val="24"/>
          <w:szCs w:val="24"/>
        </w:rPr>
        <w:t>under consideration</w:t>
      </w:r>
      <w:r>
        <w:rPr>
          <w:rFonts w:ascii="Times New Roman" w:hAnsi="Times New Roman" w:cs="Times New Roman"/>
          <w:sz w:val="24"/>
          <w:szCs w:val="24"/>
        </w:rPr>
        <w:t>, or completed</w:t>
      </w:r>
      <w:r w:rsidRPr="001E3EC6">
        <w:rPr>
          <w:rFonts w:ascii="Times New Roman" w:hAnsi="Times New Roman" w:cs="Times New Roman"/>
          <w:sz w:val="24"/>
          <w:szCs w:val="24"/>
        </w:rPr>
        <w:t xml:space="preserve"> include the following:</w:t>
      </w:r>
    </w:p>
    <w:p w14:paraId="6115CD9C" w14:textId="77777777" w:rsidR="00D944BC" w:rsidRPr="001E3EC6" w:rsidRDefault="00D944BC" w:rsidP="002F5654">
      <w:pPr>
        <w:pStyle w:val="ListParagraph"/>
        <w:numPr>
          <w:ilvl w:val="0"/>
          <w:numId w:val="4"/>
        </w:numPr>
        <w:spacing w:after="200" w:line="252" w:lineRule="auto"/>
        <w:ind w:right="1080"/>
        <w:jc w:val="both"/>
        <w:rPr>
          <w:rFonts w:ascii="Times New Roman" w:hAnsi="Times New Roman" w:cs="Times New Roman"/>
          <w:sz w:val="24"/>
          <w:szCs w:val="24"/>
        </w:rPr>
      </w:pPr>
      <w:r>
        <w:rPr>
          <w:rFonts w:ascii="Times New Roman" w:hAnsi="Times New Roman" w:cs="Times New Roman"/>
          <w:sz w:val="24"/>
          <w:szCs w:val="24"/>
        </w:rPr>
        <w:t>“Conceptual Views on the Activities of the Armed Forces of the Russian Federation in Information Space” (2011)</w:t>
      </w:r>
      <w:r w:rsidR="0093767E">
        <w:rPr>
          <w:rStyle w:val="EndnoteReference"/>
          <w:rFonts w:ascii="Times New Roman" w:hAnsi="Times New Roman" w:cs="Times New Roman"/>
          <w:sz w:val="24"/>
          <w:szCs w:val="24"/>
        </w:rPr>
        <w:endnoteReference w:id="129"/>
      </w:r>
      <w:r>
        <w:rPr>
          <w:rFonts w:ascii="Times New Roman" w:hAnsi="Times New Roman" w:cs="Times New Roman"/>
          <w:sz w:val="24"/>
          <w:szCs w:val="24"/>
        </w:rPr>
        <w:t>.</w:t>
      </w:r>
    </w:p>
    <w:p w14:paraId="1C7DB0F7" w14:textId="77777777" w:rsidR="00D944BC" w:rsidRPr="001E3EC6" w:rsidRDefault="00D944BC" w:rsidP="002F5654">
      <w:pPr>
        <w:pStyle w:val="ListParagraph"/>
        <w:numPr>
          <w:ilvl w:val="0"/>
          <w:numId w:val="4"/>
        </w:numPr>
        <w:spacing w:after="200" w:line="252" w:lineRule="auto"/>
        <w:ind w:right="1080"/>
        <w:jc w:val="both"/>
        <w:rPr>
          <w:rFonts w:ascii="Times New Roman" w:hAnsi="Times New Roman" w:cs="Times New Roman"/>
          <w:sz w:val="24"/>
          <w:szCs w:val="24"/>
        </w:rPr>
      </w:pPr>
      <w:r w:rsidRPr="001E3EC6">
        <w:rPr>
          <w:rFonts w:ascii="Times New Roman" w:hAnsi="Times New Roman" w:cs="Times New Roman"/>
          <w:sz w:val="24"/>
          <w:szCs w:val="24"/>
        </w:rPr>
        <w:t>A “Code of Conduct” letter addressed to the UN General Secretary, along with signatories China, Tajikistan, and Uzbekistan</w:t>
      </w:r>
      <w:r>
        <w:rPr>
          <w:rFonts w:ascii="Times New Roman" w:hAnsi="Times New Roman" w:cs="Times New Roman"/>
          <w:sz w:val="24"/>
          <w:szCs w:val="24"/>
        </w:rPr>
        <w:t xml:space="preserve"> (</w:t>
      </w:r>
      <w:r w:rsidRPr="008844F8">
        <w:rPr>
          <w:rFonts w:ascii="Times New Roman" w:hAnsi="Times New Roman" w:cs="Times New Roman"/>
          <w:sz w:val="24"/>
          <w:szCs w:val="24"/>
        </w:rPr>
        <w:t>September 12, 2011</w:t>
      </w:r>
      <w:r>
        <w:rPr>
          <w:rFonts w:ascii="Times New Roman" w:hAnsi="Times New Roman" w:cs="Times New Roman"/>
          <w:sz w:val="24"/>
          <w:szCs w:val="24"/>
        </w:rPr>
        <w:t>)</w:t>
      </w:r>
      <w:r w:rsidR="0093767E" w:rsidRPr="0093767E">
        <w:rPr>
          <w:rStyle w:val="EndnoteReference"/>
          <w:rFonts w:ascii="Times New Roman" w:hAnsi="Times New Roman" w:cs="Times New Roman"/>
          <w:sz w:val="24"/>
          <w:szCs w:val="24"/>
        </w:rPr>
        <w:t xml:space="preserve"> </w:t>
      </w:r>
      <w:r w:rsidR="0093767E">
        <w:rPr>
          <w:rStyle w:val="EndnoteReference"/>
          <w:rFonts w:ascii="Times New Roman" w:hAnsi="Times New Roman" w:cs="Times New Roman"/>
          <w:sz w:val="24"/>
          <w:szCs w:val="24"/>
        </w:rPr>
        <w:endnoteReference w:id="130"/>
      </w:r>
      <w:r>
        <w:rPr>
          <w:rFonts w:ascii="Times New Roman" w:hAnsi="Times New Roman" w:cs="Times New Roman"/>
          <w:sz w:val="24"/>
          <w:szCs w:val="24"/>
        </w:rPr>
        <w:t>.</w:t>
      </w:r>
    </w:p>
    <w:p w14:paraId="1CFABEA9" w14:textId="77777777" w:rsidR="00D944BC" w:rsidRPr="001E3EC6" w:rsidRDefault="00D944BC" w:rsidP="002F5654">
      <w:pPr>
        <w:pStyle w:val="ListParagraph"/>
        <w:numPr>
          <w:ilvl w:val="0"/>
          <w:numId w:val="4"/>
        </w:numPr>
        <w:spacing w:after="200" w:line="252" w:lineRule="auto"/>
        <w:ind w:right="1080"/>
        <w:jc w:val="both"/>
        <w:rPr>
          <w:rFonts w:ascii="Times New Roman" w:hAnsi="Times New Roman" w:cs="Times New Roman"/>
          <w:sz w:val="24"/>
          <w:szCs w:val="24"/>
        </w:rPr>
      </w:pPr>
      <w:r>
        <w:rPr>
          <w:rFonts w:ascii="Times New Roman" w:hAnsi="Times New Roman" w:cs="Times New Roman"/>
          <w:sz w:val="24"/>
          <w:szCs w:val="24"/>
        </w:rPr>
        <w:t>A</w:t>
      </w:r>
      <w:r w:rsidRPr="001E3EC6">
        <w:rPr>
          <w:rFonts w:ascii="Times New Roman" w:hAnsi="Times New Roman" w:cs="Times New Roman"/>
          <w:sz w:val="24"/>
          <w:szCs w:val="24"/>
        </w:rPr>
        <w:t xml:space="preserve"> </w:t>
      </w:r>
      <w:r>
        <w:rPr>
          <w:rFonts w:ascii="Times New Roman" w:hAnsi="Times New Roman" w:cs="Times New Roman"/>
          <w:sz w:val="24"/>
          <w:szCs w:val="24"/>
        </w:rPr>
        <w:t xml:space="preserve">Russian-proposed draft of a United Nations </w:t>
      </w:r>
      <w:r w:rsidRPr="001E3EC6">
        <w:rPr>
          <w:rFonts w:ascii="Times New Roman" w:hAnsi="Times New Roman" w:cs="Times New Roman"/>
          <w:sz w:val="24"/>
          <w:szCs w:val="24"/>
        </w:rPr>
        <w:t>Convention on International Information Security</w:t>
      </w:r>
      <w:r>
        <w:rPr>
          <w:rFonts w:ascii="Times New Roman" w:hAnsi="Times New Roman" w:cs="Times New Roman"/>
          <w:sz w:val="24"/>
          <w:szCs w:val="24"/>
        </w:rPr>
        <w:t>,</w:t>
      </w:r>
      <w:r w:rsidRPr="001E3EC6">
        <w:rPr>
          <w:rFonts w:ascii="Times New Roman" w:hAnsi="Times New Roman" w:cs="Times New Roman"/>
          <w:sz w:val="24"/>
          <w:szCs w:val="24"/>
        </w:rPr>
        <w:t xml:space="preserve"> </w:t>
      </w:r>
      <w:r>
        <w:rPr>
          <w:rFonts w:ascii="Times New Roman" w:hAnsi="Times New Roman" w:cs="Times New Roman"/>
          <w:sz w:val="24"/>
          <w:szCs w:val="24"/>
        </w:rPr>
        <w:t xml:space="preserve">released </w:t>
      </w:r>
      <w:r w:rsidRPr="001E3EC6">
        <w:rPr>
          <w:rFonts w:ascii="Times New Roman" w:hAnsi="Times New Roman" w:cs="Times New Roman"/>
          <w:sz w:val="24"/>
          <w:szCs w:val="24"/>
        </w:rPr>
        <w:t>at</w:t>
      </w:r>
      <w:r>
        <w:rPr>
          <w:rFonts w:ascii="Times New Roman" w:hAnsi="Times New Roman" w:cs="Times New Roman"/>
          <w:sz w:val="24"/>
          <w:szCs w:val="24"/>
        </w:rPr>
        <w:t xml:space="preserve"> an international meeting of high-ranking officials responsible for security matters in</w:t>
      </w:r>
      <w:r w:rsidRPr="001E3EC6">
        <w:rPr>
          <w:rFonts w:ascii="Times New Roman" w:hAnsi="Times New Roman" w:cs="Times New Roman"/>
          <w:sz w:val="24"/>
          <w:szCs w:val="24"/>
        </w:rPr>
        <w:t xml:space="preserve"> Yekaterinburg,</w:t>
      </w:r>
      <w:r>
        <w:rPr>
          <w:rFonts w:ascii="Times New Roman" w:hAnsi="Times New Roman" w:cs="Times New Roman"/>
          <w:sz w:val="24"/>
          <w:szCs w:val="24"/>
        </w:rPr>
        <w:t xml:space="preserve"> Russia (2011).</w:t>
      </w:r>
      <w:r w:rsidR="000248E5">
        <w:rPr>
          <w:rStyle w:val="EndnoteReference"/>
          <w:rFonts w:ascii="Times New Roman" w:hAnsi="Times New Roman" w:cs="Times New Roman"/>
          <w:sz w:val="24"/>
          <w:szCs w:val="24"/>
        </w:rPr>
        <w:endnoteReference w:id="131"/>
      </w:r>
    </w:p>
    <w:p w14:paraId="5A712572" w14:textId="77777777" w:rsidR="00D944BC" w:rsidRPr="001E3EC6" w:rsidRDefault="00D944BC" w:rsidP="002F5654">
      <w:pPr>
        <w:pStyle w:val="ListParagraph"/>
        <w:numPr>
          <w:ilvl w:val="0"/>
          <w:numId w:val="4"/>
        </w:numPr>
        <w:spacing w:after="200" w:line="252" w:lineRule="auto"/>
        <w:ind w:right="1080"/>
        <w:jc w:val="both"/>
        <w:rPr>
          <w:rFonts w:ascii="Times New Roman" w:hAnsi="Times New Roman" w:cs="Times New Roman"/>
          <w:sz w:val="24"/>
          <w:szCs w:val="24"/>
        </w:rPr>
      </w:pPr>
      <w:r>
        <w:rPr>
          <w:rFonts w:ascii="Times New Roman" w:hAnsi="Times New Roman" w:cs="Times New Roman"/>
          <w:sz w:val="24"/>
          <w:szCs w:val="24"/>
        </w:rPr>
        <w:t>Presidential D</w:t>
      </w:r>
      <w:r w:rsidRPr="001E3EC6">
        <w:rPr>
          <w:rFonts w:ascii="Times New Roman" w:hAnsi="Times New Roman" w:cs="Times New Roman"/>
          <w:sz w:val="24"/>
          <w:szCs w:val="24"/>
        </w:rPr>
        <w:t>ecree</w:t>
      </w:r>
      <w:r>
        <w:rPr>
          <w:rFonts w:ascii="Times New Roman" w:hAnsi="Times New Roman" w:cs="Times New Roman"/>
          <w:sz w:val="24"/>
          <w:szCs w:val="24"/>
        </w:rPr>
        <w:t>,</w:t>
      </w:r>
      <w:r w:rsidRPr="001E3EC6">
        <w:rPr>
          <w:rFonts w:ascii="Times New Roman" w:hAnsi="Times New Roman" w:cs="Times New Roman"/>
          <w:sz w:val="24"/>
          <w:szCs w:val="24"/>
        </w:rPr>
        <w:t xml:space="preserve"> </w:t>
      </w:r>
      <w:r>
        <w:rPr>
          <w:rFonts w:ascii="Times New Roman" w:hAnsi="Times New Roman" w:cs="Times New Roman"/>
          <w:sz w:val="24"/>
          <w:szCs w:val="24"/>
        </w:rPr>
        <w:t>“On Creating the State System to Identify, to Prevent, and to Eliminate the Consequences of Cyber Attacks on the Information Resources of the Russian Federation” (</w:t>
      </w:r>
      <w:r w:rsidRPr="001E3EC6">
        <w:rPr>
          <w:rFonts w:ascii="Times New Roman" w:hAnsi="Times New Roman" w:cs="Times New Roman"/>
          <w:sz w:val="24"/>
          <w:szCs w:val="24"/>
        </w:rPr>
        <w:t>January 2013</w:t>
      </w:r>
      <w:r>
        <w:rPr>
          <w:rFonts w:ascii="Times New Roman" w:hAnsi="Times New Roman" w:cs="Times New Roman"/>
          <w:sz w:val="24"/>
          <w:szCs w:val="24"/>
        </w:rPr>
        <w:t>).</w:t>
      </w:r>
      <w:r w:rsidR="0093767E">
        <w:rPr>
          <w:rStyle w:val="EndnoteReference"/>
          <w:rFonts w:ascii="Times New Roman" w:hAnsi="Times New Roman" w:cs="Times New Roman"/>
          <w:sz w:val="24"/>
          <w:szCs w:val="24"/>
        </w:rPr>
        <w:endnoteReference w:id="132"/>
      </w:r>
      <w:r w:rsidR="0093767E" w:rsidRPr="001E3EC6">
        <w:rPr>
          <w:rFonts w:ascii="Times New Roman" w:hAnsi="Times New Roman" w:cs="Times New Roman"/>
          <w:sz w:val="24"/>
          <w:szCs w:val="24"/>
        </w:rPr>
        <w:t xml:space="preserve"> </w:t>
      </w:r>
    </w:p>
    <w:p w14:paraId="41B66E44" w14:textId="77777777" w:rsidR="00D944BC" w:rsidRPr="001E3EC6" w:rsidRDefault="00D944BC" w:rsidP="002F5654">
      <w:pPr>
        <w:pStyle w:val="ListParagraph"/>
        <w:numPr>
          <w:ilvl w:val="0"/>
          <w:numId w:val="4"/>
        </w:numPr>
        <w:spacing w:after="200" w:line="252" w:lineRule="auto"/>
        <w:ind w:right="1080"/>
        <w:jc w:val="both"/>
        <w:rPr>
          <w:rFonts w:ascii="Times New Roman" w:hAnsi="Times New Roman" w:cs="Times New Roman"/>
          <w:sz w:val="24"/>
          <w:szCs w:val="24"/>
        </w:rPr>
      </w:pPr>
      <w:r>
        <w:rPr>
          <w:rFonts w:ascii="Times New Roman" w:hAnsi="Times New Roman" w:cs="Times New Roman"/>
          <w:sz w:val="24"/>
          <w:szCs w:val="24"/>
        </w:rPr>
        <w:lastRenderedPageBreak/>
        <w:t>D</w:t>
      </w:r>
      <w:r w:rsidRPr="001E3EC6">
        <w:rPr>
          <w:rFonts w:ascii="Times New Roman" w:hAnsi="Times New Roman" w:cs="Times New Roman"/>
          <w:sz w:val="24"/>
          <w:szCs w:val="24"/>
        </w:rPr>
        <w:t>evelopment of a new cyberspace strategy</w:t>
      </w:r>
      <w:r>
        <w:rPr>
          <w:rFonts w:ascii="Times New Roman" w:hAnsi="Times New Roman" w:cs="Times New Roman"/>
          <w:sz w:val="24"/>
          <w:szCs w:val="24"/>
        </w:rPr>
        <w:t xml:space="preserve"> (</w:t>
      </w:r>
      <w:r w:rsidRPr="001E3EC6">
        <w:rPr>
          <w:rFonts w:ascii="Times New Roman" w:hAnsi="Times New Roman" w:cs="Times New Roman"/>
          <w:sz w:val="24"/>
          <w:szCs w:val="24"/>
        </w:rPr>
        <w:t>2013</w:t>
      </w:r>
      <w:r>
        <w:rPr>
          <w:rFonts w:ascii="Times New Roman" w:hAnsi="Times New Roman" w:cs="Times New Roman"/>
          <w:sz w:val="24"/>
          <w:szCs w:val="24"/>
        </w:rPr>
        <w:t>).</w:t>
      </w:r>
      <w:del w:id="368" w:author="E" w:date="2015-08-26T17:26:00Z">
        <w:r w:rsidR="0093767E" w:rsidRPr="0093767E" w:rsidDel="00D43636">
          <w:rPr>
            <w:rStyle w:val="EndnoteReference"/>
            <w:rFonts w:ascii="Times New Roman" w:hAnsi="Times New Roman" w:cs="Times New Roman"/>
            <w:sz w:val="24"/>
            <w:szCs w:val="24"/>
          </w:rPr>
          <w:delText xml:space="preserve"> </w:delText>
        </w:r>
      </w:del>
      <w:r w:rsidR="0093767E">
        <w:rPr>
          <w:rStyle w:val="EndnoteReference"/>
          <w:rFonts w:ascii="Times New Roman" w:hAnsi="Times New Roman" w:cs="Times New Roman"/>
          <w:sz w:val="24"/>
          <w:szCs w:val="24"/>
        </w:rPr>
        <w:endnoteReference w:id="133"/>
      </w:r>
    </w:p>
    <w:p w14:paraId="0EB0F71B" w14:textId="77777777" w:rsidR="00D944BC" w:rsidRPr="001E3EC6" w:rsidRDefault="00D944BC" w:rsidP="002F5654">
      <w:pPr>
        <w:pStyle w:val="ListParagraph"/>
        <w:numPr>
          <w:ilvl w:val="0"/>
          <w:numId w:val="4"/>
        </w:numPr>
        <w:spacing w:after="200" w:line="252" w:lineRule="auto"/>
        <w:ind w:right="1080"/>
        <w:jc w:val="both"/>
        <w:rPr>
          <w:rFonts w:ascii="Times New Roman" w:hAnsi="Times New Roman" w:cs="Times New Roman"/>
          <w:sz w:val="24"/>
          <w:szCs w:val="24"/>
        </w:rPr>
      </w:pPr>
      <w:r>
        <w:rPr>
          <w:rFonts w:ascii="Times New Roman" w:hAnsi="Times New Roman" w:cs="Times New Roman"/>
          <w:sz w:val="24"/>
          <w:szCs w:val="24"/>
        </w:rPr>
        <w:t>D</w:t>
      </w:r>
      <w:r w:rsidRPr="001E3EC6">
        <w:rPr>
          <w:rFonts w:ascii="Times New Roman" w:hAnsi="Times New Roman" w:cs="Times New Roman"/>
          <w:sz w:val="24"/>
          <w:szCs w:val="24"/>
        </w:rPr>
        <w:t xml:space="preserve">evelopment of a cyber command </w:t>
      </w:r>
      <w:r>
        <w:rPr>
          <w:rFonts w:ascii="Times New Roman" w:hAnsi="Times New Roman" w:cs="Times New Roman"/>
          <w:sz w:val="24"/>
          <w:szCs w:val="24"/>
        </w:rPr>
        <w:t xml:space="preserve">beginning </w:t>
      </w:r>
      <w:r w:rsidRPr="001E3EC6">
        <w:rPr>
          <w:rFonts w:ascii="Times New Roman" w:hAnsi="Times New Roman" w:cs="Times New Roman"/>
          <w:sz w:val="24"/>
          <w:szCs w:val="24"/>
        </w:rPr>
        <w:t>in 2014</w:t>
      </w:r>
      <w:r>
        <w:rPr>
          <w:rFonts w:ascii="Times New Roman" w:hAnsi="Times New Roman" w:cs="Times New Roman"/>
          <w:sz w:val="24"/>
          <w:szCs w:val="24"/>
        </w:rPr>
        <w:t xml:space="preserve"> (in process).</w:t>
      </w:r>
      <w:del w:id="369" w:author="E" w:date="2015-08-26T17:26:00Z">
        <w:r w:rsidR="0093767E" w:rsidRPr="0093767E" w:rsidDel="00D43636">
          <w:rPr>
            <w:rStyle w:val="EndnoteReference"/>
            <w:rFonts w:ascii="Times New Roman" w:hAnsi="Times New Roman" w:cs="Times New Roman"/>
            <w:sz w:val="24"/>
            <w:szCs w:val="24"/>
          </w:rPr>
          <w:delText xml:space="preserve"> </w:delText>
        </w:r>
      </w:del>
      <w:r w:rsidR="0093767E">
        <w:rPr>
          <w:rStyle w:val="EndnoteReference"/>
          <w:rFonts w:ascii="Times New Roman" w:hAnsi="Times New Roman" w:cs="Times New Roman"/>
          <w:sz w:val="24"/>
          <w:szCs w:val="24"/>
        </w:rPr>
        <w:endnoteReference w:id="134"/>
      </w:r>
    </w:p>
    <w:p w14:paraId="36047677" w14:textId="77777777" w:rsidR="00D944BC" w:rsidRPr="001E3EC6" w:rsidRDefault="00D944BC" w:rsidP="002F5654">
      <w:pPr>
        <w:jc w:val="both"/>
        <w:rPr>
          <w:rFonts w:ascii="Times New Roman" w:hAnsi="Times New Roman" w:cs="Times New Roman"/>
          <w:sz w:val="24"/>
          <w:szCs w:val="24"/>
        </w:rPr>
      </w:pPr>
      <w:r w:rsidRPr="001E3EC6">
        <w:rPr>
          <w:rFonts w:ascii="Times New Roman" w:hAnsi="Times New Roman" w:cs="Times New Roman"/>
          <w:sz w:val="24"/>
          <w:szCs w:val="24"/>
        </w:rPr>
        <w:t>Some Russian specialists felt the U</w:t>
      </w:r>
      <w:r>
        <w:rPr>
          <w:rFonts w:ascii="Times New Roman" w:hAnsi="Times New Roman" w:cs="Times New Roman"/>
          <w:sz w:val="24"/>
          <w:szCs w:val="24"/>
        </w:rPr>
        <w:t xml:space="preserve">nited </w:t>
      </w:r>
      <w:r w:rsidRPr="001E3EC6">
        <w:rPr>
          <w:rFonts w:ascii="Times New Roman" w:hAnsi="Times New Roman" w:cs="Times New Roman"/>
          <w:sz w:val="24"/>
          <w:szCs w:val="24"/>
        </w:rPr>
        <w:t>S</w:t>
      </w:r>
      <w:r>
        <w:rPr>
          <w:rFonts w:ascii="Times New Roman" w:hAnsi="Times New Roman" w:cs="Times New Roman"/>
          <w:sz w:val="24"/>
          <w:szCs w:val="24"/>
        </w:rPr>
        <w:t>tates</w:t>
      </w:r>
      <w:r w:rsidRPr="001E3EC6">
        <w:rPr>
          <w:rFonts w:ascii="Times New Roman" w:hAnsi="Times New Roman" w:cs="Times New Roman"/>
          <w:sz w:val="24"/>
          <w:szCs w:val="24"/>
        </w:rPr>
        <w:t xml:space="preserve"> did not want </w:t>
      </w:r>
      <w:r>
        <w:rPr>
          <w:rFonts w:ascii="Times New Roman" w:hAnsi="Times New Roman" w:cs="Times New Roman"/>
          <w:sz w:val="24"/>
          <w:szCs w:val="24"/>
        </w:rPr>
        <w:t>any</w:t>
      </w:r>
      <w:r w:rsidRPr="001E3EC6">
        <w:rPr>
          <w:rFonts w:ascii="Times New Roman" w:hAnsi="Times New Roman" w:cs="Times New Roman"/>
          <w:sz w:val="24"/>
          <w:szCs w:val="24"/>
        </w:rPr>
        <w:t xml:space="preserve"> part of the</w:t>
      </w:r>
      <w:r>
        <w:rPr>
          <w:rFonts w:ascii="Times New Roman" w:hAnsi="Times New Roman" w:cs="Times New Roman"/>
          <w:sz w:val="24"/>
          <w:szCs w:val="24"/>
        </w:rPr>
        <w:t xml:space="preserve"> proposed international</w:t>
      </w:r>
      <w:r w:rsidRPr="001E3EC6">
        <w:rPr>
          <w:rFonts w:ascii="Times New Roman" w:hAnsi="Times New Roman" w:cs="Times New Roman"/>
          <w:sz w:val="24"/>
          <w:szCs w:val="24"/>
        </w:rPr>
        <w:t xml:space="preserve"> agreements, since Russia was viewed not only as a source of </w:t>
      </w:r>
      <w:r w:rsidRPr="00FF734F">
        <w:rPr>
          <w:rFonts w:ascii="Times New Roman" w:hAnsi="Times New Roman" w:cs="Times New Roman"/>
          <w:sz w:val="24"/>
          <w:szCs w:val="24"/>
        </w:rPr>
        <w:t>cyberattacks</w:t>
      </w:r>
      <w:r w:rsidRPr="001E3EC6">
        <w:rPr>
          <w:rFonts w:ascii="Times New Roman" w:hAnsi="Times New Roman" w:cs="Times New Roman"/>
          <w:sz w:val="24"/>
          <w:szCs w:val="24"/>
        </w:rPr>
        <w:t xml:space="preserve"> but also as a potential </w:t>
      </w:r>
      <w:r>
        <w:rPr>
          <w:rFonts w:ascii="Times New Roman" w:hAnsi="Times New Roman" w:cs="Times New Roman"/>
          <w:sz w:val="24"/>
          <w:szCs w:val="24"/>
        </w:rPr>
        <w:t>target</w:t>
      </w:r>
      <w:r w:rsidRPr="001E3EC6">
        <w:rPr>
          <w:rFonts w:ascii="Times New Roman" w:hAnsi="Times New Roman" w:cs="Times New Roman"/>
          <w:sz w:val="24"/>
          <w:szCs w:val="24"/>
        </w:rPr>
        <w:t xml:space="preserve"> of them. At a NATO-Russia Council session in 2011</w:t>
      </w:r>
      <w:r>
        <w:rPr>
          <w:rFonts w:ascii="Times New Roman" w:hAnsi="Times New Roman" w:cs="Times New Roman"/>
          <w:sz w:val="24"/>
          <w:szCs w:val="24"/>
        </w:rPr>
        <w:t>,</w:t>
      </w:r>
      <w:r w:rsidRPr="001E3EC6">
        <w:rPr>
          <w:rFonts w:ascii="Times New Roman" w:hAnsi="Times New Roman" w:cs="Times New Roman"/>
          <w:sz w:val="24"/>
          <w:szCs w:val="24"/>
        </w:rPr>
        <w:t xml:space="preserve"> the Russian delegation called for an investigation into the </w:t>
      </w:r>
      <w:r>
        <w:rPr>
          <w:rFonts w:ascii="Times New Roman" w:hAnsi="Times New Roman" w:cs="Times New Roman"/>
          <w:sz w:val="24"/>
          <w:szCs w:val="24"/>
        </w:rPr>
        <w:t xml:space="preserve">Stuxnet </w:t>
      </w:r>
      <w:r w:rsidRPr="001E3EC6">
        <w:rPr>
          <w:rFonts w:ascii="Times New Roman" w:hAnsi="Times New Roman" w:cs="Times New Roman"/>
          <w:sz w:val="24"/>
          <w:szCs w:val="24"/>
        </w:rPr>
        <w:t>incident</w:t>
      </w:r>
      <w:r>
        <w:rPr>
          <w:rFonts w:ascii="Times New Roman" w:hAnsi="Times New Roman" w:cs="Times New Roman"/>
          <w:sz w:val="24"/>
          <w:szCs w:val="24"/>
        </w:rPr>
        <w:t>, indicating their concern over the virus’s source</w:t>
      </w:r>
      <w:r w:rsidRPr="001E3EC6">
        <w:rPr>
          <w:rFonts w:ascii="Times New Roman" w:hAnsi="Times New Roman" w:cs="Times New Roman"/>
          <w:sz w:val="24"/>
          <w:szCs w:val="24"/>
        </w:rPr>
        <w:t>.</w:t>
      </w:r>
      <w:r>
        <w:rPr>
          <w:rStyle w:val="EndnoteReference"/>
          <w:rFonts w:ascii="Times New Roman" w:hAnsi="Times New Roman" w:cs="Times New Roman"/>
          <w:sz w:val="24"/>
          <w:szCs w:val="24"/>
        </w:rPr>
        <w:endnoteReference w:id="135"/>
      </w:r>
    </w:p>
    <w:p w14:paraId="64417AC9" w14:textId="77777777" w:rsidR="00D944BC" w:rsidRPr="001E3EC6" w:rsidRDefault="00D944BC" w:rsidP="002F5654">
      <w:pPr>
        <w:jc w:val="both"/>
        <w:rPr>
          <w:rFonts w:ascii="Times New Roman" w:hAnsi="Times New Roman" w:cs="Times New Roman"/>
          <w:sz w:val="24"/>
          <w:szCs w:val="24"/>
        </w:rPr>
      </w:pPr>
      <w:r w:rsidRPr="001E3EC6">
        <w:rPr>
          <w:rFonts w:ascii="Times New Roman" w:hAnsi="Times New Roman" w:cs="Times New Roman"/>
          <w:sz w:val="24"/>
          <w:szCs w:val="24"/>
        </w:rPr>
        <w:t xml:space="preserve">A look at the </w:t>
      </w:r>
      <w:r w:rsidR="00AD53D8">
        <w:rPr>
          <w:rFonts w:ascii="Times New Roman" w:hAnsi="Times New Roman" w:cs="Times New Roman"/>
          <w:sz w:val="24"/>
          <w:szCs w:val="24"/>
        </w:rPr>
        <w:t xml:space="preserve">definitional </w:t>
      </w:r>
      <w:r w:rsidRPr="001E3EC6">
        <w:rPr>
          <w:rFonts w:ascii="Times New Roman" w:hAnsi="Times New Roman" w:cs="Times New Roman"/>
          <w:sz w:val="24"/>
          <w:szCs w:val="24"/>
        </w:rPr>
        <w:t xml:space="preserve">aspects of these </w:t>
      </w:r>
      <w:r>
        <w:rPr>
          <w:rFonts w:ascii="Times New Roman" w:hAnsi="Times New Roman" w:cs="Times New Roman"/>
          <w:sz w:val="24"/>
          <w:szCs w:val="24"/>
        </w:rPr>
        <w:t>documents</w:t>
      </w:r>
      <w:r w:rsidRPr="001E3EC6">
        <w:rPr>
          <w:rFonts w:ascii="Times New Roman" w:hAnsi="Times New Roman" w:cs="Times New Roman"/>
          <w:sz w:val="24"/>
          <w:szCs w:val="24"/>
        </w:rPr>
        <w:t xml:space="preserve"> follows</w:t>
      </w:r>
      <w:r>
        <w:rPr>
          <w:rFonts w:ascii="Times New Roman" w:hAnsi="Times New Roman" w:cs="Times New Roman"/>
          <w:sz w:val="24"/>
          <w:szCs w:val="24"/>
        </w:rPr>
        <w:t>.</w:t>
      </w:r>
    </w:p>
    <w:p w14:paraId="3F105CC4" w14:textId="77777777" w:rsidR="00D944BC" w:rsidRPr="001E3EC6" w:rsidRDefault="00D944BC" w:rsidP="002F5654">
      <w:pPr>
        <w:jc w:val="both"/>
        <w:rPr>
          <w:rFonts w:ascii="Times New Roman" w:hAnsi="Times New Roman" w:cs="Times New Roman"/>
          <w:sz w:val="24"/>
          <w:szCs w:val="24"/>
        </w:rPr>
      </w:pPr>
      <w:r>
        <w:rPr>
          <w:rFonts w:ascii="Times New Roman" w:hAnsi="Times New Roman" w:cs="Times New Roman"/>
          <w:b/>
          <w:sz w:val="24"/>
          <w:szCs w:val="24"/>
        </w:rPr>
        <w:t>“</w:t>
      </w:r>
      <w:r w:rsidRPr="001E3EC6">
        <w:rPr>
          <w:rFonts w:ascii="Times New Roman" w:hAnsi="Times New Roman" w:cs="Times New Roman"/>
          <w:b/>
          <w:sz w:val="24"/>
          <w:szCs w:val="24"/>
        </w:rPr>
        <w:t>Conceptual Views on the Activities of the Armed Forces of the Russian Federation in Information Space</w:t>
      </w:r>
      <w:r>
        <w:rPr>
          <w:rFonts w:ascii="Times New Roman" w:hAnsi="Times New Roman" w:cs="Times New Roman"/>
          <w:sz w:val="24"/>
          <w:szCs w:val="24"/>
        </w:rPr>
        <w:t>.</w:t>
      </w:r>
      <w:r>
        <w:rPr>
          <w:rFonts w:ascii="Times New Roman" w:hAnsi="Times New Roman" w:cs="Times New Roman"/>
          <w:b/>
          <w:sz w:val="24"/>
          <w:szCs w:val="24"/>
        </w:rPr>
        <w:t>”</w:t>
      </w:r>
      <w:r w:rsidRPr="001E3EC6">
        <w:rPr>
          <w:rFonts w:ascii="Times New Roman" w:hAnsi="Times New Roman" w:cs="Times New Roman"/>
          <w:sz w:val="24"/>
          <w:szCs w:val="24"/>
        </w:rPr>
        <w:t xml:space="preserve"> This</w:t>
      </w:r>
      <w:r w:rsidRPr="001E3EC6">
        <w:rPr>
          <w:rFonts w:ascii="Times New Roman" w:hAnsi="Times New Roman" w:cs="Times New Roman"/>
          <w:i/>
          <w:sz w:val="24"/>
          <w:szCs w:val="24"/>
        </w:rPr>
        <w:t xml:space="preserve"> </w:t>
      </w:r>
      <w:r w:rsidRPr="001E3EC6">
        <w:rPr>
          <w:rFonts w:ascii="Times New Roman" w:hAnsi="Times New Roman" w:cs="Times New Roman"/>
          <w:sz w:val="24"/>
          <w:szCs w:val="24"/>
        </w:rPr>
        <w:t>document define</w:t>
      </w:r>
      <w:r>
        <w:rPr>
          <w:rFonts w:ascii="Times New Roman" w:hAnsi="Times New Roman" w:cs="Times New Roman"/>
          <w:sz w:val="24"/>
          <w:szCs w:val="24"/>
        </w:rPr>
        <w:t>s</w:t>
      </w:r>
      <w:r w:rsidRPr="001E3EC6">
        <w:rPr>
          <w:rFonts w:ascii="Times New Roman" w:hAnsi="Times New Roman" w:cs="Times New Roman"/>
          <w:sz w:val="24"/>
          <w:szCs w:val="24"/>
        </w:rPr>
        <w:t xml:space="preserve"> terms and offer</w:t>
      </w:r>
      <w:r>
        <w:rPr>
          <w:rFonts w:ascii="Times New Roman" w:hAnsi="Times New Roman" w:cs="Times New Roman"/>
          <w:sz w:val="24"/>
          <w:szCs w:val="24"/>
        </w:rPr>
        <w:t>s</w:t>
      </w:r>
      <w:r w:rsidRPr="001E3EC6">
        <w:rPr>
          <w:rFonts w:ascii="Times New Roman" w:hAnsi="Times New Roman" w:cs="Times New Roman"/>
          <w:sz w:val="24"/>
          <w:szCs w:val="24"/>
        </w:rPr>
        <w:t xml:space="preserve"> principles (legality, priority, integration, interaction, cooperation, and innovation) to guide the activities of the Armed Fo</w:t>
      </w:r>
      <w:r>
        <w:rPr>
          <w:rFonts w:ascii="Times New Roman" w:hAnsi="Times New Roman" w:cs="Times New Roman"/>
          <w:sz w:val="24"/>
          <w:szCs w:val="24"/>
        </w:rPr>
        <w:t>rces in information space. It elaborates on these principles as follows</w:t>
      </w:r>
      <w:r w:rsidRPr="001E3EC6">
        <w:rPr>
          <w:rFonts w:ascii="Times New Roman" w:hAnsi="Times New Roman" w:cs="Times New Roman"/>
          <w:sz w:val="24"/>
          <w:szCs w:val="24"/>
        </w:rPr>
        <w:t>: legality mean</w:t>
      </w:r>
      <w:r>
        <w:rPr>
          <w:rFonts w:ascii="Times New Roman" w:hAnsi="Times New Roman" w:cs="Times New Roman"/>
          <w:sz w:val="24"/>
          <w:szCs w:val="24"/>
        </w:rPr>
        <w:t>s</w:t>
      </w:r>
      <w:r w:rsidRPr="001E3EC6">
        <w:rPr>
          <w:rFonts w:ascii="Times New Roman" w:hAnsi="Times New Roman" w:cs="Times New Roman"/>
          <w:sz w:val="24"/>
          <w:szCs w:val="24"/>
        </w:rPr>
        <w:t xml:space="preserve"> respect for national sovereignty and noninterference in the internal affairs of other states; priority mean</w:t>
      </w:r>
      <w:r>
        <w:rPr>
          <w:rFonts w:ascii="Times New Roman" w:hAnsi="Times New Roman" w:cs="Times New Roman"/>
          <w:sz w:val="24"/>
          <w:szCs w:val="24"/>
        </w:rPr>
        <w:t>s</w:t>
      </w:r>
      <w:r w:rsidRPr="001E3EC6">
        <w:rPr>
          <w:rFonts w:ascii="Times New Roman" w:hAnsi="Times New Roman" w:cs="Times New Roman"/>
          <w:sz w:val="24"/>
          <w:szCs w:val="24"/>
        </w:rPr>
        <w:t xml:space="preserve"> t</w:t>
      </w:r>
      <w:r>
        <w:rPr>
          <w:rFonts w:ascii="Times New Roman" w:hAnsi="Times New Roman" w:cs="Times New Roman"/>
          <w:sz w:val="24"/>
          <w:szCs w:val="24"/>
        </w:rPr>
        <w:t>he collection of</w:t>
      </w:r>
      <w:r w:rsidRPr="001E3EC6">
        <w:rPr>
          <w:rFonts w:ascii="Times New Roman" w:hAnsi="Times New Roman" w:cs="Times New Roman"/>
          <w:sz w:val="24"/>
          <w:szCs w:val="24"/>
        </w:rPr>
        <w:t xml:space="preserve"> relevant and reliable information regarding threats</w:t>
      </w:r>
      <w:r>
        <w:rPr>
          <w:rFonts w:ascii="Times New Roman" w:hAnsi="Times New Roman" w:cs="Times New Roman"/>
          <w:sz w:val="24"/>
          <w:szCs w:val="24"/>
        </w:rPr>
        <w:t xml:space="preserve"> and protection of</w:t>
      </w:r>
      <w:r w:rsidRPr="001E3EC6">
        <w:rPr>
          <w:rFonts w:ascii="Times New Roman" w:hAnsi="Times New Roman" w:cs="Times New Roman"/>
          <w:sz w:val="24"/>
          <w:szCs w:val="24"/>
        </w:rPr>
        <w:t xml:space="preserve"> information resources; integration mean</w:t>
      </w:r>
      <w:r>
        <w:rPr>
          <w:rFonts w:ascii="Times New Roman" w:hAnsi="Times New Roman" w:cs="Times New Roman"/>
          <w:sz w:val="24"/>
          <w:szCs w:val="24"/>
        </w:rPr>
        <w:t>s</w:t>
      </w:r>
      <w:r w:rsidRPr="001E3EC6">
        <w:rPr>
          <w:rFonts w:ascii="Times New Roman" w:hAnsi="Times New Roman" w:cs="Times New Roman"/>
          <w:sz w:val="24"/>
          <w:szCs w:val="24"/>
        </w:rPr>
        <w:t xml:space="preserve"> t</w:t>
      </w:r>
      <w:r>
        <w:rPr>
          <w:rFonts w:ascii="Times New Roman" w:hAnsi="Times New Roman" w:cs="Times New Roman"/>
          <w:sz w:val="24"/>
          <w:szCs w:val="24"/>
        </w:rPr>
        <w:t xml:space="preserve">he utilization of </w:t>
      </w:r>
      <w:r w:rsidRPr="001E3EC6">
        <w:rPr>
          <w:rFonts w:ascii="Times New Roman" w:hAnsi="Times New Roman" w:cs="Times New Roman"/>
          <w:sz w:val="24"/>
          <w:szCs w:val="24"/>
        </w:rPr>
        <w:t xml:space="preserve">a coordinated and unified system to enhance the capabilities of the </w:t>
      </w:r>
      <w:r w:rsidR="00F74358">
        <w:rPr>
          <w:rFonts w:ascii="Times New Roman" w:hAnsi="Times New Roman" w:cs="Times New Roman"/>
          <w:sz w:val="24"/>
          <w:szCs w:val="24"/>
        </w:rPr>
        <w:t>system as a whole</w:t>
      </w:r>
      <w:r w:rsidRPr="001E3EC6">
        <w:rPr>
          <w:rFonts w:ascii="Times New Roman" w:hAnsi="Times New Roman" w:cs="Times New Roman"/>
          <w:sz w:val="24"/>
          <w:szCs w:val="24"/>
        </w:rPr>
        <w:t>; interaction mean</w:t>
      </w:r>
      <w:r>
        <w:rPr>
          <w:rFonts w:ascii="Times New Roman" w:hAnsi="Times New Roman" w:cs="Times New Roman"/>
          <w:sz w:val="24"/>
          <w:szCs w:val="24"/>
        </w:rPr>
        <w:t>s</w:t>
      </w:r>
      <w:r w:rsidRPr="001E3EC6">
        <w:rPr>
          <w:rFonts w:ascii="Times New Roman" w:hAnsi="Times New Roman" w:cs="Times New Roman"/>
          <w:sz w:val="24"/>
          <w:szCs w:val="24"/>
        </w:rPr>
        <w:t xml:space="preserve"> t</w:t>
      </w:r>
      <w:r>
        <w:rPr>
          <w:rFonts w:ascii="Times New Roman" w:hAnsi="Times New Roman" w:cs="Times New Roman"/>
          <w:sz w:val="24"/>
          <w:szCs w:val="24"/>
        </w:rPr>
        <w:t xml:space="preserve">he coordination of </w:t>
      </w:r>
      <w:r w:rsidRPr="001E3EC6">
        <w:rPr>
          <w:rFonts w:ascii="Times New Roman" w:hAnsi="Times New Roman" w:cs="Times New Roman"/>
          <w:sz w:val="24"/>
          <w:szCs w:val="24"/>
        </w:rPr>
        <w:t>defense activities with other federal executive bodies; cooperation mean</w:t>
      </w:r>
      <w:r>
        <w:rPr>
          <w:rFonts w:ascii="Times New Roman" w:hAnsi="Times New Roman" w:cs="Times New Roman"/>
          <w:sz w:val="24"/>
          <w:szCs w:val="24"/>
        </w:rPr>
        <w:t>s</w:t>
      </w:r>
      <w:r w:rsidRPr="001E3EC6">
        <w:rPr>
          <w:rFonts w:ascii="Times New Roman" w:hAnsi="Times New Roman" w:cs="Times New Roman"/>
          <w:sz w:val="24"/>
          <w:szCs w:val="24"/>
        </w:rPr>
        <w:t xml:space="preserve"> t</w:t>
      </w:r>
      <w:r>
        <w:rPr>
          <w:rFonts w:ascii="Times New Roman" w:hAnsi="Times New Roman" w:cs="Times New Roman"/>
          <w:sz w:val="24"/>
          <w:szCs w:val="24"/>
        </w:rPr>
        <w:t xml:space="preserve">he development of </w:t>
      </w:r>
      <w:r w:rsidRPr="001E3EC6">
        <w:rPr>
          <w:rFonts w:ascii="Times New Roman" w:hAnsi="Times New Roman" w:cs="Times New Roman"/>
          <w:sz w:val="24"/>
          <w:szCs w:val="24"/>
        </w:rPr>
        <w:t>global</w:t>
      </w:r>
      <w:r>
        <w:rPr>
          <w:rFonts w:ascii="Times New Roman" w:hAnsi="Times New Roman" w:cs="Times New Roman"/>
          <w:sz w:val="24"/>
          <w:szCs w:val="24"/>
        </w:rPr>
        <w:t>-</w:t>
      </w:r>
      <w:r w:rsidRPr="001E3EC6">
        <w:rPr>
          <w:rFonts w:ascii="Times New Roman" w:hAnsi="Times New Roman" w:cs="Times New Roman"/>
          <w:sz w:val="24"/>
          <w:szCs w:val="24"/>
        </w:rPr>
        <w:t>level</w:t>
      </w:r>
      <w:r>
        <w:rPr>
          <w:rFonts w:ascii="Times New Roman" w:hAnsi="Times New Roman" w:cs="Times New Roman"/>
          <w:sz w:val="24"/>
          <w:szCs w:val="24"/>
        </w:rPr>
        <w:t xml:space="preserve"> collaboration</w:t>
      </w:r>
      <w:r w:rsidRPr="001E3EC6">
        <w:rPr>
          <w:rFonts w:ascii="Times New Roman" w:hAnsi="Times New Roman" w:cs="Times New Roman"/>
          <w:sz w:val="24"/>
          <w:szCs w:val="24"/>
        </w:rPr>
        <w:t xml:space="preserve"> to detect and prevent information and technological threats to peace, settle disputes involving these assets, build confidence </w:t>
      </w:r>
      <w:r w:rsidR="007F238E">
        <w:rPr>
          <w:rFonts w:ascii="Times New Roman" w:hAnsi="Times New Roman" w:cs="Times New Roman"/>
          <w:sz w:val="24"/>
          <w:szCs w:val="24"/>
        </w:rPr>
        <w:t>regarding</w:t>
      </w:r>
      <w:r w:rsidRPr="001E3EC6">
        <w:rPr>
          <w:rFonts w:ascii="Times New Roman" w:hAnsi="Times New Roman" w:cs="Times New Roman"/>
          <w:sz w:val="24"/>
          <w:szCs w:val="24"/>
        </w:rPr>
        <w:t xml:space="preserve"> the use of trans</w:t>
      </w:r>
      <w:r>
        <w:rPr>
          <w:rFonts w:ascii="Times New Roman" w:hAnsi="Times New Roman" w:cs="Times New Roman"/>
          <w:sz w:val="24"/>
          <w:szCs w:val="24"/>
        </w:rPr>
        <w:t>-</w:t>
      </w:r>
      <w:r w:rsidRPr="001E3EC6">
        <w:rPr>
          <w:rFonts w:ascii="Times New Roman" w:hAnsi="Times New Roman" w:cs="Times New Roman"/>
          <w:sz w:val="24"/>
          <w:szCs w:val="24"/>
        </w:rPr>
        <w:t>boundary information systems, and ensure the secure use of common information space; and innovation mean</w:t>
      </w:r>
      <w:r>
        <w:rPr>
          <w:rFonts w:ascii="Times New Roman" w:hAnsi="Times New Roman" w:cs="Times New Roman"/>
          <w:sz w:val="24"/>
          <w:szCs w:val="24"/>
        </w:rPr>
        <w:t>s</w:t>
      </w:r>
      <w:r w:rsidRPr="001E3EC6">
        <w:rPr>
          <w:rFonts w:ascii="Times New Roman" w:hAnsi="Times New Roman" w:cs="Times New Roman"/>
          <w:sz w:val="24"/>
          <w:szCs w:val="24"/>
        </w:rPr>
        <w:t xml:space="preserve"> t</w:t>
      </w:r>
      <w:r>
        <w:rPr>
          <w:rFonts w:ascii="Times New Roman" w:hAnsi="Times New Roman" w:cs="Times New Roman"/>
          <w:sz w:val="24"/>
          <w:szCs w:val="24"/>
        </w:rPr>
        <w:t xml:space="preserve">he recruitment of </w:t>
      </w:r>
      <w:r w:rsidRPr="001E3EC6">
        <w:rPr>
          <w:rFonts w:ascii="Times New Roman" w:hAnsi="Times New Roman" w:cs="Times New Roman"/>
          <w:sz w:val="24"/>
          <w:szCs w:val="24"/>
        </w:rPr>
        <w:t>skilled personnel</w:t>
      </w:r>
      <w:r>
        <w:rPr>
          <w:rFonts w:ascii="Times New Roman" w:hAnsi="Times New Roman" w:cs="Times New Roman"/>
          <w:sz w:val="24"/>
          <w:szCs w:val="24"/>
        </w:rPr>
        <w:t>.</w:t>
      </w:r>
      <w:r w:rsidRPr="001E3EC6">
        <w:rPr>
          <w:rFonts w:ascii="Times New Roman" w:hAnsi="Times New Roman" w:cs="Times New Roman"/>
          <w:sz w:val="24"/>
          <w:szCs w:val="24"/>
        </w:rPr>
        <w:t xml:space="preserve"> The </w:t>
      </w:r>
      <w:r>
        <w:rPr>
          <w:rFonts w:ascii="Times New Roman" w:hAnsi="Times New Roman" w:cs="Times New Roman"/>
          <w:sz w:val="24"/>
          <w:szCs w:val="24"/>
        </w:rPr>
        <w:t>“</w:t>
      </w:r>
      <w:r w:rsidR="00140647" w:rsidRPr="008A6122">
        <w:rPr>
          <w:rFonts w:ascii="Times New Roman" w:hAnsi="Times New Roman" w:cs="Times New Roman"/>
          <w:sz w:val="24"/>
          <w:szCs w:val="24"/>
        </w:rPr>
        <w:t>Conceptual Views</w:t>
      </w:r>
      <w:r>
        <w:rPr>
          <w:rFonts w:ascii="Times New Roman" w:hAnsi="Times New Roman" w:cs="Times New Roman"/>
          <w:sz w:val="24"/>
          <w:szCs w:val="24"/>
        </w:rPr>
        <w:t>”</w:t>
      </w:r>
      <w:r w:rsidRPr="001E3EC6">
        <w:rPr>
          <w:rFonts w:ascii="Times New Roman" w:hAnsi="Times New Roman" w:cs="Times New Roman"/>
          <w:sz w:val="24"/>
          <w:szCs w:val="24"/>
        </w:rPr>
        <w:t xml:space="preserve"> include</w:t>
      </w:r>
      <w:r>
        <w:rPr>
          <w:rFonts w:ascii="Times New Roman" w:hAnsi="Times New Roman" w:cs="Times New Roman"/>
          <w:sz w:val="24"/>
          <w:szCs w:val="24"/>
        </w:rPr>
        <w:t>s</w:t>
      </w:r>
      <w:r w:rsidRPr="001E3EC6">
        <w:rPr>
          <w:rFonts w:ascii="Times New Roman" w:hAnsi="Times New Roman" w:cs="Times New Roman"/>
          <w:sz w:val="24"/>
          <w:szCs w:val="24"/>
        </w:rPr>
        <w:t xml:space="preserve"> rules for the use of information space when </w:t>
      </w:r>
      <w:r w:rsidR="007F238E">
        <w:rPr>
          <w:rFonts w:ascii="Times New Roman" w:hAnsi="Times New Roman" w:cs="Times New Roman"/>
          <w:sz w:val="24"/>
          <w:szCs w:val="24"/>
        </w:rPr>
        <w:t xml:space="preserve">it is </w:t>
      </w:r>
      <w:r w:rsidRPr="001E3EC6">
        <w:rPr>
          <w:rFonts w:ascii="Times New Roman" w:hAnsi="Times New Roman" w:cs="Times New Roman"/>
          <w:sz w:val="24"/>
          <w:szCs w:val="24"/>
        </w:rPr>
        <w:t>used as an agent of conflict deterrence, preventi</w:t>
      </w:r>
      <w:r>
        <w:rPr>
          <w:rFonts w:ascii="Times New Roman" w:hAnsi="Times New Roman" w:cs="Times New Roman"/>
          <w:sz w:val="24"/>
          <w:szCs w:val="24"/>
        </w:rPr>
        <w:t>on, and resolution. It</w:t>
      </w:r>
      <w:r w:rsidRPr="001E3EC6">
        <w:rPr>
          <w:rFonts w:ascii="Times New Roman" w:hAnsi="Times New Roman" w:cs="Times New Roman"/>
          <w:sz w:val="24"/>
          <w:szCs w:val="24"/>
        </w:rPr>
        <w:t xml:space="preserve"> include</w:t>
      </w:r>
      <w:r w:rsidR="00425F87">
        <w:rPr>
          <w:rFonts w:ascii="Times New Roman" w:hAnsi="Times New Roman" w:cs="Times New Roman"/>
          <w:sz w:val="24"/>
          <w:szCs w:val="24"/>
        </w:rPr>
        <w:t>s</w:t>
      </w:r>
      <w:r w:rsidRPr="001E3EC6">
        <w:rPr>
          <w:rFonts w:ascii="Times New Roman" w:hAnsi="Times New Roman" w:cs="Times New Roman"/>
          <w:sz w:val="24"/>
          <w:szCs w:val="24"/>
        </w:rPr>
        <w:t xml:space="preserve"> confidence-building measures </w:t>
      </w:r>
      <w:r>
        <w:rPr>
          <w:rFonts w:ascii="Times New Roman" w:hAnsi="Times New Roman" w:cs="Times New Roman"/>
          <w:sz w:val="24"/>
          <w:szCs w:val="24"/>
        </w:rPr>
        <w:t xml:space="preserve">as well as </w:t>
      </w:r>
      <w:r w:rsidR="007F238E">
        <w:rPr>
          <w:rFonts w:ascii="Times New Roman" w:hAnsi="Times New Roman" w:cs="Times New Roman"/>
          <w:sz w:val="24"/>
          <w:szCs w:val="24"/>
        </w:rPr>
        <w:t>n</w:t>
      </w:r>
      <w:r w:rsidRPr="001E3EC6">
        <w:rPr>
          <w:rFonts w:ascii="Times New Roman" w:hAnsi="Times New Roman" w:cs="Times New Roman"/>
          <w:sz w:val="24"/>
          <w:szCs w:val="24"/>
        </w:rPr>
        <w:t>ational concepts for ensuring information space security</w:t>
      </w:r>
      <w:r>
        <w:rPr>
          <w:rFonts w:ascii="Times New Roman" w:hAnsi="Times New Roman" w:cs="Times New Roman"/>
          <w:sz w:val="24"/>
          <w:szCs w:val="24"/>
        </w:rPr>
        <w:t xml:space="preserve"> and </w:t>
      </w:r>
      <w:r w:rsidRPr="001E3EC6">
        <w:rPr>
          <w:rFonts w:ascii="Times New Roman" w:hAnsi="Times New Roman" w:cs="Times New Roman"/>
          <w:sz w:val="24"/>
          <w:szCs w:val="24"/>
        </w:rPr>
        <w:t xml:space="preserve">exchanging information promptly about crisis events. </w:t>
      </w:r>
      <w:r>
        <w:rPr>
          <w:rFonts w:ascii="Times New Roman" w:hAnsi="Times New Roman" w:cs="Times New Roman"/>
          <w:sz w:val="24"/>
          <w:szCs w:val="24"/>
        </w:rPr>
        <w:t xml:space="preserve">It also declared that </w:t>
      </w:r>
      <w:r w:rsidRPr="001E3EC6">
        <w:rPr>
          <w:rFonts w:ascii="Times New Roman" w:hAnsi="Times New Roman" w:cs="Times New Roman"/>
          <w:sz w:val="24"/>
          <w:szCs w:val="24"/>
        </w:rPr>
        <w:t>Russia’s innovation centers must be able to develop and produce systems capable of carrying out activities in information space.</w:t>
      </w:r>
    </w:p>
    <w:p w14:paraId="71C3ACAF" w14:textId="77777777" w:rsidR="00D944BC" w:rsidRPr="001E3EC6" w:rsidRDefault="00D944BC" w:rsidP="002F5654">
      <w:pPr>
        <w:jc w:val="both"/>
        <w:rPr>
          <w:rFonts w:ascii="Times New Roman" w:hAnsi="Times New Roman" w:cs="Times New Roman"/>
          <w:sz w:val="24"/>
          <w:szCs w:val="24"/>
        </w:rPr>
      </w:pPr>
      <w:r>
        <w:rPr>
          <w:rFonts w:ascii="Times New Roman" w:hAnsi="Times New Roman" w:cs="Times New Roman"/>
          <w:b/>
          <w:sz w:val="24"/>
          <w:szCs w:val="24"/>
        </w:rPr>
        <w:t>September 12,</w:t>
      </w:r>
      <w:r w:rsidRPr="001E3EC6">
        <w:rPr>
          <w:rFonts w:ascii="Times New Roman" w:hAnsi="Times New Roman" w:cs="Times New Roman"/>
          <w:b/>
          <w:sz w:val="24"/>
          <w:szCs w:val="24"/>
        </w:rPr>
        <w:t xml:space="preserve"> 2011 “Code of Conduct” letter addressed to the UN General Secretary</w:t>
      </w:r>
      <w:r>
        <w:rPr>
          <w:rFonts w:ascii="Times New Roman" w:hAnsi="Times New Roman" w:cs="Times New Roman"/>
          <w:b/>
          <w:sz w:val="24"/>
          <w:szCs w:val="24"/>
        </w:rPr>
        <w:t>.</w:t>
      </w:r>
      <w:r w:rsidRPr="001E3EC6">
        <w:rPr>
          <w:rFonts w:ascii="Times New Roman" w:hAnsi="Times New Roman" w:cs="Times New Roman"/>
          <w:sz w:val="24"/>
          <w:szCs w:val="24"/>
        </w:rPr>
        <w:t xml:space="preserve"> </w:t>
      </w:r>
      <w:r>
        <w:rPr>
          <w:rFonts w:ascii="Times New Roman" w:hAnsi="Times New Roman" w:cs="Times New Roman"/>
          <w:sz w:val="24"/>
          <w:szCs w:val="24"/>
        </w:rPr>
        <w:t>T</w:t>
      </w:r>
      <w:r w:rsidRPr="001E3EC6">
        <w:rPr>
          <w:rFonts w:ascii="Times New Roman" w:hAnsi="Times New Roman" w:cs="Times New Roman"/>
          <w:sz w:val="24"/>
          <w:szCs w:val="24"/>
        </w:rPr>
        <w:t xml:space="preserve">his </w:t>
      </w:r>
      <w:r>
        <w:rPr>
          <w:rFonts w:ascii="Times New Roman" w:hAnsi="Times New Roman" w:cs="Times New Roman"/>
          <w:sz w:val="24"/>
          <w:szCs w:val="24"/>
        </w:rPr>
        <w:t>letter</w:t>
      </w:r>
      <w:r w:rsidRPr="001E3EC6">
        <w:rPr>
          <w:rFonts w:ascii="Times New Roman" w:hAnsi="Times New Roman" w:cs="Times New Roman"/>
          <w:sz w:val="24"/>
          <w:szCs w:val="24"/>
        </w:rPr>
        <w:t xml:space="preserve"> offer</w:t>
      </w:r>
      <w:r>
        <w:rPr>
          <w:rFonts w:ascii="Times New Roman" w:hAnsi="Times New Roman" w:cs="Times New Roman"/>
          <w:sz w:val="24"/>
          <w:szCs w:val="24"/>
        </w:rPr>
        <w:t>s</w:t>
      </w:r>
      <w:r w:rsidRPr="001E3EC6">
        <w:rPr>
          <w:rFonts w:ascii="Times New Roman" w:hAnsi="Times New Roman" w:cs="Times New Roman"/>
          <w:sz w:val="24"/>
          <w:szCs w:val="24"/>
        </w:rPr>
        <w:t xml:space="preserve"> </w:t>
      </w:r>
      <w:r>
        <w:rPr>
          <w:rFonts w:ascii="Times New Roman" w:hAnsi="Times New Roman" w:cs="Times New Roman"/>
          <w:sz w:val="24"/>
          <w:szCs w:val="24"/>
        </w:rPr>
        <w:t xml:space="preserve">for UN consideration </w:t>
      </w:r>
      <w:r w:rsidRPr="001E3EC6">
        <w:rPr>
          <w:rFonts w:ascii="Times New Roman" w:hAnsi="Times New Roman" w:cs="Times New Roman"/>
          <w:sz w:val="24"/>
          <w:szCs w:val="24"/>
        </w:rPr>
        <w:t>an international code of conduct for information security. The code note</w:t>
      </w:r>
      <w:r>
        <w:rPr>
          <w:rFonts w:ascii="Times New Roman" w:hAnsi="Times New Roman" w:cs="Times New Roman"/>
          <w:sz w:val="24"/>
          <w:szCs w:val="24"/>
        </w:rPr>
        <w:t>s</w:t>
      </w:r>
      <w:r w:rsidRPr="001E3EC6">
        <w:rPr>
          <w:rFonts w:ascii="Times New Roman" w:hAnsi="Times New Roman" w:cs="Times New Roman"/>
          <w:sz w:val="24"/>
          <w:szCs w:val="24"/>
        </w:rPr>
        <w:t xml:space="preserve"> that efforts should be directed at providing developing countries with </w:t>
      </w:r>
      <w:r>
        <w:rPr>
          <w:rFonts w:ascii="Times New Roman" w:hAnsi="Times New Roman" w:cs="Times New Roman"/>
          <w:sz w:val="24"/>
          <w:szCs w:val="24"/>
        </w:rPr>
        <w:t>information technology</w:t>
      </w:r>
      <w:r w:rsidRPr="001E3EC6">
        <w:rPr>
          <w:rFonts w:ascii="Times New Roman" w:hAnsi="Times New Roman" w:cs="Times New Roman"/>
          <w:sz w:val="24"/>
          <w:szCs w:val="24"/>
        </w:rPr>
        <w:t xml:space="preserve">, that operations consistent with the objective of ensuring Internet stability </w:t>
      </w:r>
      <w:r>
        <w:rPr>
          <w:rFonts w:ascii="Times New Roman" w:hAnsi="Times New Roman" w:cs="Times New Roman"/>
          <w:sz w:val="24"/>
          <w:szCs w:val="24"/>
        </w:rPr>
        <w:t>are</w:t>
      </w:r>
      <w:r w:rsidRPr="001E3EC6">
        <w:rPr>
          <w:rFonts w:ascii="Times New Roman" w:hAnsi="Times New Roman" w:cs="Times New Roman"/>
          <w:sz w:val="24"/>
          <w:szCs w:val="24"/>
        </w:rPr>
        <w:t xml:space="preserve"> required, and that policy authority for Internet-related public issues is the sovereign right of states. The latter issue is of particular concern to the US State Department, since it implies that citizens of these countries will not have full access to the Internet, but only to those portions deemed essential by </w:t>
      </w:r>
      <w:r>
        <w:rPr>
          <w:rFonts w:ascii="Times New Roman" w:hAnsi="Times New Roman" w:cs="Times New Roman"/>
          <w:sz w:val="24"/>
          <w:szCs w:val="24"/>
        </w:rPr>
        <w:t>the signatory countries</w:t>
      </w:r>
      <w:r w:rsidRPr="001E3EC6">
        <w:rPr>
          <w:rFonts w:ascii="Times New Roman" w:hAnsi="Times New Roman" w:cs="Times New Roman"/>
          <w:sz w:val="24"/>
          <w:szCs w:val="24"/>
        </w:rPr>
        <w:t>.</w:t>
      </w:r>
    </w:p>
    <w:p w14:paraId="7AC49B79" w14:textId="77777777" w:rsidR="00D944BC" w:rsidRDefault="00D944BC" w:rsidP="002F5654">
      <w:pPr>
        <w:jc w:val="both"/>
        <w:rPr>
          <w:rFonts w:ascii="Times New Roman" w:hAnsi="Times New Roman" w:cs="Times New Roman"/>
          <w:sz w:val="24"/>
          <w:szCs w:val="24"/>
        </w:rPr>
      </w:pPr>
      <w:r w:rsidRPr="001E3EC6">
        <w:rPr>
          <w:rFonts w:ascii="Times New Roman" w:hAnsi="Times New Roman" w:cs="Times New Roman"/>
          <w:b/>
          <w:sz w:val="24"/>
          <w:szCs w:val="24"/>
        </w:rPr>
        <w:t>2011 Convention on International Information Security</w:t>
      </w:r>
      <w:r>
        <w:rPr>
          <w:rFonts w:ascii="Times New Roman" w:hAnsi="Times New Roman" w:cs="Times New Roman"/>
          <w:b/>
          <w:sz w:val="24"/>
          <w:szCs w:val="24"/>
        </w:rPr>
        <w:t>.</w:t>
      </w:r>
      <w:r>
        <w:rPr>
          <w:rFonts w:ascii="Times New Roman" w:hAnsi="Times New Roman" w:cs="Times New Roman"/>
          <w:sz w:val="24"/>
          <w:szCs w:val="24"/>
        </w:rPr>
        <w:t xml:space="preserve"> The C</w:t>
      </w:r>
      <w:r w:rsidRPr="001E3EC6">
        <w:rPr>
          <w:rFonts w:ascii="Times New Roman" w:hAnsi="Times New Roman" w:cs="Times New Roman"/>
          <w:sz w:val="24"/>
          <w:szCs w:val="24"/>
        </w:rPr>
        <w:t>onvention define</w:t>
      </w:r>
      <w:r>
        <w:rPr>
          <w:rFonts w:ascii="Times New Roman" w:hAnsi="Times New Roman" w:cs="Times New Roman"/>
          <w:sz w:val="24"/>
          <w:szCs w:val="24"/>
        </w:rPr>
        <w:t>s</w:t>
      </w:r>
      <w:r w:rsidRPr="001E3EC6">
        <w:rPr>
          <w:rFonts w:ascii="Times New Roman" w:hAnsi="Times New Roman" w:cs="Times New Roman"/>
          <w:sz w:val="24"/>
          <w:szCs w:val="24"/>
        </w:rPr>
        <w:t xml:space="preserve"> terms such as </w:t>
      </w:r>
      <w:r>
        <w:rPr>
          <w:rFonts w:ascii="Times New Roman" w:hAnsi="Times New Roman" w:cs="Times New Roman"/>
          <w:sz w:val="24"/>
          <w:szCs w:val="24"/>
        </w:rPr>
        <w:t>“</w:t>
      </w:r>
      <w:r w:rsidRPr="001E3EC6">
        <w:rPr>
          <w:rFonts w:ascii="Times New Roman" w:hAnsi="Times New Roman" w:cs="Times New Roman"/>
          <w:sz w:val="24"/>
          <w:szCs w:val="24"/>
        </w:rPr>
        <w:t>information war</w:t>
      </w:r>
      <w:r>
        <w:rPr>
          <w:rFonts w:ascii="Times New Roman" w:hAnsi="Times New Roman" w:cs="Times New Roman"/>
          <w:sz w:val="24"/>
          <w:szCs w:val="24"/>
        </w:rPr>
        <w:t>”</w:t>
      </w:r>
      <w:r w:rsidRPr="001E3EC6">
        <w:rPr>
          <w:rFonts w:ascii="Times New Roman" w:hAnsi="Times New Roman" w:cs="Times New Roman"/>
          <w:sz w:val="24"/>
          <w:szCs w:val="24"/>
        </w:rPr>
        <w:t xml:space="preserve"> and </w:t>
      </w:r>
      <w:r>
        <w:rPr>
          <w:rFonts w:ascii="Times New Roman" w:hAnsi="Times New Roman" w:cs="Times New Roman"/>
          <w:sz w:val="24"/>
          <w:szCs w:val="24"/>
        </w:rPr>
        <w:t>“</w:t>
      </w:r>
      <w:r w:rsidRPr="001E3EC6">
        <w:rPr>
          <w:rFonts w:ascii="Times New Roman" w:hAnsi="Times New Roman" w:cs="Times New Roman"/>
          <w:sz w:val="24"/>
          <w:szCs w:val="24"/>
        </w:rPr>
        <w:t>information weapon</w:t>
      </w:r>
      <w:r>
        <w:rPr>
          <w:rFonts w:ascii="Times New Roman" w:hAnsi="Times New Roman" w:cs="Times New Roman"/>
          <w:sz w:val="24"/>
          <w:szCs w:val="24"/>
        </w:rPr>
        <w:t>”</w:t>
      </w:r>
      <w:r w:rsidRPr="001E3EC6">
        <w:rPr>
          <w:rFonts w:ascii="Times New Roman" w:hAnsi="Times New Roman" w:cs="Times New Roman"/>
          <w:sz w:val="24"/>
          <w:szCs w:val="24"/>
        </w:rPr>
        <w:t>; list</w:t>
      </w:r>
      <w:r>
        <w:rPr>
          <w:rFonts w:ascii="Times New Roman" w:hAnsi="Times New Roman" w:cs="Times New Roman"/>
          <w:sz w:val="24"/>
          <w:szCs w:val="24"/>
        </w:rPr>
        <w:t>s</w:t>
      </w:r>
      <w:r w:rsidRPr="001E3EC6">
        <w:rPr>
          <w:rFonts w:ascii="Times New Roman" w:hAnsi="Times New Roman" w:cs="Times New Roman"/>
          <w:sz w:val="24"/>
          <w:szCs w:val="24"/>
        </w:rPr>
        <w:t xml:space="preserve"> principles to follow to safeguard international information security; devote</w:t>
      </w:r>
      <w:r>
        <w:rPr>
          <w:rFonts w:ascii="Times New Roman" w:hAnsi="Times New Roman" w:cs="Times New Roman"/>
          <w:sz w:val="24"/>
          <w:szCs w:val="24"/>
        </w:rPr>
        <w:t>s</w:t>
      </w:r>
      <w:r w:rsidRPr="001E3EC6">
        <w:rPr>
          <w:rFonts w:ascii="Times New Roman" w:hAnsi="Times New Roman" w:cs="Times New Roman"/>
          <w:sz w:val="24"/>
          <w:szCs w:val="24"/>
        </w:rPr>
        <w:t xml:space="preserve"> a section to averting or resolving military conflicts in </w:t>
      </w:r>
      <w:r w:rsidRPr="001E3EC6">
        <w:rPr>
          <w:rFonts w:ascii="Times New Roman" w:hAnsi="Times New Roman" w:cs="Times New Roman"/>
          <w:sz w:val="24"/>
          <w:szCs w:val="24"/>
        </w:rPr>
        <w:lastRenderedPageBreak/>
        <w:t>information space; and list</w:t>
      </w:r>
      <w:r>
        <w:rPr>
          <w:rFonts w:ascii="Times New Roman" w:hAnsi="Times New Roman" w:cs="Times New Roman"/>
          <w:sz w:val="24"/>
          <w:szCs w:val="24"/>
        </w:rPr>
        <w:t>s</w:t>
      </w:r>
      <w:r w:rsidRPr="001E3EC6">
        <w:rPr>
          <w:rFonts w:ascii="Times New Roman" w:hAnsi="Times New Roman" w:cs="Times New Roman"/>
          <w:sz w:val="24"/>
          <w:szCs w:val="24"/>
        </w:rPr>
        <w:t xml:space="preserve"> eleven threats to peace and security in information space. </w:t>
      </w:r>
      <w:r>
        <w:rPr>
          <w:rFonts w:ascii="Times New Roman" w:hAnsi="Times New Roman" w:cs="Times New Roman"/>
          <w:sz w:val="24"/>
          <w:szCs w:val="24"/>
        </w:rPr>
        <w:t>It</w:t>
      </w:r>
      <w:r w:rsidRPr="001E3EC6">
        <w:rPr>
          <w:rFonts w:ascii="Times New Roman" w:hAnsi="Times New Roman" w:cs="Times New Roman"/>
          <w:sz w:val="24"/>
          <w:szCs w:val="24"/>
        </w:rPr>
        <w:t xml:space="preserve"> seeks to regulate the activities of governments to </w:t>
      </w:r>
      <w:r w:rsidR="007918EA">
        <w:rPr>
          <w:rFonts w:ascii="Times New Roman" w:hAnsi="Times New Roman" w:cs="Times New Roman"/>
          <w:sz w:val="24"/>
          <w:szCs w:val="24"/>
        </w:rPr>
        <w:t>protect</w:t>
      </w:r>
      <w:r w:rsidR="007918EA" w:rsidRPr="001E3EC6">
        <w:rPr>
          <w:rFonts w:ascii="Times New Roman" w:hAnsi="Times New Roman" w:cs="Times New Roman"/>
          <w:sz w:val="24"/>
          <w:szCs w:val="24"/>
        </w:rPr>
        <w:t xml:space="preserve"> </w:t>
      </w:r>
      <w:r w:rsidRPr="001E3EC6">
        <w:rPr>
          <w:rFonts w:ascii="Times New Roman" w:hAnsi="Times New Roman" w:cs="Times New Roman"/>
          <w:sz w:val="24"/>
          <w:szCs w:val="24"/>
        </w:rPr>
        <w:t>international information security and to ensure that the activity of governments in information space will be compatible with an individual’s right to seek, receive, and distribute information. However, the Convention further states</w:t>
      </w:r>
      <w:r w:rsidR="00494548">
        <w:rPr>
          <w:rFonts w:ascii="Times New Roman" w:hAnsi="Times New Roman" w:cs="Times New Roman"/>
          <w:sz w:val="24"/>
          <w:szCs w:val="24"/>
        </w:rPr>
        <w:t>,</w:t>
      </w:r>
      <w:r w:rsidRPr="001E3EC6">
        <w:rPr>
          <w:rFonts w:ascii="Times New Roman" w:hAnsi="Times New Roman" w:cs="Times New Roman"/>
          <w:sz w:val="24"/>
          <w:szCs w:val="24"/>
        </w:rPr>
        <w:t xml:space="preserve"> “this right may be restricted through legislation to protect the national and social security of each State.” Respect must be maintained for the sovereignty of states and their existing political, historical, and cultural specificities. Other chapters in the document </w:t>
      </w:r>
      <w:r>
        <w:rPr>
          <w:rFonts w:ascii="Times New Roman" w:hAnsi="Times New Roman" w:cs="Times New Roman"/>
          <w:sz w:val="24"/>
          <w:szCs w:val="24"/>
        </w:rPr>
        <w:t>a</w:t>
      </w:r>
      <w:r w:rsidRPr="001E3EC6">
        <w:rPr>
          <w:rFonts w:ascii="Times New Roman" w:hAnsi="Times New Roman" w:cs="Times New Roman"/>
          <w:sz w:val="24"/>
          <w:szCs w:val="24"/>
        </w:rPr>
        <w:t>re aimed at preventing terrorist use of information space, counteracting illegal activities in information space, and cooperating in the sphere of international information security through confidence-building or consulting activities.</w:t>
      </w:r>
    </w:p>
    <w:p w14:paraId="638D725B" w14:textId="77777777" w:rsidR="00D944BC" w:rsidRPr="001E3EC6" w:rsidRDefault="00D944BC" w:rsidP="002F5654">
      <w:pPr>
        <w:jc w:val="both"/>
        <w:rPr>
          <w:rFonts w:ascii="Times New Roman" w:hAnsi="Times New Roman" w:cs="Times New Roman"/>
          <w:sz w:val="24"/>
          <w:szCs w:val="24"/>
        </w:rPr>
      </w:pPr>
      <w:r w:rsidRPr="001561F2">
        <w:rPr>
          <w:rFonts w:ascii="Times New Roman" w:hAnsi="Times New Roman" w:cs="Times New Roman"/>
          <w:b/>
          <w:sz w:val="24"/>
          <w:szCs w:val="24"/>
        </w:rPr>
        <w:t>January</w:t>
      </w:r>
      <w:r>
        <w:rPr>
          <w:rFonts w:ascii="Times New Roman" w:hAnsi="Times New Roman" w:cs="Times New Roman"/>
          <w:b/>
          <w:sz w:val="24"/>
          <w:szCs w:val="24"/>
        </w:rPr>
        <w:t xml:space="preserve"> 15,</w:t>
      </w:r>
      <w:r w:rsidRPr="001E3EC6">
        <w:rPr>
          <w:rFonts w:ascii="Times New Roman" w:hAnsi="Times New Roman" w:cs="Times New Roman"/>
          <w:b/>
          <w:sz w:val="24"/>
          <w:szCs w:val="24"/>
        </w:rPr>
        <w:t xml:space="preserve"> 2013 Presidential Decree</w:t>
      </w:r>
      <w:r w:rsidRPr="00950595">
        <w:rPr>
          <w:rFonts w:ascii="Times New Roman" w:hAnsi="Times New Roman" w:cs="Times New Roman"/>
          <w:sz w:val="24"/>
          <w:szCs w:val="24"/>
        </w:rPr>
        <w:t>.</w:t>
      </w:r>
      <w:r>
        <w:rPr>
          <w:rFonts w:ascii="Times New Roman" w:hAnsi="Times New Roman" w:cs="Times New Roman"/>
          <w:b/>
          <w:sz w:val="24"/>
          <w:szCs w:val="24"/>
        </w:rPr>
        <w:t xml:space="preserve"> </w:t>
      </w:r>
      <w:r w:rsidRPr="00950595">
        <w:rPr>
          <w:rFonts w:ascii="Times New Roman" w:hAnsi="Times New Roman" w:cs="Times New Roman"/>
          <w:sz w:val="24"/>
          <w:szCs w:val="24"/>
        </w:rPr>
        <w:t>This</w:t>
      </w:r>
      <w:r w:rsidRPr="001E3EC6">
        <w:rPr>
          <w:rFonts w:ascii="Times New Roman" w:hAnsi="Times New Roman" w:cs="Times New Roman"/>
          <w:sz w:val="24"/>
          <w:szCs w:val="24"/>
        </w:rPr>
        <w:t xml:space="preserve"> decree authorized </w:t>
      </w:r>
      <w:r w:rsidRPr="00AD53D8">
        <w:rPr>
          <w:rFonts w:ascii="Times New Roman" w:hAnsi="Times New Roman" w:cs="Times New Roman"/>
          <w:sz w:val="24"/>
          <w:szCs w:val="24"/>
        </w:rPr>
        <w:t>the Federal Security Service</w:t>
      </w:r>
      <w:r w:rsidRPr="001E3EC6">
        <w:rPr>
          <w:rFonts w:ascii="Times New Roman" w:hAnsi="Times New Roman" w:cs="Times New Roman"/>
          <w:sz w:val="24"/>
          <w:szCs w:val="24"/>
        </w:rPr>
        <w:t xml:space="preserve"> (FSB) to create a state system that could identify, prevent, and eliminate </w:t>
      </w:r>
      <w:r w:rsidRPr="001561F2">
        <w:rPr>
          <w:rFonts w:ascii="Times New Roman" w:hAnsi="Times New Roman" w:cs="Times New Roman"/>
          <w:sz w:val="24"/>
          <w:szCs w:val="24"/>
        </w:rPr>
        <w:t>cyberattack</w:t>
      </w:r>
      <w:r w:rsidRPr="001E3EC6">
        <w:rPr>
          <w:rFonts w:ascii="Times New Roman" w:hAnsi="Times New Roman" w:cs="Times New Roman"/>
          <w:sz w:val="24"/>
          <w:szCs w:val="24"/>
        </w:rPr>
        <w:t xml:space="preserve"> consequences on </w:t>
      </w:r>
      <w:r w:rsidR="007918EA">
        <w:rPr>
          <w:rFonts w:ascii="Times New Roman" w:hAnsi="Times New Roman" w:cs="Times New Roman"/>
          <w:sz w:val="24"/>
          <w:szCs w:val="24"/>
        </w:rPr>
        <w:t xml:space="preserve">the </w:t>
      </w:r>
      <w:r w:rsidRPr="001E3EC6">
        <w:rPr>
          <w:rFonts w:ascii="Times New Roman" w:hAnsi="Times New Roman" w:cs="Times New Roman"/>
          <w:sz w:val="24"/>
          <w:szCs w:val="24"/>
        </w:rPr>
        <w:t>information resources of the Russian Federation. The FSB was tasked with forecasting situations, providing cooperation among information resource owners, monitoring critical information infrastructure, and determining the causes of cyber incidents in Russia. The FSB must organize this work, develop identification methodologies, define exchange procedures, conduct protection</w:t>
      </w:r>
      <w:r w:rsidR="00E63541">
        <w:rPr>
          <w:rFonts w:ascii="Times New Roman" w:hAnsi="Times New Roman" w:cs="Times New Roman"/>
          <w:sz w:val="24"/>
          <w:szCs w:val="24"/>
        </w:rPr>
        <w:t>-</w:t>
      </w:r>
      <w:r w:rsidRPr="001E3EC6">
        <w:rPr>
          <w:rFonts w:ascii="Times New Roman" w:hAnsi="Times New Roman" w:cs="Times New Roman"/>
          <w:sz w:val="24"/>
          <w:szCs w:val="24"/>
        </w:rPr>
        <w:t xml:space="preserve">level measures, develop protection recommendations, and develop home and foreign exchange procedures about cyber incidents. </w:t>
      </w:r>
    </w:p>
    <w:p w14:paraId="44690192" w14:textId="77777777" w:rsidR="00D944BC" w:rsidRPr="001E3EC6" w:rsidRDefault="00D944BC" w:rsidP="002F5654">
      <w:pPr>
        <w:jc w:val="both"/>
        <w:rPr>
          <w:rFonts w:ascii="Times New Roman" w:hAnsi="Times New Roman" w:cs="Times New Roman"/>
          <w:sz w:val="24"/>
          <w:szCs w:val="24"/>
        </w:rPr>
      </w:pPr>
      <w:r w:rsidRPr="001E3EC6">
        <w:rPr>
          <w:rFonts w:ascii="Times New Roman" w:hAnsi="Times New Roman" w:cs="Times New Roman"/>
          <w:b/>
          <w:sz w:val="24"/>
          <w:szCs w:val="24"/>
        </w:rPr>
        <w:t>2013 Cyberspace Strategy</w:t>
      </w:r>
      <w:r w:rsidRPr="00950595">
        <w:rPr>
          <w:rFonts w:ascii="Times New Roman" w:hAnsi="Times New Roman" w:cs="Times New Roman"/>
          <w:sz w:val="24"/>
          <w:szCs w:val="24"/>
        </w:rPr>
        <w:t>. I</w:t>
      </w:r>
      <w:r w:rsidRPr="001E3EC6">
        <w:rPr>
          <w:rFonts w:ascii="Times New Roman" w:hAnsi="Times New Roman" w:cs="Times New Roman"/>
          <w:sz w:val="24"/>
          <w:szCs w:val="24"/>
        </w:rPr>
        <w:t>n February 2013</w:t>
      </w:r>
      <w:r>
        <w:rPr>
          <w:rFonts w:ascii="Times New Roman" w:hAnsi="Times New Roman" w:cs="Times New Roman"/>
          <w:sz w:val="24"/>
          <w:szCs w:val="24"/>
        </w:rPr>
        <w:t>,</w:t>
      </w:r>
      <w:r w:rsidRPr="001E3EC6">
        <w:rPr>
          <w:rFonts w:ascii="Times New Roman" w:hAnsi="Times New Roman" w:cs="Times New Roman"/>
          <w:sz w:val="24"/>
          <w:szCs w:val="24"/>
        </w:rPr>
        <w:t xml:space="preserve"> </w:t>
      </w:r>
      <w:r w:rsidRPr="001E3EC6">
        <w:rPr>
          <w:rFonts w:ascii="Times New Roman" w:hAnsi="Times New Roman" w:cs="Times New Roman"/>
          <w:i/>
          <w:sz w:val="24"/>
          <w:szCs w:val="24"/>
        </w:rPr>
        <w:t>Kommersant</w:t>
      </w:r>
      <w:r w:rsidRPr="001E3EC6">
        <w:rPr>
          <w:rFonts w:ascii="Times New Roman" w:hAnsi="Times New Roman" w:cs="Times New Roman"/>
          <w:sz w:val="24"/>
          <w:szCs w:val="24"/>
        </w:rPr>
        <w:t xml:space="preserve"> </w:t>
      </w:r>
      <w:r w:rsidR="00DE33D7">
        <w:rPr>
          <w:rFonts w:ascii="Times New Roman" w:hAnsi="Times New Roman" w:cs="Times New Roman"/>
          <w:sz w:val="24"/>
          <w:szCs w:val="24"/>
        </w:rPr>
        <w:t>repor</w:t>
      </w:r>
      <w:r w:rsidRPr="001E3EC6">
        <w:rPr>
          <w:rFonts w:ascii="Times New Roman" w:hAnsi="Times New Roman" w:cs="Times New Roman"/>
          <w:sz w:val="24"/>
          <w:szCs w:val="24"/>
        </w:rPr>
        <w:t xml:space="preserve">ted that the Federation Council </w:t>
      </w:r>
      <w:r>
        <w:rPr>
          <w:rFonts w:ascii="Times New Roman" w:hAnsi="Times New Roman" w:cs="Times New Roman"/>
          <w:sz w:val="24"/>
          <w:szCs w:val="24"/>
        </w:rPr>
        <w:t>was</w:t>
      </w:r>
      <w:r w:rsidRPr="001E3EC6">
        <w:rPr>
          <w:rFonts w:ascii="Times New Roman" w:hAnsi="Times New Roman" w:cs="Times New Roman"/>
          <w:sz w:val="24"/>
          <w:szCs w:val="24"/>
        </w:rPr>
        <w:t xml:space="preserve"> drafting a </w:t>
      </w:r>
      <w:r>
        <w:rPr>
          <w:rFonts w:ascii="Times New Roman" w:hAnsi="Times New Roman" w:cs="Times New Roman"/>
          <w:sz w:val="24"/>
          <w:szCs w:val="24"/>
        </w:rPr>
        <w:t>“</w:t>
      </w:r>
      <w:r w:rsidRPr="001E3EC6">
        <w:rPr>
          <w:rFonts w:ascii="Times New Roman" w:hAnsi="Times New Roman" w:cs="Times New Roman"/>
          <w:sz w:val="24"/>
          <w:szCs w:val="24"/>
        </w:rPr>
        <w:t>Cyberspace Strategy of the Russian Federation.</w:t>
      </w:r>
      <w:r>
        <w:rPr>
          <w:rFonts w:ascii="Times New Roman" w:hAnsi="Times New Roman" w:cs="Times New Roman"/>
          <w:sz w:val="24"/>
          <w:szCs w:val="24"/>
        </w:rPr>
        <w:t>”</w:t>
      </w:r>
      <w:r w:rsidRPr="001E3EC6">
        <w:rPr>
          <w:rFonts w:ascii="Times New Roman" w:hAnsi="Times New Roman" w:cs="Times New Roman"/>
          <w:sz w:val="24"/>
          <w:szCs w:val="24"/>
        </w:rPr>
        <w:t xml:space="preserve"> An analyst for the Center for Policy Studies in Russia noted that this </w:t>
      </w:r>
      <w:r w:rsidR="00DE33D7">
        <w:rPr>
          <w:rFonts w:ascii="Times New Roman" w:hAnsi="Times New Roman" w:cs="Times New Roman"/>
          <w:sz w:val="24"/>
          <w:szCs w:val="24"/>
        </w:rPr>
        <w:t>wa</w:t>
      </w:r>
      <w:r w:rsidRPr="001E3EC6">
        <w:rPr>
          <w:rFonts w:ascii="Times New Roman" w:hAnsi="Times New Roman" w:cs="Times New Roman"/>
          <w:sz w:val="24"/>
          <w:szCs w:val="24"/>
        </w:rPr>
        <w:t xml:space="preserve">s due to the </w:t>
      </w:r>
      <w:r>
        <w:rPr>
          <w:rFonts w:ascii="Times New Roman" w:hAnsi="Times New Roman" w:cs="Times New Roman"/>
          <w:sz w:val="24"/>
          <w:szCs w:val="24"/>
        </w:rPr>
        <w:t xml:space="preserve">discovery of </w:t>
      </w:r>
      <w:r w:rsidRPr="001E3EC6">
        <w:rPr>
          <w:rFonts w:ascii="Times New Roman" w:hAnsi="Times New Roman" w:cs="Times New Roman"/>
          <w:sz w:val="24"/>
          <w:szCs w:val="24"/>
        </w:rPr>
        <w:t xml:space="preserve">Stuxnet and </w:t>
      </w:r>
      <w:r>
        <w:rPr>
          <w:rFonts w:ascii="Times New Roman" w:hAnsi="Times New Roman" w:cs="Times New Roman"/>
          <w:sz w:val="24"/>
          <w:szCs w:val="24"/>
        </w:rPr>
        <w:t>similar viruses, as well as other</w:t>
      </w:r>
      <w:r w:rsidRPr="001E3EC6">
        <w:rPr>
          <w:rFonts w:ascii="Times New Roman" w:hAnsi="Times New Roman" w:cs="Times New Roman"/>
          <w:sz w:val="24"/>
          <w:szCs w:val="24"/>
        </w:rPr>
        <w:t xml:space="preserve"> factors (social networks, blogs,</w:t>
      </w:r>
      <w:r w:rsidR="00E74896">
        <w:rPr>
          <w:rFonts w:ascii="Times New Roman" w:hAnsi="Times New Roman" w:cs="Times New Roman"/>
          <w:sz w:val="24"/>
          <w:szCs w:val="24"/>
        </w:rPr>
        <w:t xml:space="preserve"> and</w:t>
      </w:r>
      <w:r w:rsidRPr="001E3EC6">
        <w:rPr>
          <w:rFonts w:ascii="Times New Roman" w:hAnsi="Times New Roman" w:cs="Times New Roman"/>
          <w:sz w:val="24"/>
          <w:szCs w:val="24"/>
        </w:rPr>
        <w:t xml:space="preserve"> e-banking fraud, </w:t>
      </w:r>
      <w:r w:rsidR="00E74896">
        <w:rPr>
          <w:rFonts w:ascii="Times New Roman" w:hAnsi="Times New Roman" w:cs="Times New Roman"/>
          <w:sz w:val="24"/>
          <w:szCs w:val="24"/>
        </w:rPr>
        <w:t>among others</w:t>
      </w:r>
      <w:r w:rsidRPr="001E3EC6">
        <w:rPr>
          <w:rFonts w:ascii="Times New Roman" w:hAnsi="Times New Roman" w:cs="Times New Roman"/>
          <w:sz w:val="24"/>
          <w:szCs w:val="24"/>
        </w:rPr>
        <w:t>)</w:t>
      </w:r>
      <w:r>
        <w:rPr>
          <w:rFonts w:ascii="Times New Roman" w:hAnsi="Times New Roman" w:cs="Times New Roman"/>
          <w:sz w:val="24"/>
          <w:szCs w:val="24"/>
        </w:rPr>
        <w:t>.</w:t>
      </w:r>
      <w:r>
        <w:rPr>
          <w:rStyle w:val="EndnoteReference"/>
          <w:rFonts w:ascii="Times New Roman" w:hAnsi="Times New Roman" w:cs="Times New Roman"/>
          <w:sz w:val="24"/>
          <w:szCs w:val="24"/>
        </w:rPr>
        <w:endnoteReference w:id="136"/>
      </w:r>
      <w:r>
        <w:rPr>
          <w:rFonts w:ascii="Times New Roman" w:hAnsi="Times New Roman" w:cs="Times New Roman"/>
          <w:sz w:val="24"/>
          <w:szCs w:val="24"/>
        </w:rPr>
        <w:t xml:space="preserve"> It is believed that this strategy was codified in July 2013 as the “Fundamentals of the Russian Federation’s State Policy in the Field of Information Security for the Period through 2020.” Threats to Russia identified in the strategy </w:t>
      </w:r>
      <w:r w:rsidR="00E74896">
        <w:rPr>
          <w:rFonts w:ascii="Times New Roman" w:hAnsi="Times New Roman" w:cs="Times New Roman"/>
          <w:sz w:val="24"/>
          <w:szCs w:val="24"/>
        </w:rPr>
        <w:t xml:space="preserve">include actors </w:t>
      </w:r>
      <w:r>
        <w:rPr>
          <w:rFonts w:ascii="Times New Roman" w:hAnsi="Times New Roman" w:cs="Times New Roman"/>
          <w:sz w:val="24"/>
          <w:szCs w:val="24"/>
        </w:rPr>
        <w:t xml:space="preserve">using Internet technology as an “information weapon for military-political, terrorist, and criminal purposes” and for interfering in a state’s internal affairs. Russia intends to use the Shanghai Cooperation Organization, the Collective Security Treaty Organization, and BRICS (the Brazil, Russia, India, China and South Africa partnership) to help counter these threats. With the assistance of these organizations, Russia hopes to implement a number of key initiatives, such as rules of behavior in cyberspace, </w:t>
      </w:r>
      <w:r w:rsidR="00DE33D7">
        <w:rPr>
          <w:rFonts w:ascii="Times New Roman" w:hAnsi="Times New Roman" w:cs="Times New Roman"/>
          <w:sz w:val="24"/>
          <w:szCs w:val="24"/>
        </w:rPr>
        <w:t xml:space="preserve">an </w:t>
      </w:r>
      <w:r>
        <w:rPr>
          <w:rFonts w:ascii="Times New Roman" w:hAnsi="Times New Roman" w:cs="Times New Roman"/>
          <w:sz w:val="24"/>
          <w:szCs w:val="24"/>
        </w:rPr>
        <w:t>internationaliz</w:t>
      </w:r>
      <w:r w:rsidR="00DE33D7">
        <w:rPr>
          <w:rFonts w:ascii="Times New Roman" w:hAnsi="Times New Roman" w:cs="Times New Roman"/>
          <w:sz w:val="24"/>
          <w:szCs w:val="24"/>
        </w:rPr>
        <w:t>ed</w:t>
      </w:r>
      <w:r>
        <w:rPr>
          <w:rFonts w:ascii="Times New Roman" w:hAnsi="Times New Roman" w:cs="Times New Roman"/>
          <w:sz w:val="24"/>
          <w:szCs w:val="24"/>
        </w:rPr>
        <w:t xml:space="preserve"> system for controlling the Internet, and an international legal regime for the nonproliferation of information weapons.</w:t>
      </w:r>
    </w:p>
    <w:p w14:paraId="0B6E2931" w14:textId="77777777" w:rsidR="00D944BC" w:rsidRDefault="00D944BC" w:rsidP="006355B8">
      <w:pPr>
        <w:jc w:val="both"/>
        <w:rPr>
          <w:rFonts w:ascii="Times New Roman" w:hAnsi="Times New Roman" w:cs="Times New Roman"/>
          <w:sz w:val="24"/>
          <w:szCs w:val="24"/>
        </w:rPr>
      </w:pPr>
      <w:r w:rsidRPr="001B74D8">
        <w:rPr>
          <w:rFonts w:ascii="Times New Roman" w:hAnsi="Times New Roman" w:cs="Times New Roman"/>
          <w:b/>
          <w:sz w:val="24"/>
          <w:szCs w:val="24"/>
        </w:rPr>
        <w:t>Cyber</w:t>
      </w:r>
      <w:r w:rsidR="00140647" w:rsidRPr="008A6122">
        <w:rPr>
          <w:rFonts w:ascii="Times New Roman" w:hAnsi="Times New Roman" w:cs="Times New Roman"/>
          <w:b/>
          <w:sz w:val="24"/>
          <w:szCs w:val="24"/>
        </w:rPr>
        <w:t xml:space="preserve"> </w:t>
      </w:r>
      <w:r w:rsidRPr="001B74D8">
        <w:rPr>
          <w:rFonts w:ascii="Times New Roman" w:hAnsi="Times New Roman" w:cs="Times New Roman"/>
          <w:b/>
          <w:sz w:val="24"/>
          <w:szCs w:val="24"/>
        </w:rPr>
        <w:t>command</w:t>
      </w:r>
      <w:r w:rsidRPr="001B74D8">
        <w:rPr>
          <w:rFonts w:ascii="Times New Roman" w:hAnsi="Times New Roman" w:cs="Times New Roman"/>
          <w:sz w:val="24"/>
          <w:szCs w:val="24"/>
        </w:rPr>
        <w:t>. The</w:t>
      </w:r>
      <w:r w:rsidRPr="001E3EC6">
        <w:rPr>
          <w:rFonts w:ascii="Times New Roman" w:hAnsi="Times New Roman" w:cs="Times New Roman"/>
          <w:sz w:val="24"/>
          <w:szCs w:val="24"/>
        </w:rPr>
        <w:t xml:space="preserve"> Russian Ministry of Defense noted that, in conjunction with the Prospective Research Foundation, </w:t>
      </w:r>
      <w:r>
        <w:rPr>
          <w:rFonts w:ascii="Times New Roman" w:hAnsi="Times New Roman" w:cs="Times New Roman"/>
          <w:sz w:val="24"/>
          <w:szCs w:val="24"/>
        </w:rPr>
        <w:t>it</w:t>
      </w:r>
      <w:r w:rsidRPr="001E3EC6">
        <w:rPr>
          <w:rFonts w:ascii="Times New Roman" w:hAnsi="Times New Roman" w:cs="Times New Roman"/>
          <w:sz w:val="24"/>
          <w:szCs w:val="24"/>
        </w:rPr>
        <w:t xml:space="preserve"> would be creating a </w:t>
      </w:r>
      <w:r w:rsidRPr="001B74D8">
        <w:rPr>
          <w:rFonts w:ascii="Times New Roman" w:hAnsi="Times New Roman" w:cs="Times New Roman"/>
          <w:sz w:val="24"/>
          <w:szCs w:val="24"/>
        </w:rPr>
        <w:t>cyber command</w:t>
      </w:r>
      <w:r w:rsidRPr="001E3EC6">
        <w:rPr>
          <w:rFonts w:ascii="Times New Roman" w:hAnsi="Times New Roman" w:cs="Times New Roman"/>
          <w:sz w:val="24"/>
          <w:szCs w:val="24"/>
        </w:rPr>
        <w:t xml:space="preserve"> in 2014. This new arm of service will operate in both peacetime and wartime environments</w:t>
      </w:r>
      <w:r w:rsidRPr="004B2068">
        <w:rPr>
          <w:rFonts w:ascii="Times New Roman" w:hAnsi="Times New Roman" w:cs="Times New Roman"/>
          <w:sz w:val="24"/>
          <w:szCs w:val="24"/>
        </w:rPr>
        <w:t>.</w:t>
      </w:r>
      <w:r w:rsidRPr="004B2068">
        <w:rPr>
          <w:rStyle w:val="EndnoteReference"/>
          <w:rFonts w:ascii="Times New Roman" w:hAnsi="Times New Roman" w:cs="Times New Roman"/>
          <w:sz w:val="24"/>
          <w:szCs w:val="24"/>
        </w:rPr>
        <w:endnoteReference w:id="137"/>
      </w:r>
      <w:r w:rsidRPr="004B2068">
        <w:rPr>
          <w:rFonts w:ascii="Times New Roman" w:hAnsi="Times New Roman" w:cs="Times New Roman"/>
          <w:sz w:val="24"/>
          <w:szCs w:val="24"/>
        </w:rPr>
        <w:t xml:space="preserve"> </w:t>
      </w:r>
      <w:r w:rsidR="00E74896">
        <w:rPr>
          <w:rFonts w:ascii="Times New Roman" w:hAnsi="Times New Roman" w:cs="Times New Roman"/>
          <w:sz w:val="24"/>
          <w:szCs w:val="24"/>
        </w:rPr>
        <w:t>T</w:t>
      </w:r>
      <w:r>
        <w:rPr>
          <w:rFonts w:ascii="Times New Roman" w:hAnsi="Times New Roman" w:cs="Times New Roman"/>
          <w:sz w:val="24"/>
          <w:szCs w:val="24"/>
        </w:rPr>
        <w:t>here is no</w:t>
      </w:r>
      <w:r w:rsidR="00E74896">
        <w:rPr>
          <w:rFonts w:ascii="Times New Roman" w:hAnsi="Times New Roman" w:cs="Times New Roman"/>
          <w:sz w:val="24"/>
          <w:szCs w:val="24"/>
        </w:rPr>
        <w:t xml:space="preserve"> official</w:t>
      </w:r>
      <w:r>
        <w:rPr>
          <w:rFonts w:ascii="Times New Roman" w:hAnsi="Times New Roman" w:cs="Times New Roman"/>
          <w:sz w:val="24"/>
          <w:szCs w:val="24"/>
        </w:rPr>
        <w:t xml:space="preserve"> evidence of cyber troops in the Defense Ministry, with only the Federal Security Service and the Ministry of Internal Affairs possessing such </w:t>
      </w:r>
      <w:r w:rsidRPr="001B74D8">
        <w:rPr>
          <w:rFonts w:ascii="Times New Roman" w:hAnsi="Times New Roman" w:cs="Times New Roman"/>
          <w:sz w:val="24"/>
          <w:szCs w:val="24"/>
        </w:rPr>
        <w:t>subunits</w:t>
      </w:r>
      <w:r>
        <w:rPr>
          <w:rFonts w:ascii="Times New Roman" w:hAnsi="Times New Roman" w:cs="Times New Roman"/>
          <w:sz w:val="24"/>
          <w:szCs w:val="24"/>
        </w:rPr>
        <w:t xml:space="preserve">. There were reports in May 2014 that </w:t>
      </w:r>
      <w:r w:rsidR="00E74896">
        <w:rPr>
          <w:rFonts w:ascii="Times New Roman" w:hAnsi="Times New Roman" w:cs="Times New Roman"/>
          <w:sz w:val="24"/>
          <w:szCs w:val="24"/>
        </w:rPr>
        <w:t xml:space="preserve">cyber </w:t>
      </w:r>
      <w:r>
        <w:rPr>
          <w:rFonts w:ascii="Times New Roman" w:hAnsi="Times New Roman" w:cs="Times New Roman"/>
          <w:sz w:val="24"/>
          <w:szCs w:val="24"/>
        </w:rPr>
        <w:t xml:space="preserve">troops were </w:t>
      </w:r>
      <w:r w:rsidRPr="00E63541">
        <w:rPr>
          <w:rFonts w:ascii="Times New Roman" w:hAnsi="Times New Roman" w:cs="Times New Roman"/>
          <w:sz w:val="24"/>
          <w:szCs w:val="24"/>
        </w:rPr>
        <w:t xml:space="preserve">being </w:t>
      </w:r>
      <w:r w:rsidR="00E74896" w:rsidRPr="00E63541">
        <w:rPr>
          <w:rFonts w:ascii="Times New Roman" w:hAnsi="Times New Roman" w:cs="Times New Roman"/>
          <w:sz w:val="24"/>
          <w:szCs w:val="24"/>
        </w:rPr>
        <w:t>trained</w:t>
      </w:r>
      <w:r w:rsidRPr="00E63541">
        <w:rPr>
          <w:rFonts w:ascii="Times New Roman" w:hAnsi="Times New Roman" w:cs="Times New Roman"/>
          <w:sz w:val="24"/>
          <w:szCs w:val="24"/>
        </w:rPr>
        <w:t xml:space="preserve"> for the Armed Forces, however, but no other word on their development has </w:t>
      </w:r>
      <w:r w:rsidR="00605997" w:rsidRPr="00E63541">
        <w:rPr>
          <w:rFonts w:ascii="Times New Roman" w:hAnsi="Times New Roman" w:cs="Times New Roman"/>
          <w:sz w:val="24"/>
          <w:szCs w:val="24"/>
        </w:rPr>
        <w:t>surfaced</w:t>
      </w:r>
      <w:r w:rsidRPr="00E63541">
        <w:rPr>
          <w:rFonts w:ascii="Times New Roman" w:hAnsi="Times New Roman" w:cs="Times New Roman"/>
          <w:sz w:val="24"/>
          <w:szCs w:val="24"/>
        </w:rPr>
        <w:t xml:space="preserve">. </w:t>
      </w:r>
      <w:r w:rsidR="009807F7" w:rsidRPr="00E63541">
        <w:rPr>
          <w:rFonts w:ascii="Times New Roman" w:hAnsi="Times New Roman" w:cs="Times New Roman"/>
          <w:sz w:val="24"/>
          <w:szCs w:val="24"/>
        </w:rPr>
        <w:t>One analyst</w:t>
      </w:r>
      <w:r w:rsidRPr="00E63541">
        <w:rPr>
          <w:rFonts w:ascii="Times New Roman" w:hAnsi="Times New Roman" w:cs="Times New Roman"/>
          <w:sz w:val="24"/>
          <w:szCs w:val="24"/>
        </w:rPr>
        <w:t xml:space="preserve"> recommended that there be a center for cyber defense </w:t>
      </w:r>
      <w:r w:rsidRPr="00E63541">
        <w:rPr>
          <w:rFonts w:ascii="Times New Roman" w:hAnsi="Times New Roman" w:cs="Times New Roman"/>
          <w:sz w:val="24"/>
          <w:szCs w:val="24"/>
        </w:rPr>
        <w:lastRenderedPageBreak/>
        <w:t xml:space="preserve">inside the General Staff and at each military district and fleet. </w:t>
      </w:r>
      <w:r w:rsidR="00E74896" w:rsidRPr="00E63541">
        <w:rPr>
          <w:rFonts w:ascii="Times New Roman" w:hAnsi="Times New Roman" w:cs="Times New Roman"/>
          <w:sz w:val="24"/>
          <w:szCs w:val="24"/>
        </w:rPr>
        <w:t>There was also c</w:t>
      </w:r>
      <w:r w:rsidRPr="00E63541">
        <w:rPr>
          <w:rFonts w:ascii="Times New Roman" w:hAnsi="Times New Roman" w:cs="Times New Roman"/>
          <w:sz w:val="24"/>
          <w:szCs w:val="24"/>
        </w:rPr>
        <w:t xml:space="preserve">onjecture </w:t>
      </w:r>
      <w:r w:rsidR="00E74896" w:rsidRPr="00E63541">
        <w:rPr>
          <w:rFonts w:ascii="Times New Roman" w:hAnsi="Times New Roman" w:cs="Times New Roman"/>
          <w:sz w:val="24"/>
          <w:szCs w:val="24"/>
        </w:rPr>
        <w:t>about</w:t>
      </w:r>
      <w:r>
        <w:rPr>
          <w:rFonts w:ascii="Times New Roman" w:hAnsi="Times New Roman" w:cs="Times New Roman"/>
          <w:sz w:val="24"/>
          <w:szCs w:val="24"/>
        </w:rPr>
        <w:t xml:space="preserve"> the development of science companies in the Defense Ministry, which are seen as training base</w:t>
      </w:r>
      <w:r w:rsidR="00E74896">
        <w:rPr>
          <w:rFonts w:ascii="Times New Roman" w:hAnsi="Times New Roman" w:cs="Times New Roman"/>
          <w:sz w:val="24"/>
          <w:szCs w:val="24"/>
        </w:rPr>
        <w:t>s</w:t>
      </w:r>
      <w:r>
        <w:rPr>
          <w:rFonts w:ascii="Times New Roman" w:hAnsi="Times New Roman" w:cs="Times New Roman"/>
          <w:sz w:val="24"/>
          <w:szCs w:val="24"/>
        </w:rPr>
        <w:t xml:space="preserve"> to produce soldiers for a cyber army. </w:t>
      </w:r>
    </w:p>
    <w:p w14:paraId="1C2EE68A" w14:textId="77777777" w:rsidR="00D944BC" w:rsidRPr="008A6122" w:rsidRDefault="00140647" w:rsidP="006355B8">
      <w:pPr>
        <w:ind w:firstLine="720"/>
        <w:jc w:val="both"/>
        <w:rPr>
          <w:rFonts w:ascii="Times New Roman" w:eastAsia="Times New Roman" w:hAnsi="Times New Roman" w:cs="Times New Roman"/>
          <w:sz w:val="24"/>
          <w:szCs w:val="24"/>
        </w:rPr>
      </w:pPr>
      <w:r w:rsidRPr="008A6122">
        <w:rPr>
          <w:rFonts w:ascii="Times New Roman" w:eastAsia="Times New Roman" w:hAnsi="Times New Roman" w:cs="Times New Roman"/>
          <w:sz w:val="24"/>
          <w:szCs w:val="24"/>
        </w:rPr>
        <w:t>The new military doctrine of December 26, 2014, specified that one of the tasks for outfitting the Armed Forces</w:t>
      </w:r>
      <w:r w:rsidR="009807F7">
        <w:rPr>
          <w:rFonts w:ascii="Times New Roman" w:eastAsia="Times New Roman" w:hAnsi="Times New Roman" w:cs="Times New Roman"/>
          <w:sz w:val="24"/>
          <w:szCs w:val="24"/>
        </w:rPr>
        <w:t xml:space="preserve"> and </w:t>
      </w:r>
      <w:r w:rsidRPr="008A6122">
        <w:rPr>
          <w:rFonts w:ascii="Times New Roman" w:eastAsia="Times New Roman" w:hAnsi="Times New Roman" w:cs="Times New Roman"/>
          <w:sz w:val="24"/>
          <w:szCs w:val="24"/>
        </w:rPr>
        <w:t xml:space="preserve">other troops and entities with military and special equipment would be the development of information confrontation forces and assets. It is </w:t>
      </w:r>
      <w:r w:rsidR="009807F7">
        <w:rPr>
          <w:rFonts w:ascii="Times New Roman" w:eastAsia="Times New Roman" w:hAnsi="Times New Roman" w:cs="Times New Roman"/>
          <w:sz w:val="24"/>
          <w:szCs w:val="24"/>
        </w:rPr>
        <w:t xml:space="preserve">not </w:t>
      </w:r>
      <w:r w:rsidRPr="008A6122">
        <w:rPr>
          <w:rFonts w:ascii="Times New Roman" w:eastAsia="Times New Roman" w:hAnsi="Times New Roman" w:cs="Times New Roman"/>
          <w:sz w:val="24"/>
          <w:szCs w:val="24"/>
        </w:rPr>
        <w:t xml:space="preserve">known if this means the further </w:t>
      </w:r>
      <w:r w:rsidR="00605997">
        <w:rPr>
          <w:rFonts w:ascii="Times New Roman" w:eastAsia="Times New Roman" w:hAnsi="Times New Roman" w:cs="Times New Roman"/>
          <w:sz w:val="24"/>
          <w:szCs w:val="24"/>
        </w:rPr>
        <w:t>advancement</w:t>
      </w:r>
      <w:r w:rsidRPr="008A6122">
        <w:rPr>
          <w:rFonts w:ascii="Times New Roman" w:eastAsia="Times New Roman" w:hAnsi="Times New Roman" w:cs="Times New Roman"/>
          <w:sz w:val="24"/>
          <w:szCs w:val="24"/>
        </w:rPr>
        <w:t xml:space="preserve"> of such forces, since there has been no authoritative </w:t>
      </w:r>
      <w:r w:rsidR="00605997">
        <w:rPr>
          <w:rFonts w:ascii="Times New Roman" w:eastAsia="Times New Roman" w:hAnsi="Times New Roman" w:cs="Times New Roman"/>
          <w:sz w:val="24"/>
          <w:szCs w:val="24"/>
        </w:rPr>
        <w:t>confirmation of their initial</w:t>
      </w:r>
      <w:r w:rsidRPr="008A6122">
        <w:rPr>
          <w:rFonts w:ascii="Times New Roman" w:eastAsia="Times New Roman" w:hAnsi="Times New Roman" w:cs="Times New Roman"/>
          <w:sz w:val="24"/>
          <w:szCs w:val="24"/>
        </w:rPr>
        <w:t xml:space="preserve"> develop</w:t>
      </w:r>
      <w:r w:rsidR="00605997">
        <w:rPr>
          <w:rFonts w:ascii="Times New Roman" w:eastAsia="Times New Roman" w:hAnsi="Times New Roman" w:cs="Times New Roman"/>
          <w:sz w:val="24"/>
          <w:szCs w:val="24"/>
        </w:rPr>
        <w:t>ment</w:t>
      </w:r>
      <w:r w:rsidRPr="008A6122">
        <w:rPr>
          <w:rFonts w:ascii="Times New Roman" w:eastAsia="Times New Roman" w:hAnsi="Times New Roman" w:cs="Times New Roman"/>
          <w:sz w:val="24"/>
          <w:szCs w:val="24"/>
        </w:rPr>
        <w:t>. Upgrading the means of information exchange and creating information control systems integrated with fire control systems and automation equipment are other tasks</w:t>
      </w:r>
      <w:r w:rsidR="00E74896">
        <w:rPr>
          <w:rFonts w:ascii="Times New Roman" w:eastAsia="Times New Roman" w:hAnsi="Times New Roman" w:cs="Times New Roman"/>
          <w:sz w:val="24"/>
          <w:szCs w:val="24"/>
        </w:rPr>
        <w:t xml:space="preserve"> included in the doctrine</w:t>
      </w:r>
      <w:r w:rsidRPr="008A6122">
        <w:rPr>
          <w:rFonts w:ascii="Times New Roman" w:eastAsia="Times New Roman" w:hAnsi="Times New Roman" w:cs="Times New Roman"/>
          <w:sz w:val="24"/>
          <w:szCs w:val="24"/>
        </w:rPr>
        <w:t>.</w:t>
      </w:r>
      <w:r w:rsidRPr="008A6122">
        <w:rPr>
          <w:rStyle w:val="EndnoteReference"/>
          <w:rFonts w:ascii="Times New Roman" w:eastAsia="Times New Roman" w:hAnsi="Times New Roman" w:cs="Times New Roman"/>
          <w:sz w:val="24"/>
          <w:szCs w:val="24"/>
        </w:rPr>
        <w:endnoteReference w:id="138"/>
      </w:r>
      <w:r w:rsidRPr="008A6122">
        <w:rPr>
          <w:rFonts w:ascii="Times New Roman" w:eastAsia="Times New Roman" w:hAnsi="Times New Roman" w:cs="Times New Roman"/>
          <w:sz w:val="24"/>
          <w:szCs w:val="24"/>
        </w:rPr>
        <w:t xml:space="preserve"> </w:t>
      </w:r>
    </w:p>
    <w:p w14:paraId="4E4EF647" w14:textId="77777777" w:rsidR="00D944BC" w:rsidRPr="008A6122" w:rsidRDefault="00140647" w:rsidP="002F5654">
      <w:pPr>
        <w:jc w:val="both"/>
        <w:rPr>
          <w:rFonts w:ascii="Times New Roman" w:eastAsia="Times New Roman" w:hAnsi="Times New Roman" w:cs="Times New Roman"/>
          <w:b/>
          <w:sz w:val="24"/>
          <w:szCs w:val="24"/>
        </w:rPr>
      </w:pPr>
      <w:r w:rsidRPr="008A6122">
        <w:rPr>
          <w:rFonts w:ascii="Times New Roman" w:eastAsia="Times New Roman" w:hAnsi="Times New Roman" w:cs="Times New Roman"/>
          <w:b/>
          <w:sz w:val="24"/>
          <w:szCs w:val="24"/>
        </w:rPr>
        <w:t>Other Russian Responses to Stuxnet</w:t>
      </w:r>
    </w:p>
    <w:p w14:paraId="464AD9D5" w14:textId="77777777" w:rsidR="00D944BC" w:rsidRPr="008A6122" w:rsidRDefault="00140647" w:rsidP="002F5654">
      <w:pPr>
        <w:ind w:firstLine="720"/>
        <w:jc w:val="both"/>
        <w:rPr>
          <w:rFonts w:ascii="Times New Roman" w:hAnsi="Times New Roman" w:cs="Times New Roman"/>
          <w:sz w:val="24"/>
          <w:szCs w:val="24"/>
        </w:rPr>
      </w:pPr>
      <w:r w:rsidRPr="008A6122">
        <w:rPr>
          <w:rFonts w:ascii="Times New Roman" w:hAnsi="Times New Roman" w:cs="Times New Roman"/>
          <w:sz w:val="24"/>
          <w:szCs w:val="24"/>
        </w:rPr>
        <w:t xml:space="preserve">Russia, in light of the agreements passed domestically in 2011, looked forward to the October 2012 Budapest Conference on Cybercrime. It hoped that the conference might yield a draft agreement of some sort. This search for an agreement was in response to anxieties in the upper house of Russia's parliament over cyber vulnerabilities. The draft would attempt to fill policy vacuums uncovered by consideration of new cybercrime methods and the Stuxnet incident. The conference reportedly resulted in lengthy discussions regarding the creation of an Internet hotline between the US and Russia. Russian authorities were </w:t>
      </w:r>
      <w:r w:rsidR="00E74896" w:rsidRPr="00046F7E">
        <w:rPr>
          <w:rFonts w:ascii="Times New Roman" w:hAnsi="Times New Roman" w:cs="Times New Roman"/>
          <w:sz w:val="24"/>
          <w:szCs w:val="24"/>
        </w:rPr>
        <w:t xml:space="preserve">also </w:t>
      </w:r>
      <w:r w:rsidRPr="008A6122">
        <w:rPr>
          <w:rFonts w:ascii="Times New Roman" w:hAnsi="Times New Roman" w:cs="Times New Roman"/>
          <w:sz w:val="24"/>
          <w:szCs w:val="24"/>
        </w:rPr>
        <w:t>surprised, according to local accounts, at the unexpected advocacy of the acceptance of “standards of responsible conduct of nations” on the Internet by US Secretary of State Hillary Clinton.</w:t>
      </w:r>
      <w:r w:rsidRPr="008A6122">
        <w:rPr>
          <w:rStyle w:val="EndnoteReference"/>
          <w:rFonts w:ascii="Times New Roman" w:hAnsi="Times New Roman" w:cs="Times New Roman"/>
          <w:sz w:val="24"/>
          <w:szCs w:val="24"/>
        </w:rPr>
        <w:endnoteReference w:id="139"/>
      </w:r>
      <w:r w:rsidRPr="008A6122">
        <w:rPr>
          <w:rFonts w:ascii="Times New Roman" w:hAnsi="Times New Roman" w:cs="Times New Roman"/>
          <w:sz w:val="24"/>
          <w:szCs w:val="24"/>
        </w:rPr>
        <w:t xml:space="preserve"> </w:t>
      </w:r>
    </w:p>
    <w:p w14:paraId="4093AAA1" w14:textId="77777777" w:rsidR="00D944BC" w:rsidRPr="008A6122" w:rsidRDefault="00140647" w:rsidP="002F5654">
      <w:pPr>
        <w:ind w:firstLine="720"/>
        <w:jc w:val="both"/>
        <w:rPr>
          <w:rFonts w:ascii="Times New Roman" w:eastAsia="Times New Roman" w:hAnsi="Times New Roman" w:cs="Times New Roman"/>
          <w:sz w:val="24"/>
          <w:szCs w:val="24"/>
        </w:rPr>
      </w:pPr>
      <w:r w:rsidRPr="008A6122">
        <w:rPr>
          <w:rFonts w:ascii="Times New Roman" w:eastAsia="Times New Roman" w:hAnsi="Times New Roman" w:cs="Times New Roman"/>
          <w:sz w:val="24"/>
          <w:szCs w:val="24"/>
        </w:rPr>
        <w:t xml:space="preserve">At the first forum, which took place </w:t>
      </w:r>
      <w:r w:rsidR="000248E5">
        <w:rPr>
          <w:rFonts w:ascii="Times New Roman" w:eastAsia="Times New Roman" w:hAnsi="Times New Roman" w:cs="Times New Roman"/>
          <w:sz w:val="24"/>
          <w:szCs w:val="24"/>
        </w:rPr>
        <w:t>in 2013</w:t>
      </w:r>
      <w:r w:rsidRPr="008A6122">
        <w:rPr>
          <w:rFonts w:ascii="Times New Roman" w:eastAsia="Times New Roman" w:hAnsi="Times New Roman" w:cs="Times New Roman"/>
          <w:sz w:val="24"/>
          <w:szCs w:val="24"/>
        </w:rPr>
        <w:t xml:space="preserve"> in London, Russia proposed adopting international rules of conduct on the Internet. Russia presented its concept, “On Information Security,” to the UN, which provide</w:t>
      </w:r>
      <w:r w:rsidR="00E74896">
        <w:rPr>
          <w:rFonts w:ascii="Times New Roman" w:eastAsia="Times New Roman" w:hAnsi="Times New Roman" w:cs="Times New Roman"/>
          <w:sz w:val="24"/>
          <w:szCs w:val="24"/>
        </w:rPr>
        <w:t>s</w:t>
      </w:r>
      <w:r w:rsidRPr="008A6122">
        <w:rPr>
          <w:rFonts w:ascii="Times New Roman" w:eastAsia="Times New Roman" w:hAnsi="Times New Roman" w:cs="Times New Roman"/>
          <w:sz w:val="24"/>
          <w:szCs w:val="24"/>
        </w:rPr>
        <w:t xml:space="preserve"> Internet regulation standards and </w:t>
      </w:r>
      <w:r w:rsidR="00E74896">
        <w:rPr>
          <w:rFonts w:ascii="Times New Roman" w:eastAsia="Times New Roman" w:hAnsi="Times New Roman" w:cs="Times New Roman"/>
          <w:sz w:val="24"/>
          <w:szCs w:val="24"/>
        </w:rPr>
        <w:t>seeks</w:t>
      </w:r>
      <w:r w:rsidRPr="008A6122">
        <w:rPr>
          <w:rFonts w:ascii="Times New Roman" w:eastAsia="Times New Roman" w:hAnsi="Times New Roman" w:cs="Times New Roman"/>
          <w:sz w:val="24"/>
          <w:szCs w:val="24"/>
        </w:rPr>
        <w:t xml:space="preserve"> to prevent the use of the Internet for military purposes or for toppling regimes.</w:t>
      </w:r>
      <w:r w:rsidRPr="008A6122">
        <w:rPr>
          <w:rStyle w:val="EndnoteReference"/>
          <w:rFonts w:ascii="Times New Roman" w:eastAsia="Times New Roman" w:hAnsi="Times New Roman" w:cs="Times New Roman"/>
          <w:sz w:val="24"/>
          <w:szCs w:val="24"/>
        </w:rPr>
        <w:endnoteReference w:id="140"/>
      </w:r>
      <w:r w:rsidRPr="008A6122">
        <w:rPr>
          <w:rFonts w:ascii="Times New Roman" w:eastAsia="Times New Roman" w:hAnsi="Times New Roman" w:cs="Times New Roman"/>
          <w:sz w:val="24"/>
          <w:szCs w:val="24"/>
        </w:rPr>
        <w:t xml:space="preserve"> Western countries, however, still consider unlimited freedom of access and self-expression on the Internet more important than sovereignty principles and nonintervention in the internal affairs of other</w:t>
      </w:r>
      <w:r w:rsidR="00EB62C2">
        <w:rPr>
          <w:rFonts w:ascii="Times New Roman" w:eastAsia="Times New Roman" w:hAnsi="Times New Roman" w:cs="Times New Roman"/>
          <w:sz w:val="24"/>
          <w:szCs w:val="24"/>
        </w:rPr>
        <w:t xml:space="preserve"> states</w:t>
      </w:r>
      <w:r w:rsidRPr="008A6122">
        <w:rPr>
          <w:rFonts w:ascii="Times New Roman" w:eastAsia="Times New Roman" w:hAnsi="Times New Roman" w:cs="Times New Roman"/>
          <w:sz w:val="24"/>
          <w:szCs w:val="24"/>
        </w:rPr>
        <w:t xml:space="preserve">, which Moscow supports. Western countries also do not agree with the </w:t>
      </w:r>
      <w:r w:rsidRPr="008A6122">
        <w:rPr>
          <w:rFonts w:ascii="Times New Roman" w:hAnsi="Times New Roman" w:cs="Times New Roman"/>
          <w:sz w:val="24"/>
          <w:szCs w:val="24"/>
        </w:rPr>
        <w:t>Russian Federation’s request to prohibit the development of offensive cyberweapons.</w:t>
      </w:r>
    </w:p>
    <w:p w14:paraId="7C05ABB1" w14:textId="77777777" w:rsidR="00D944BC" w:rsidRPr="001125B7" w:rsidRDefault="00140647" w:rsidP="002F5654">
      <w:pPr>
        <w:ind w:firstLine="720"/>
        <w:jc w:val="both"/>
        <w:rPr>
          <w:rFonts w:ascii="Times New Roman" w:hAnsi="Times New Roman" w:cs="Times New Roman"/>
          <w:sz w:val="24"/>
          <w:szCs w:val="24"/>
        </w:rPr>
      </w:pPr>
      <w:r w:rsidRPr="008A6122">
        <w:rPr>
          <w:rFonts w:ascii="Times New Roman" w:hAnsi="Times New Roman" w:cs="Times New Roman"/>
          <w:sz w:val="24"/>
          <w:szCs w:val="24"/>
        </w:rPr>
        <w:t xml:space="preserve">In addition to Russia’s domestic and international treaty efforts, individual digital specialists </w:t>
      </w:r>
      <w:r w:rsidR="00FB3CAD">
        <w:rPr>
          <w:rFonts w:ascii="Times New Roman" w:hAnsi="Times New Roman" w:cs="Times New Roman"/>
          <w:sz w:val="24"/>
          <w:szCs w:val="24"/>
        </w:rPr>
        <w:t xml:space="preserve">have </w:t>
      </w:r>
      <w:r w:rsidRPr="008A6122">
        <w:rPr>
          <w:rFonts w:ascii="Times New Roman" w:hAnsi="Times New Roman" w:cs="Times New Roman"/>
          <w:sz w:val="24"/>
          <w:szCs w:val="24"/>
        </w:rPr>
        <w:t>added their opinion</w:t>
      </w:r>
      <w:r w:rsidR="00EB62C2">
        <w:rPr>
          <w:rFonts w:ascii="Times New Roman" w:hAnsi="Times New Roman" w:cs="Times New Roman"/>
          <w:sz w:val="24"/>
          <w:szCs w:val="24"/>
        </w:rPr>
        <w:t>s</w:t>
      </w:r>
      <w:r w:rsidRPr="008A6122">
        <w:rPr>
          <w:rFonts w:ascii="Times New Roman" w:hAnsi="Times New Roman" w:cs="Times New Roman"/>
          <w:sz w:val="24"/>
          <w:szCs w:val="24"/>
        </w:rPr>
        <w:t xml:space="preserve"> to the mix. Oleg Demidov, an expert at Russia’s Center for Political Studies (PIR-Center), thinks the US and Russia should agree on prohibiting the use of cyberweapons against financial, nuclear, and industrial assets. The recent use of the Stuxnet virus, he note</w:t>
      </w:r>
      <w:r w:rsidR="00FB3CAD">
        <w:rPr>
          <w:rFonts w:ascii="Times New Roman" w:hAnsi="Times New Roman" w:cs="Times New Roman"/>
          <w:sz w:val="24"/>
          <w:szCs w:val="24"/>
        </w:rPr>
        <w:t>s</w:t>
      </w:r>
      <w:r w:rsidRPr="008A6122">
        <w:rPr>
          <w:rFonts w:ascii="Times New Roman" w:hAnsi="Times New Roman" w:cs="Times New Roman"/>
          <w:sz w:val="24"/>
          <w:szCs w:val="24"/>
        </w:rPr>
        <w:t>, is of particular concern, and the US risks isolating itself from the international community if it continues using such exotic weapons.</w:t>
      </w:r>
      <w:r w:rsidRPr="008A6122">
        <w:rPr>
          <w:rStyle w:val="EndnoteReference"/>
          <w:rFonts w:ascii="Times New Roman" w:hAnsi="Times New Roman" w:cs="Times New Roman"/>
          <w:sz w:val="24"/>
          <w:szCs w:val="24"/>
        </w:rPr>
        <w:endnoteReference w:id="141"/>
      </w:r>
      <w:r w:rsidRPr="008A6122">
        <w:rPr>
          <w:rFonts w:ascii="Times New Roman" w:hAnsi="Times New Roman" w:cs="Times New Roman"/>
          <w:sz w:val="24"/>
          <w:szCs w:val="24"/>
        </w:rPr>
        <w:t xml:space="preserve"> Demidov further added that the 2000 Russian Federation Doctrine on Information Security predates Stuxnet, meaning that viruses of this type are not covered in any legal cyber document in Russia.</w:t>
      </w:r>
    </w:p>
    <w:p w14:paraId="009890E7" w14:textId="77777777" w:rsidR="00D944BC" w:rsidRPr="001E3EC6" w:rsidRDefault="00D944BC" w:rsidP="002F5654">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Of world renown is </w:t>
      </w:r>
      <w:r w:rsidRPr="001E3EC6">
        <w:rPr>
          <w:rFonts w:ascii="Times New Roman" w:hAnsi="Times New Roman" w:cs="Times New Roman"/>
          <w:sz w:val="24"/>
          <w:szCs w:val="24"/>
        </w:rPr>
        <w:t>Eugene Kaspersky</w:t>
      </w:r>
      <w:r>
        <w:rPr>
          <w:rFonts w:ascii="Times New Roman" w:hAnsi="Times New Roman" w:cs="Times New Roman"/>
          <w:sz w:val="24"/>
          <w:szCs w:val="24"/>
        </w:rPr>
        <w:t xml:space="preserve">, </w:t>
      </w:r>
      <w:r w:rsidRPr="001E3EC6">
        <w:rPr>
          <w:rFonts w:ascii="Times New Roman" w:hAnsi="Times New Roman" w:cs="Times New Roman"/>
          <w:sz w:val="24"/>
          <w:szCs w:val="24"/>
        </w:rPr>
        <w:t>on</w:t>
      </w:r>
      <w:r>
        <w:rPr>
          <w:rFonts w:ascii="Times New Roman" w:hAnsi="Times New Roman" w:cs="Times New Roman"/>
          <w:sz w:val="24"/>
          <w:szCs w:val="24"/>
        </w:rPr>
        <w:t>e</w:t>
      </w:r>
      <w:r w:rsidRPr="001E3EC6">
        <w:rPr>
          <w:rFonts w:ascii="Times New Roman" w:hAnsi="Times New Roman" w:cs="Times New Roman"/>
          <w:sz w:val="24"/>
          <w:szCs w:val="24"/>
        </w:rPr>
        <w:t xml:space="preserve"> of the founders of Kaspersky Lab</w:t>
      </w:r>
      <w:r>
        <w:rPr>
          <w:rFonts w:ascii="Times New Roman" w:hAnsi="Times New Roman" w:cs="Times New Roman"/>
          <w:sz w:val="24"/>
          <w:szCs w:val="24"/>
        </w:rPr>
        <w:t xml:space="preserve"> and the producer of an </w:t>
      </w:r>
      <w:r w:rsidRPr="001561F2">
        <w:rPr>
          <w:rFonts w:ascii="Times New Roman" w:hAnsi="Times New Roman" w:cs="Times New Roman"/>
          <w:sz w:val="24"/>
          <w:szCs w:val="24"/>
        </w:rPr>
        <w:t>antivirus</w:t>
      </w:r>
      <w:r w:rsidRPr="001E3EC6">
        <w:rPr>
          <w:rFonts w:ascii="Times New Roman" w:hAnsi="Times New Roman" w:cs="Times New Roman"/>
          <w:sz w:val="24"/>
          <w:szCs w:val="24"/>
        </w:rPr>
        <w:t xml:space="preserve"> software sold in the U</w:t>
      </w:r>
      <w:r>
        <w:rPr>
          <w:rFonts w:ascii="Times New Roman" w:hAnsi="Times New Roman" w:cs="Times New Roman"/>
          <w:sz w:val="24"/>
          <w:szCs w:val="24"/>
        </w:rPr>
        <w:t xml:space="preserve">nited </w:t>
      </w:r>
      <w:r w:rsidRPr="001E3EC6">
        <w:rPr>
          <w:rFonts w:ascii="Times New Roman" w:hAnsi="Times New Roman" w:cs="Times New Roman"/>
          <w:sz w:val="24"/>
          <w:szCs w:val="24"/>
        </w:rPr>
        <w:t>S</w:t>
      </w:r>
      <w:r>
        <w:rPr>
          <w:rFonts w:ascii="Times New Roman" w:hAnsi="Times New Roman" w:cs="Times New Roman"/>
          <w:sz w:val="24"/>
          <w:szCs w:val="24"/>
        </w:rPr>
        <w:t>tates</w:t>
      </w:r>
      <w:r w:rsidRPr="001E3EC6">
        <w:rPr>
          <w:rFonts w:ascii="Times New Roman" w:hAnsi="Times New Roman" w:cs="Times New Roman"/>
          <w:sz w:val="24"/>
          <w:szCs w:val="24"/>
        </w:rPr>
        <w:t>. A</w:t>
      </w:r>
      <w:r>
        <w:rPr>
          <w:rFonts w:ascii="Times New Roman" w:hAnsi="Times New Roman" w:cs="Times New Roman"/>
          <w:sz w:val="24"/>
          <w:szCs w:val="24"/>
        </w:rPr>
        <w:t xml:space="preserve">fter the </w:t>
      </w:r>
      <w:r w:rsidRPr="001E3EC6">
        <w:rPr>
          <w:rFonts w:ascii="Times New Roman" w:hAnsi="Times New Roman" w:cs="Times New Roman"/>
          <w:sz w:val="24"/>
          <w:szCs w:val="24"/>
        </w:rPr>
        <w:t>Stuxnet attacks</w:t>
      </w:r>
      <w:r w:rsidR="00920ADA">
        <w:rPr>
          <w:rFonts w:ascii="Times New Roman" w:hAnsi="Times New Roman" w:cs="Times New Roman"/>
          <w:sz w:val="24"/>
          <w:szCs w:val="24"/>
        </w:rPr>
        <w:t>,</w:t>
      </w:r>
      <w:r>
        <w:rPr>
          <w:rFonts w:ascii="Times New Roman" w:hAnsi="Times New Roman" w:cs="Times New Roman"/>
          <w:sz w:val="24"/>
          <w:szCs w:val="24"/>
        </w:rPr>
        <w:t xml:space="preserve"> he advocated</w:t>
      </w:r>
      <w:r w:rsidRPr="001E3EC6">
        <w:rPr>
          <w:rFonts w:ascii="Times New Roman" w:hAnsi="Times New Roman" w:cs="Times New Roman"/>
          <w:sz w:val="24"/>
          <w:szCs w:val="24"/>
        </w:rPr>
        <w:t xml:space="preserve"> introducing a digital identity to the Internet to secure access to personal information and banking data. His ideas in 2011 included digital fingerprints,</w:t>
      </w:r>
      <w:r>
        <w:rPr>
          <w:rFonts w:ascii="Times New Roman" w:hAnsi="Times New Roman" w:cs="Times New Roman"/>
          <w:sz w:val="24"/>
          <w:szCs w:val="24"/>
        </w:rPr>
        <w:t xml:space="preserve"> </w:t>
      </w:r>
      <w:r w:rsidRPr="001E3EC6">
        <w:rPr>
          <w:rFonts w:ascii="Times New Roman" w:hAnsi="Times New Roman" w:cs="Times New Roman"/>
          <w:sz w:val="24"/>
          <w:szCs w:val="24"/>
        </w:rPr>
        <w:t>a development added to the Apple 5S phone</w:t>
      </w:r>
      <w:r w:rsidR="00920ADA">
        <w:rPr>
          <w:rFonts w:ascii="Times New Roman" w:hAnsi="Times New Roman" w:cs="Times New Roman"/>
          <w:sz w:val="24"/>
          <w:szCs w:val="24"/>
        </w:rPr>
        <w:t xml:space="preserve"> in 2013</w:t>
      </w:r>
      <w:r w:rsidRPr="001E3EC6">
        <w:rPr>
          <w:rFonts w:ascii="Times New Roman" w:hAnsi="Times New Roman" w:cs="Times New Roman"/>
          <w:sz w:val="24"/>
          <w:szCs w:val="24"/>
        </w:rPr>
        <w:t>.</w:t>
      </w:r>
      <w:r>
        <w:rPr>
          <w:rStyle w:val="EndnoteReference"/>
          <w:rFonts w:ascii="Times New Roman" w:hAnsi="Times New Roman" w:cs="Times New Roman"/>
          <w:sz w:val="24"/>
          <w:szCs w:val="24"/>
        </w:rPr>
        <w:endnoteReference w:id="142"/>
      </w:r>
      <w:r w:rsidRPr="001E3EC6">
        <w:rPr>
          <w:rFonts w:ascii="Times New Roman" w:hAnsi="Times New Roman" w:cs="Times New Roman"/>
          <w:sz w:val="24"/>
          <w:szCs w:val="24"/>
        </w:rPr>
        <w:t xml:space="preserve"> Kasperksy believes the Stuxnet virus will initiate a cyber sabotage exchange in the coming years among nations,</w:t>
      </w:r>
      <w:r w:rsidRPr="00EB48CE">
        <w:rPr>
          <w:rFonts w:ascii="Times New Roman" w:hAnsi="Times New Roman" w:cs="Times New Roman"/>
          <w:sz w:val="24"/>
          <w:szCs w:val="24"/>
        </w:rPr>
        <w:t xml:space="preserve"> </w:t>
      </w:r>
      <w:r w:rsidRPr="001E3EC6">
        <w:rPr>
          <w:rFonts w:ascii="Times New Roman" w:hAnsi="Times New Roman" w:cs="Times New Roman"/>
          <w:sz w:val="24"/>
          <w:szCs w:val="24"/>
        </w:rPr>
        <w:t>now that the cyber genie is out of the bottle.</w:t>
      </w:r>
      <w:r>
        <w:rPr>
          <w:rStyle w:val="EndnoteReference"/>
          <w:rFonts w:ascii="Times New Roman" w:hAnsi="Times New Roman" w:cs="Times New Roman"/>
          <w:sz w:val="24"/>
          <w:szCs w:val="24"/>
        </w:rPr>
        <w:endnoteReference w:id="143"/>
      </w:r>
      <w:r w:rsidRPr="001E3EC6">
        <w:rPr>
          <w:rFonts w:ascii="Times New Roman" w:hAnsi="Times New Roman" w:cs="Times New Roman"/>
          <w:sz w:val="24"/>
          <w:szCs w:val="24"/>
        </w:rPr>
        <w:t xml:space="preserve"> </w:t>
      </w:r>
    </w:p>
    <w:p w14:paraId="77FB9B19" w14:textId="77777777" w:rsidR="00D944BC" w:rsidRPr="001E3EC6" w:rsidRDefault="00D944BC" w:rsidP="002F5654">
      <w:pPr>
        <w:ind w:firstLine="720"/>
        <w:jc w:val="both"/>
        <w:rPr>
          <w:rFonts w:ascii="Times New Roman" w:hAnsi="Times New Roman" w:cs="Times New Roman"/>
          <w:sz w:val="24"/>
          <w:szCs w:val="24"/>
        </w:rPr>
      </w:pPr>
      <w:r w:rsidRPr="001E3EC6">
        <w:rPr>
          <w:rFonts w:ascii="Times New Roman" w:hAnsi="Times New Roman" w:cs="Times New Roman"/>
          <w:sz w:val="24"/>
          <w:szCs w:val="24"/>
        </w:rPr>
        <w:t xml:space="preserve">Another prominent Russian personality who spoke out about Stuxnet </w:t>
      </w:r>
      <w:r w:rsidR="00920ADA">
        <w:rPr>
          <w:rFonts w:ascii="Times New Roman" w:hAnsi="Times New Roman" w:cs="Times New Roman"/>
          <w:sz w:val="24"/>
          <w:szCs w:val="24"/>
        </w:rPr>
        <w:t>wa</w:t>
      </w:r>
      <w:r w:rsidRPr="001E3EC6">
        <w:rPr>
          <w:rFonts w:ascii="Times New Roman" w:hAnsi="Times New Roman" w:cs="Times New Roman"/>
          <w:sz w:val="24"/>
          <w:szCs w:val="24"/>
        </w:rPr>
        <w:t xml:space="preserve">s Andrey Krutskikh, who has handled cyber issues for many years </w:t>
      </w:r>
      <w:r>
        <w:rPr>
          <w:rFonts w:ascii="Times New Roman" w:hAnsi="Times New Roman" w:cs="Times New Roman"/>
          <w:sz w:val="24"/>
          <w:szCs w:val="24"/>
        </w:rPr>
        <w:t>for the Russian Foreign Ministry</w:t>
      </w:r>
      <w:r w:rsidRPr="001E3EC6">
        <w:rPr>
          <w:rFonts w:ascii="Times New Roman" w:hAnsi="Times New Roman" w:cs="Times New Roman"/>
          <w:sz w:val="24"/>
          <w:szCs w:val="24"/>
        </w:rPr>
        <w:t>. He often pos</w:t>
      </w:r>
      <w:r>
        <w:rPr>
          <w:rFonts w:ascii="Times New Roman" w:hAnsi="Times New Roman" w:cs="Times New Roman"/>
          <w:sz w:val="24"/>
          <w:szCs w:val="24"/>
        </w:rPr>
        <w:t>es</w:t>
      </w:r>
      <w:r w:rsidRPr="001E3EC6">
        <w:rPr>
          <w:rFonts w:ascii="Times New Roman" w:hAnsi="Times New Roman" w:cs="Times New Roman"/>
          <w:sz w:val="24"/>
          <w:szCs w:val="24"/>
        </w:rPr>
        <w:t xml:space="preserve"> a series of legal questions</w:t>
      </w:r>
      <w:r>
        <w:rPr>
          <w:rFonts w:ascii="Times New Roman" w:hAnsi="Times New Roman" w:cs="Times New Roman"/>
          <w:sz w:val="24"/>
          <w:szCs w:val="24"/>
        </w:rPr>
        <w:t>,</w:t>
      </w:r>
      <w:r w:rsidRPr="001E3EC6">
        <w:rPr>
          <w:rFonts w:ascii="Times New Roman" w:hAnsi="Times New Roman" w:cs="Times New Roman"/>
          <w:sz w:val="24"/>
          <w:szCs w:val="24"/>
        </w:rPr>
        <w:t xml:space="preserve"> </w:t>
      </w:r>
      <w:r>
        <w:rPr>
          <w:rFonts w:ascii="Times New Roman" w:hAnsi="Times New Roman" w:cs="Times New Roman"/>
          <w:sz w:val="24"/>
          <w:szCs w:val="24"/>
        </w:rPr>
        <w:t xml:space="preserve">including </w:t>
      </w:r>
      <w:r w:rsidRPr="001E3EC6">
        <w:rPr>
          <w:rFonts w:ascii="Times New Roman" w:hAnsi="Times New Roman" w:cs="Times New Roman"/>
          <w:sz w:val="24"/>
          <w:szCs w:val="24"/>
        </w:rPr>
        <w:t xml:space="preserve">whether a </w:t>
      </w:r>
      <w:r w:rsidRPr="001561F2">
        <w:rPr>
          <w:rFonts w:ascii="Times New Roman" w:hAnsi="Times New Roman" w:cs="Times New Roman"/>
          <w:sz w:val="24"/>
          <w:szCs w:val="24"/>
        </w:rPr>
        <w:t>cyberattack</w:t>
      </w:r>
      <w:r w:rsidRPr="001E3EC6">
        <w:rPr>
          <w:rFonts w:ascii="Times New Roman" w:hAnsi="Times New Roman" w:cs="Times New Roman"/>
          <w:sz w:val="24"/>
          <w:szCs w:val="24"/>
        </w:rPr>
        <w:t xml:space="preserve"> victim has the right to self-defense and how to determine a proportionate response in case a </w:t>
      </w:r>
      <w:r w:rsidRPr="004757B1">
        <w:rPr>
          <w:rFonts w:ascii="Times New Roman" w:hAnsi="Times New Roman" w:cs="Times New Roman"/>
          <w:sz w:val="24"/>
          <w:szCs w:val="24"/>
        </w:rPr>
        <w:t>cyberwar</w:t>
      </w:r>
      <w:r w:rsidRPr="001E3EC6">
        <w:rPr>
          <w:rFonts w:ascii="Times New Roman" w:hAnsi="Times New Roman" w:cs="Times New Roman"/>
          <w:sz w:val="24"/>
          <w:szCs w:val="24"/>
        </w:rPr>
        <w:t xml:space="preserve"> breaks out. Overall, clarity in definitions remains one of his major interests.</w:t>
      </w:r>
      <w:r>
        <w:rPr>
          <w:rStyle w:val="EndnoteReference"/>
          <w:rFonts w:ascii="Times New Roman" w:hAnsi="Times New Roman" w:cs="Times New Roman"/>
          <w:sz w:val="24"/>
          <w:szCs w:val="24"/>
        </w:rPr>
        <w:endnoteReference w:id="144"/>
      </w:r>
      <w:r w:rsidRPr="001E3EC6">
        <w:rPr>
          <w:rFonts w:ascii="Times New Roman" w:hAnsi="Times New Roman" w:cs="Times New Roman"/>
          <w:sz w:val="24"/>
          <w:szCs w:val="24"/>
        </w:rPr>
        <w:t xml:space="preserve"> He was extremely dissatisfied with the so-called </w:t>
      </w:r>
      <w:r w:rsidR="00140647" w:rsidRPr="008A6122">
        <w:rPr>
          <w:rFonts w:ascii="Times New Roman" w:hAnsi="Times New Roman" w:cs="Times New Roman"/>
          <w:i/>
          <w:sz w:val="24"/>
          <w:szCs w:val="24"/>
        </w:rPr>
        <w:t>Tallinn Manual</w:t>
      </w:r>
      <w:r w:rsidRPr="001E3EC6">
        <w:rPr>
          <w:rFonts w:ascii="Times New Roman" w:hAnsi="Times New Roman" w:cs="Times New Roman"/>
          <w:sz w:val="24"/>
          <w:szCs w:val="24"/>
        </w:rPr>
        <w:t xml:space="preserve"> when it appeared, as it was produced by a host of Western specialists who discussed these very questions but left Russians out of the writing and discussion group that produced the document. </w:t>
      </w:r>
      <w:r>
        <w:rPr>
          <w:rFonts w:ascii="Times New Roman" w:hAnsi="Times New Roman" w:cs="Times New Roman"/>
          <w:sz w:val="24"/>
          <w:szCs w:val="24"/>
        </w:rPr>
        <w:t xml:space="preserve">Upon publication of the manual, a </w:t>
      </w:r>
      <w:r w:rsidRPr="001E3EC6">
        <w:rPr>
          <w:rFonts w:ascii="Times New Roman" w:hAnsi="Times New Roman" w:cs="Times New Roman"/>
          <w:sz w:val="24"/>
          <w:szCs w:val="24"/>
        </w:rPr>
        <w:t xml:space="preserve">long list of both Defense and Foreign Affairs Ministry specialists </w:t>
      </w:r>
      <w:r>
        <w:rPr>
          <w:rFonts w:ascii="Times New Roman" w:hAnsi="Times New Roman" w:cs="Times New Roman"/>
          <w:sz w:val="24"/>
          <w:szCs w:val="24"/>
        </w:rPr>
        <w:t xml:space="preserve">in Russia </w:t>
      </w:r>
      <w:r w:rsidRPr="001E3EC6">
        <w:rPr>
          <w:rFonts w:ascii="Times New Roman" w:hAnsi="Times New Roman" w:cs="Times New Roman"/>
          <w:sz w:val="24"/>
          <w:szCs w:val="24"/>
        </w:rPr>
        <w:t>jumped in to criticize the Tallinn group’s work.</w:t>
      </w:r>
      <w:r>
        <w:rPr>
          <w:rStyle w:val="EndnoteReference"/>
          <w:rFonts w:ascii="Times New Roman" w:hAnsi="Times New Roman" w:cs="Times New Roman"/>
          <w:sz w:val="24"/>
          <w:szCs w:val="24"/>
        </w:rPr>
        <w:endnoteReference w:id="145"/>
      </w:r>
    </w:p>
    <w:p w14:paraId="0A79FC3B" w14:textId="77777777" w:rsidR="00816B1C" w:rsidRDefault="00D944BC" w:rsidP="008A6122">
      <w:pPr>
        <w:ind w:firstLine="720"/>
        <w:rPr>
          <w:rFonts w:ascii="Times New Roman" w:hAnsi="Times New Roman" w:cs="Times New Roman"/>
          <w:sz w:val="24"/>
          <w:szCs w:val="24"/>
        </w:rPr>
      </w:pPr>
      <w:r w:rsidRPr="001E3EC6">
        <w:rPr>
          <w:rFonts w:ascii="Times New Roman" w:hAnsi="Times New Roman" w:cs="Times New Roman"/>
          <w:sz w:val="24"/>
          <w:szCs w:val="24"/>
        </w:rPr>
        <w:t xml:space="preserve">There was a limited, yet more detailed and interesting response from the Russian military in their journal </w:t>
      </w:r>
      <w:r w:rsidRPr="001E3EC6">
        <w:rPr>
          <w:rFonts w:ascii="Times New Roman" w:hAnsi="Times New Roman" w:cs="Times New Roman"/>
          <w:i/>
          <w:sz w:val="24"/>
          <w:szCs w:val="24"/>
        </w:rPr>
        <w:t>Military Thought</w:t>
      </w:r>
      <w:r w:rsidRPr="001E3EC6">
        <w:rPr>
          <w:rFonts w:ascii="Times New Roman" w:hAnsi="Times New Roman" w:cs="Times New Roman"/>
          <w:sz w:val="24"/>
          <w:szCs w:val="24"/>
        </w:rPr>
        <w:t xml:space="preserve">. </w:t>
      </w:r>
      <w:r>
        <w:rPr>
          <w:rFonts w:ascii="Times New Roman" w:hAnsi="Times New Roman" w:cs="Times New Roman"/>
          <w:sz w:val="24"/>
          <w:szCs w:val="24"/>
        </w:rPr>
        <w:t xml:space="preserve">Author A. A. Vorfolomeyev, for example, </w:t>
      </w:r>
      <w:r w:rsidRPr="001E3EC6">
        <w:rPr>
          <w:rFonts w:ascii="Times New Roman" w:hAnsi="Times New Roman" w:cs="Times New Roman"/>
          <w:sz w:val="24"/>
          <w:szCs w:val="24"/>
        </w:rPr>
        <w:t>wrote on the necessity of distinguishing between cyber sabotage, a state</w:t>
      </w:r>
      <w:r>
        <w:rPr>
          <w:rFonts w:ascii="Times New Roman" w:hAnsi="Times New Roman" w:cs="Times New Roman"/>
          <w:sz w:val="24"/>
          <w:szCs w:val="24"/>
        </w:rPr>
        <w:t>-</w:t>
      </w:r>
      <w:r w:rsidRPr="001E3EC6">
        <w:rPr>
          <w:rFonts w:ascii="Times New Roman" w:hAnsi="Times New Roman" w:cs="Times New Roman"/>
          <w:sz w:val="24"/>
          <w:szCs w:val="24"/>
        </w:rPr>
        <w:t xml:space="preserve">run operation, and cyber terrorism, which usually involves </w:t>
      </w:r>
      <w:r w:rsidR="00140647" w:rsidRPr="008A6122">
        <w:rPr>
          <w:rFonts w:ascii="Times New Roman" w:hAnsi="Times New Roman" w:cs="Times New Roman"/>
          <w:sz w:val="24"/>
          <w:szCs w:val="24"/>
        </w:rPr>
        <w:t>nonstate</w:t>
      </w:r>
      <w:r w:rsidRPr="001E3EC6">
        <w:rPr>
          <w:rFonts w:ascii="Times New Roman" w:hAnsi="Times New Roman" w:cs="Times New Roman"/>
          <w:sz w:val="24"/>
          <w:szCs w:val="24"/>
        </w:rPr>
        <w:t xml:space="preserve"> actors. His analysis included a case study</w:t>
      </w:r>
      <w:r w:rsidR="00EB3DCC" w:rsidRPr="00EB3DCC">
        <w:rPr>
          <w:rFonts w:ascii="Times New Roman" w:hAnsi="Times New Roman" w:cs="Times New Roman"/>
          <w:sz w:val="24"/>
          <w:szCs w:val="24"/>
        </w:rPr>
        <w:t xml:space="preserve"> </w:t>
      </w:r>
      <w:r w:rsidR="00EB3DCC" w:rsidRPr="001E3EC6">
        <w:rPr>
          <w:rFonts w:ascii="Times New Roman" w:hAnsi="Times New Roman" w:cs="Times New Roman"/>
          <w:sz w:val="24"/>
          <w:szCs w:val="24"/>
        </w:rPr>
        <w:t>of the Stuxnet virus</w:t>
      </w:r>
      <w:r w:rsidRPr="001E3EC6">
        <w:rPr>
          <w:rFonts w:ascii="Times New Roman" w:hAnsi="Times New Roman" w:cs="Times New Roman"/>
          <w:sz w:val="24"/>
          <w:szCs w:val="24"/>
        </w:rPr>
        <w:t xml:space="preserve"> (using the methodology of fact-fact-conclusion, also known as the principle of induction</w:t>
      </w:r>
      <w:r>
        <w:rPr>
          <w:rFonts w:ascii="Times New Roman" w:hAnsi="Times New Roman" w:cs="Times New Roman"/>
          <w:sz w:val="24"/>
          <w:szCs w:val="24"/>
        </w:rPr>
        <w:t>, according to the author of the article</w:t>
      </w:r>
      <w:r w:rsidRPr="001E3EC6">
        <w:rPr>
          <w:rFonts w:ascii="Times New Roman" w:hAnsi="Times New Roman" w:cs="Times New Roman"/>
          <w:sz w:val="24"/>
          <w:szCs w:val="24"/>
        </w:rPr>
        <w:t xml:space="preserve">), </w:t>
      </w:r>
      <w:r w:rsidR="008922E1">
        <w:rPr>
          <w:rFonts w:ascii="Times New Roman" w:hAnsi="Times New Roman" w:cs="Times New Roman"/>
          <w:sz w:val="24"/>
          <w:szCs w:val="24"/>
        </w:rPr>
        <w:t>and noted that</w:t>
      </w:r>
      <w:r w:rsidR="008922E1" w:rsidRPr="001E3EC6">
        <w:rPr>
          <w:rFonts w:ascii="Times New Roman" w:hAnsi="Times New Roman" w:cs="Times New Roman"/>
          <w:sz w:val="24"/>
          <w:szCs w:val="24"/>
        </w:rPr>
        <w:t xml:space="preserve"> </w:t>
      </w:r>
      <w:r w:rsidRPr="001E3EC6">
        <w:rPr>
          <w:rFonts w:ascii="Times New Roman" w:hAnsi="Times New Roman" w:cs="Times New Roman"/>
          <w:sz w:val="24"/>
          <w:szCs w:val="24"/>
        </w:rPr>
        <w:t>this was the first time a virus was created to disrupt an infrastructure site via a large</w:t>
      </w:r>
      <w:r>
        <w:rPr>
          <w:rFonts w:ascii="Times New Roman" w:hAnsi="Times New Roman" w:cs="Times New Roman"/>
          <w:sz w:val="24"/>
          <w:szCs w:val="24"/>
        </w:rPr>
        <w:t>-</w:t>
      </w:r>
      <w:r w:rsidRPr="001E3EC6">
        <w:rPr>
          <w:rFonts w:ascii="Times New Roman" w:hAnsi="Times New Roman" w:cs="Times New Roman"/>
          <w:sz w:val="24"/>
          <w:szCs w:val="24"/>
        </w:rPr>
        <w:t>scale dissemination tool.</w:t>
      </w:r>
      <w:r>
        <w:rPr>
          <w:rStyle w:val="EndnoteReference"/>
          <w:rFonts w:ascii="Times New Roman" w:hAnsi="Times New Roman" w:cs="Times New Roman"/>
          <w:sz w:val="24"/>
          <w:szCs w:val="24"/>
        </w:rPr>
        <w:endnoteReference w:id="146"/>
      </w:r>
      <w:r w:rsidRPr="001E3EC6">
        <w:rPr>
          <w:rFonts w:ascii="Times New Roman" w:hAnsi="Times New Roman" w:cs="Times New Roman"/>
          <w:sz w:val="24"/>
          <w:szCs w:val="24"/>
        </w:rPr>
        <w:t xml:space="preserve"> </w:t>
      </w:r>
    </w:p>
    <w:p w14:paraId="04CE22E7" w14:textId="77777777" w:rsidR="00D944BC" w:rsidRPr="001E3EC6" w:rsidRDefault="00D944BC" w:rsidP="002F5654">
      <w:pPr>
        <w:ind w:firstLine="720"/>
        <w:jc w:val="both"/>
        <w:rPr>
          <w:rFonts w:ascii="Times New Roman" w:hAnsi="Times New Roman" w:cs="Times New Roman"/>
          <w:sz w:val="24"/>
          <w:szCs w:val="24"/>
        </w:rPr>
      </w:pPr>
      <w:r w:rsidRPr="001E3EC6">
        <w:rPr>
          <w:rFonts w:ascii="Times New Roman" w:hAnsi="Times New Roman" w:cs="Times New Roman"/>
          <w:sz w:val="24"/>
          <w:szCs w:val="24"/>
        </w:rPr>
        <w:t xml:space="preserve">Kaspersky Lab </w:t>
      </w:r>
      <w:r w:rsidR="00204277">
        <w:rPr>
          <w:rFonts w:ascii="Times New Roman" w:hAnsi="Times New Roman" w:cs="Times New Roman"/>
          <w:sz w:val="24"/>
          <w:szCs w:val="24"/>
        </w:rPr>
        <w:t>estimated</w:t>
      </w:r>
      <w:r w:rsidRPr="001E3EC6">
        <w:rPr>
          <w:rFonts w:ascii="Times New Roman" w:hAnsi="Times New Roman" w:cs="Times New Roman"/>
          <w:sz w:val="24"/>
          <w:szCs w:val="24"/>
        </w:rPr>
        <w:t xml:space="preserve"> that the dissemination of the virus began in March-</w:t>
      </w:r>
      <w:r w:rsidRPr="001B74D8">
        <w:rPr>
          <w:rFonts w:ascii="Times New Roman" w:hAnsi="Times New Roman" w:cs="Times New Roman"/>
          <w:sz w:val="24"/>
          <w:szCs w:val="24"/>
        </w:rPr>
        <w:t xml:space="preserve">April </w:t>
      </w:r>
      <w:r w:rsidRPr="001E3EC6">
        <w:rPr>
          <w:rFonts w:ascii="Times New Roman" w:hAnsi="Times New Roman" w:cs="Times New Roman"/>
          <w:sz w:val="24"/>
          <w:szCs w:val="24"/>
        </w:rPr>
        <w:t xml:space="preserve">2010. Belarus experts </w:t>
      </w:r>
      <w:r>
        <w:rPr>
          <w:rFonts w:ascii="Times New Roman" w:hAnsi="Times New Roman" w:cs="Times New Roman"/>
          <w:sz w:val="24"/>
          <w:szCs w:val="24"/>
        </w:rPr>
        <w:t>made a</w:t>
      </w:r>
      <w:r w:rsidRPr="001E3EC6">
        <w:rPr>
          <w:rFonts w:ascii="Times New Roman" w:hAnsi="Times New Roman" w:cs="Times New Roman"/>
          <w:sz w:val="24"/>
          <w:szCs w:val="24"/>
        </w:rPr>
        <w:t>n initial description of the virus in June 2010. The attack’s duration appeared to last for months and took down some 10</w:t>
      </w:r>
      <w:r>
        <w:rPr>
          <w:rFonts w:ascii="Times New Roman" w:hAnsi="Times New Roman" w:cs="Times New Roman"/>
          <w:sz w:val="24"/>
          <w:szCs w:val="24"/>
        </w:rPr>
        <w:t xml:space="preserve"> percent</w:t>
      </w:r>
      <w:r w:rsidRPr="001E3EC6">
        <w:rPr>
          <w:rFonts w:ascii="Times New Roman" w:hAnsi="Times New Roman" w:cs="Times New Roman"/>
          <w:sz w:val="24"/>
          <w:szCs w:val="24"/>
        </w:rPr>
        <w:t xml:space="preserve"> of the operating centrifuges at the Bushe</w:t>
      </w:r>
      <w:r>
        <w:rPr>
          <w:rFonts w:ascii="Times New Roman" w:hAnsi="Times New Roman" w:cs="Times New Roman"/>
          <w:sz w:val="24"/>
          <w:szCs w:val="24"/>
        </w:rPr>
        <w:t>h</w:t>
      </w:r>
      <w:r w:rsidRPr="001E3EC6">
        <w:rPr>
          <w:rFonts w:ascii="Times New Roman" w:hAnsi="Times New Roman" w:cs="Times New Roman"/>
          <w:sz w:val="24"/>
          <w:szCs w:val="24"/>
        </w:rPr>
        <w:t xml:space="preserve">r facility. </w:t>
      </w:r>
      <w:r w:rsidR="00204277">
        <w:rPr>
          <w:rFonts w:ascii="Times New Roman" w:hAnsi="Times New Roman" w:cs="Times New Roman"/>
          <w:sz w:val="24"/>
          <w:szCs w:val="24"/>
        </w:rPr>
        <w:t>Vorfolomeyev</w:t>
      </w:r>
      <w:r w:rsidR="00204277" w:rsidRPr="001E3EC6" w:rsidDel="00204277">
        <w:rPr>
          <w:rFonts w:ascii="Times New Roman" w:hAnsi="Times New Roman" w:cs="Times New Roman"/>
          <w:sz w:val="24"/>
          <w:szCs w:val="24"/>
        </w:rPr>
        <w:t xml:space="preserve"> </w:t>
      </w:r>
      <w:r w:rsidR="009E68F8">
        <w:rPr>
          <w:rFonts w:ascii="Times New Roman" w:hAnsi="Times New Roman" w:cs="Times New Roman"/>
          <w:sz w:val="24"/>
          <w:szCs w:val="24"/>
        </w:rPr>
        <w:t>argue</w:t>
      </w:r>
      <w:r w:rsidR="009658EC">
        <w:rPr>
          <w:rFonts w:ascii="Times New Roman" w:hAnsi="Times New Roman" w:cs="Times New Roman"/>
          <w:sz w:val="24"/>
          <w:szCs w:val="24"/>
        </w:rPr>
        <w:t>s</w:t>
      </w:r>
      <w:r w:rsidRPr="001E3EC6">
        <w:rPr>
          <w:rFonts w:ascii="Times New Roman" w:hAnsi="Times New Roman" w:cs="Times New Roman"/>
          <w:sz w:val="24"/>
          <w:szCs w:val="24"/>
        </w:rPr>
        <w:t xml:space="preserve"> </w:t>
      </w:r>
      <w:r w:rsidRPr="00E63541">
        <w:rPr>
          <w:rFonts w:ascii="Times New Roman" w:hAnsi="Times New Roman" w:cs="Times New Roman"/>
          <w:sz w:val="24"/>
          <w:szCs w:val="24"/>
        </w:rPr>
        <w:t>that Articles 205 (Terroris</w:t>
      </w:r>
      <w:r w:rsidR="00B044AA" w:rsidRPr="008A6122">
        <w:rPr>
          <w:rFonts w:ascii="Times New Roman" w:hAnsi="Times New Roman" w:cs="Times New Roman"/>
          <w:sz w:val="24"/>
          <w:szCs w:val="24"/>
        </w:rPr>
        <w:t>m</w:t>
      </w:r>
      <w:r w:rsidRPr="00E63541">
        <w:rPr>
          <w:rFonts w:ascii="Times New Roman" w:hAnsi="Times New Roman" w:cs="Times New Roman"/>
          <w:sz w:val="24"/>
          <w:szCs w:val="24"/>
        </w:rPr>
        <w:t>) and 281 (Sabotage) of the Russian Criminal Code provide guidance</w:t>
      </w:r>
      <w:r w:rsidRPr="001E3EC6">
        <w:rPr>
          <w:rFonts w:ascii="Times New Roman" w:hAnsi="Times New Roman" w:cs="Times New Roman"/>
          <w:sz w:val="24"/>
          <w:szCs w:val="24"/>
        </w:rPr>
        <w:t xml:space="preserve"> on the legal interpretation of these attacks. </w:t>
      </w:r>
      <w:r w:rsidR="009658EC">
        <w:rPr>
          <w:rFonts w:ascii="Times New Roman" w:hAnsi="Times New Roman" w:cs="Times New Roman"/>
          <w:sz w:val="24"/>
          <w:szCs w:val="24"/>
        </w:rPr>
        <w:t>H</w:t>
      </w:r>
      <w:r>
        <w:rPr>
          <w:rFonts w:ascii="Times New Roman" w:hAnsi="Times New Roman" w:cs="Times New Roman"/>
          <w:sz w:val="24"/>
          <w:szCs w:val="24"/>
        </w:rPr>
        <w:t>e notes</w:t>
      </w:r>
      <w:r w:rsidR="009658EC">
        <w:rPr>
          <w:rFonts w:ascii="Times New Roman" w:hAnsi="Times New Roman" w:cs="Times New Roman"/>
          <w:sz w:val="24"/>
          <w:szCs w:val="24"/>
        </w:rPr>
        <w:t xml:space="preserve"> that</w:t>
      </w:r>
      <w:r w:rsidRPr="001E3EC6">
        <w:rPr>
          <w:rFonts w:ascii="Times New Roman" w:hAnsi="Times New Roman" w:cs="Times New Roman"/>
          <w:sz w:val="24"/>
          <w:szCs w:val="24"/>
        </w:rPr>
        <w:t xml:space="preserve"> </w:t>
      </w:r>
      <w:r w:rsidR="009658EC">
        <w:rPr>
          <w:rFonts w:ascii="Times New Roman" w:hAnsi="Times New Roman" w:cs="Times New Roman"/>
          <w:sz w:val="24"/>
          <w:szCs w:val="24"/>
        </w:rPr>
        <w:t>a legal interpretation must first consider</w:t>
      </w:r>
      <w:r w:rsidR="009658EC" w:rsidRPr="001E3EC6">
        <w:rPr>
          <w:rFonts w:ascii="Times New Roman" w:hAnsi="Times New Roman" w:cs="Times New Roman"/>
          <w:sz w:val="24"/>
          <w:szCs w:val="24"/>
        </w:rPr>
        <w:t xml:space="preserve"> </w:t>
      </w:r>
      <w:r w:rsidRPr="001E3EC6">
        <w:rPr>
          <w:rFonts w:ascii="Times New Roman" w:hAnsi="Times New Roman" w:cs="Times New Roman"/>
          <w:sz w:val="24"/>
          <w:szCs w:val="24"/>
        </w:rPr>
        <w:t xml:space="preserve">objectives </w:t>
      </w:r>
      <w:r w:rsidR="009658EC">
        <w:rPr>
          <w:rFonts w:ascii="Times New Roman" w:hAnsi="Times New Roman" w:cs="Times New Roman"/>
          <w:sz w:val="24"/>
          <w:szCs w:val="24"/>
        </w:rPr>
        <w:t xml:space="preserve">and </w:t>
      </w:r>
      <w:r w:rsidRPr="001E3EC6">
        <w:rPr>
          <w:rFonts w:ascii="Times New Roman" w:hAnsi="Times New Roman" w:cs="Times New Roman"/>
          <w:sz w:val="24"/>
          <w:szCs w:val="24"/>
        </w:rPr>
        <w:t>second</w:t>
      </w:r>
      <w:r w:rsidR="009658EC">
        <w:rPr>
          <w:rFonts w:ascii="Times New Roman" w:hAnsi="Times New Roman" w:cs="Times New Roman"/>
          <w:sz w:val="24"/>
          <w:szCs w:val="24"/>
        </w:rPr>
        <w:t xml:space="preserve"> evaluate</w:t>
      </w:r>
      <w:r w:rsidRPr="001E3EC6">
        <w:rPr>
          <w:rFonts w:ascii="Times New Roman" w:hAnsi="Times New Roman" w:cs="Times New Roman"/>
          <w:sz w:val="24"/>
          <w:szCs w:val="24"/>
        </w:rPr>
        <w:t xml:space="preserve"> the subjective criterion</w:t>
      </w:r>
      <w:r w:rsidR="009658EC">
        <w:rPr>
          <w:rFonts w:ascii="Times New Roman" w:hAnsi="Times New Roman" w:cs="Times New Roman"/>
          <w:sz w:val="24"/>
          <w:szCs w:val="24"/>
        </w:rPr>
        <w:t>—</w:t>
      </w:r>
      <w:r w:rsidRPr="001E3EC6">
        <w:rPr>
          <w:rFonts w:ascii="Times New Roman" w:hAnsi="Times New Roman" w:cs="Times New Roman"/>
          <w:sz w:val="24"/>
          <w:szCs w:val="24"/>
        </w:rPr>
        <w:t xml:space="preserve">the goals of the crime. Terrorism usually involves threats or attempts to influence </w:t>
      </w:r>
      <w:r w:rsidRPr="001561F2">
        <w:rPr>
          <w:rFonts w:ascii="Times New Roman" w:hAnsi="Times New Roman" w:cs="Times New Roman"/>
          <w:sz w:val="24"/>
          <w:szCs w:val="24"/>
        </w:rPr>
        <w:t>decisionmakers</w:t>
      </w:r>
      <w:r w:rsidRPr="001E3EC6">
        <w:rPr>
          <w:rFonts w:ascii="Times New Roman" w:hAnsi="Times New Roman" w:cs="Times New Roman"/>
          <w:sz w:val="24"/>
          <w:szCs w:val="24"/>
        </w:rPr>
        <w:t xml:space="preserve"> and is limited due to time</w:t>
      </w:r>
      <w:r>
        <w:rPr>
          <w:rFonts w:ascii="Times New Roman" w:hAnsi="Times New Roman" w:cs="Times New Roman"/>
          <w:sz w:val="24"/>
          <w:szCs w:val="24"/>
        </w:rPr>
        <w:t>,</w:t>
      </w:r>
      <w:r w:rsidRPr="001E3EC6">
        <w:rPr>
          <w:rFonts w:ascii="Times New Roman" w:hAnsi="Times New Roman" w:cs="Times New Roman"/>
          <w:sz w:val="24"/>
          <w:szCs w:val="24"/>
        </w:rPr>
        <w:t xml:space="preserve"> </w:t>
      </w:r>
      <w:r w:rsidR="00EF0E52">
        <w:rPr>
          <w:rFonts w:ascii="Times New Roman" w:hAnsi="Times New Roman" w:cs="Times New Roman"/>
          <w:sz w:val="24"/>
          <w:szCs w:val="24"/>
        </w:rPr>
        <w:t>available</w:t>
      </w:r>
      <w:r w:rsidR="00EF0E52" w:rsidRPr="001E3EC6">
        <w:rPr>
          <w:rFonts w:ascii="Times New Roman" w:hAnsi="Times New Roman" w:cs="Times New Roman"/>
          <w:sz w:val="24"/>
          <w:szCs w:val="24"/>
        </w:rPr>
        <w:t xml:space="preserve"> </w:t>
      </w:r>
      <w:r w:rsidRPr="001E3EC6">
        <w:rPr>
          <w:rFonts w:ascii="Times New Roman" w:hAnsi="Times New Roman" w:cs="Times New Roman"/>
          <w:sz w:val="24"/>
          <w:szCs w:val="24"/>
        </w:rPr>
        <w:t>labor resources</w:t>
      </w:r>
      <w:r>
        <w:rPr>
          <w:rFonts w:ascii="Times New Roman" w:hAnsi="Times New Roman" w:cs="Times New Roman"/>
          <w:sz w:val="24"/>
          <w:szCs w:val="24"/>
        </w:rPr>
        <w:t>, and the technical know-how of the terrorists</w:t>
      </w:r>
      <w:r w:rsidRPr="001E3EC6">
        <w:rPr>
          <w:rFonts w:ascii="Times New Roman" w:hAnsi="Times New Roman" w:cs="Times New Roman"/>
          <w:sz w:val="24"/>
          <w:szCs w:val="24"/>
        </w:rPr>
        <w:t>. T</w:t>
      </w:r>
      <w:r>
        <w:rPr>
          <w:rFonts w:ascii="Times New Roman" w:hAnsi="Times New Roman" w:cs="Times New Roman"/>
          <w:sz w:val="24"/>
          <w:szCs w:val="24"/>
        </w:rPr>
        <w:t>he latter</w:t>
      </w:r>
      <w:r w:rsidRPr="001E3EC6">
        <w:rPr>
          <w:rFonts w:ascii="Times New Roman" w:hAnsi="Times New Roman" w:cs="Times New Roman"/>
          <w:sz w:val="24"/>
          <w:szCs w:val="24"/>
        </w:rPr>
        <w:t xml:space="preserve"> are limited as well in the</w:t>
      </w:r>
      <w:r>
        <w:rPr>
          <w:rFonts w:ascii="Times New Roman" w:hAnsi="Times New Roman" w:cs="Times New Roman"/>
          <w:sz w:val="24"/>
          <w:szCs w:val="24"/>
        </w:rPr>
        <w:t>ir</w:t>
      </w:r>
      <w:r w:rsidRPr="001E3EC6">
        <w:rPr>
          <w:rFonts w:ascii="Times New Roman" w:hAnsi="Times New Roman" w:cs="Times New Roman"/>
          <w:sz w:val="24"/>
          <w:szCs w:val="24"/>
        </w:rPr>
        <w:t xml:space="preserve"> ability to collect, process, and analyze information, </w:t>
      </w:r>
      <w:r>
        <w:rPr>
          <w:rFonts w:ascii="Times New Roman" w:hAnsi="Times New Roman" w:cs="Times New Roman"/>
          <w:sz w:val="24"/>
          <w:szCs w:val="24"/>
        </w:rPr>
        <w:t>but they</w:t>
      </w:r>
      <w:r w:rsidRPr="001E3EC6">
        <w:rPr>
          <w:rFonts w:ascii="Times New Roman" w:hAnsi="Times New Roman" w:cs="Times New Roman"/>
          <w:sz w:val="24"/>
          <w:szCs w:val="24"/>
        </w:rPr>
        <w:t xml:space="preserve"> are unlimited in their use </w:t>
      </w:r>
      <w:r w:rsidR="00EF0E52">
        <w:rPr>
          <w:rFonts w:ascii="Times New Roman" w:hAnsi="Times New Roman" w:cs="Times New Roman"/>
          <w:sz w:val="24"/>
          <w:szCs w:val="24"/>
        </w:rPr>
        <w:t xml:space="preserve">of </w:t>
      </w:r>
      <w:r>
        <w:rPr>
          <w:rFonts w:ascii="Times New Roman" w:hAnsi="Times New Roman" w:cs="Times New Roman"/>
          <w:sz w:val="24"/>
          <w:szCs w:val="24"/>
        </w:rPr>
        <w:t>(that is, disregard</w:t>
      </w:r>
      <w:r w:rsidR="00EF0E52">
        <w:rPr>
          <w:rFonts w:ascii="Times New Roman" w:hAnsi="Times New Roman" w:cs="Times New Roman"/>
          <w:sz w:val="24"/>
          <w:szCs w:val="24"/>
        </w:rPr>
        <w:t xml:space="preserve"> for</w:t>
      </w:r>
      <w:r>
        <w:rPr>
          <w:rFonts w:ascii="Times New Roman" w:hAnsi="Times New Roman" w:cs="Times New Roman"/>
          <w:sz w:val="24"/>
          <w:szCs w:val="24"/>
        </w:rPr>
        <w:t xml:space="preserve">) </w:t>
      </w:r>
      <w:r w:rsidRPr="001E3EC6">
        <w:rPr>
          <w:rFonts w:ascii="Times New Roman" w:hAnsi="Times New Roman" w:cs="Times New Roman"/>
          <w:sz w:val="24"/>
          <w:szCs w:val="24"/>
        </w:rPr>
        <w:t>the legal system. Sabotage, on the other hand, involves the disruption of economic or defense activities</w:t>
      </w:r>
      <w:r>
        <w:rPr>
          <w:rFonts w:ascii="Times New Roman" w:hAnsi="Times New Roman" w:cs="Times New Roman"/>
          <w:sz w:val="24"/>
          <w:szCs w:val="24"/>
        </w:rPr>
        <w:t xml:space="preserve"> and is usually associated with state activities</w:t>
      </w:r>
      <w:r w:rsidRPr="001E3EC6">
        <w:rPr>
          <w:rFonts w:ascii="Times New Roman" w:hAnsi="Times New Roman" w:cs="Times New Roman"/>
          <w:sz w:val="24"/>
          <w:szCs w:val="24"/>
        </w:rPr>
        <w:t>. Sabotage in</w:t>
      </w:r>
      <w:r>
        <w:rPr>
          <w:rFonts w:ascii="Times New Roman" w:hAnsi="Times New Roman" w:cs="Times New Roman"/>
          <w:sz w:val="24"/>
          <w:szCs w:val="24"/>
        </w:rPr>
        <w:t>volves</w:t>
      </w:r>
      <w:r w:rsidRPr="001E3EC6">
        <w:rPr>
          <w:rFonts w:ascii="Times New Roman" w:hAnsi="Times New Roman" w:cs="Times New Roman"/>
          <w:sz w:val="24"/>
          <w:szCs w:val="24"/>
        </w:rPr>
        <w:t xml:space="preserve"> a much higher authority in terms of international norms </w:t>
      </w:r>
      <w:r>
        <w:rPr>
          <w:rFonts w:ascii="Times New Roman" w:hAnsi="Times New Roman" w:cs="Times New Roman"/>
          <w:sz w:val="24"/>
          <w:szCs w:val="24"/>
        </w:rPr>
        <w:t xml:space="preserve">granting </w:t>
      </w:r>
      <w:r w:rsidRPr="001E3EC6">
        <w:rPr>
          <w:rFonts w:ascii="Times New Roman" w:hAnsi="Times New Roman" w:cs="Times New Roman"/>
          <w:sz w:val="24"/>
          <w:szCs w:val="24"/>
        </w:rPr>
        <w:t xml:space="preserve">permission to release a cyber tool than does </w:t>
      </w:r>
      <w:r>
        <w:rPr>
          <w:rFonts w:ascii="Times New Roman" w:hAnsi="Times New Roman" w:cs="Times New Roman"/>
          <w:sz w:val="24"/>
          <w:szCs w:val="24"/>
        </w:rPr>
        <w:t xml:space="preserve">a </w:t>
      </w:r>
      <w:r w:rsidRPr="001E3EC6">
        <w:rPr>
          <w:rFonts w:ascii="Times New Roman" w:hAnsi="Times New Roman" w:cs="Times New Roman"/>
          <w:sz w:val="24"/>
          <w:szCs w:val="24"/>
        </w:rPr>
        <w:t>terroris</w:t>
      </w:r>
      <w:r>
        <w:rPr>
          <w:rFonts w:ascii="Times New Roman" w:hAnsi="Times New Roman" w:cs="Times New Roman"/>
          <w:sz w:val="24"/>
          <w:szCs w:val="24"/>
        </w:rPr>
        <w:t>t act</w:t>
      </w:r>
      <w:r w:rsidRPr="001E3EC6">
        <w:rPr>
          <w:rFonts w:ascii="Times New Roman" w:hAnsi="Times New Roman" w:cs="Times New Roman"/>
          <w:sz w:val="24"/>
          <w:szCs w:val="24"/>
        </w:rPr>
        <w:t xml:space="preserve">. The use of information and communication technologies (viruses) may now be considered a more likely point of conflict in the future among states as a result of Stuxnet’s release. Such tools may or may not be the result of the activities of a military </w:t>
      </w:r>
      <w:r w:rsidR="00140647" w:rsidRPr="008A6122">
        <w:rPr>
          <w:rFonts w:ascii="Times New Roman" w:hAnsi="Times New Roman" w:cs="Times New Roman"/>
          <w:sz w:val="24"/>
          <w:szCs w:val="24"/>
        </w:rPr>
        <w:t>subunit</w:t>
      </w:r>
      <w:r w:rsidRPr="001E3EC6">
        <w:rPr>
          <w:rFonts w:ascii="Times New Roman" w:hAnsi="Times New Roman" w:cs="Times New Roman"/>
          <w:sz w:val="24"/>
          <w:szCs w:val="24"/>
        </w:rPr>
        <w:t xml:space="preserve">, as civilian programmers could </w:t>
      </w:r>
      <w:r w:rsidRPr="001E3EC6">
        <w:rPr>
          <w:rFonts w:ascii="Times New Roman" w:hAnsi="Times New Roman" w:cs="Times New Roman"/>
          <w:sz w:val="24"/>
          <w:szCs w:val="24"/>
        </w:rPr>
        <w:lastRenderedPageBreak/>
        <w:t xml:space="preserve">achieve the same or </w:t>
      </w:r>
      <w:r>
        <w:rPr>
          <w:rFonts w:ascii="Times New Roman" w:hAnsi="Times New Roman" w:cs="Times New Roman"/>
          <w:sz w:val="24"/>
          <w:szCs w:val="24"/>
        </w:rPr>
        <w:t xml:space="preserve">more likely even </w:t>
      </w:r>
      <w:r w:rsidRPr="001E3EC6">
        <w:rPr>
          <w:rFonts w:ascii="Times New Roman" w:hAnsi="Times New Roman" w:cs="Times New Roman"/>
          <w:sz w:val="24"/>
          <w:szCs w:val="24"/>
        </w:rPr>
        <w:t>better results</w:t>
      </w:r>
      <w:r>
        <w:rPr>
          <w:rFonts w:ascii="Times New Roman" w:hAnsi="Times New Roman" w:cs="Times New Roman"/>
          <w:sz w:val="24"/>
          <w:szCs w:val="24"/>
        </w:rPr>
        <w:t xml:space="preserve"> if the strong collection of code writers who work for businesses around the globe </w:t>
      </w:r>
      <w:r w:rsidR="00EF0E52">
        <w:rPr>
          <w:rFonts w:ascii="Times New Roman" w:hAnsi="Times New Roman" w:cs="Times New Roman"/>
          <w:sz w:val="24"/>
          <w:szCs w:val="24"/>
        </w:rPr>
        <w:t xml:space="preserve">is </w:t>
      </w:r>
      <w:r>
        <w:rPr>
          <w:rFonts w:ascii="Times New Roman" w:hAnsi="Times New Roman" w:cs="Times New Roman"/>
          <w:sz w:val="24"/>
          <w:szCs w:val="24"/>
        </w:rPr>
        <w:t>any indicator</w:t>
      </w:r>
      <w:r w:rsidRPr="001E3EC6">
        <w:rPr>
          <w:rFonts w:ascii="Times New Roman" w:hAnsi="Times New Roman" w:cs="Times New Roman"/>
          <w:sz w:val="24"/>
          <w:szCs w:val="24"/>
        </w:rPr>
        <w:t>.</w:t>
      </w:r>
      <w:r>
        <w:rPr>
          <w:rStyle w:val="EndnoteReference"/>
          <w:rFonts w:ascii="Times New Roman" w:hAnsi="Times New Roman" w:cs="Times New Roman"/>
          <w:sz w:val="24"/>
          <w:szCs w:val="24"/>
        </w:rPr>
        <w:endnoteReference w:id="147"/>
      </w:r>
      <w:r w:rsidRPr="001E3EC6">
        <w:rPr>
          <w:rFonts w:ascii="Times New Roman" w:hAnsi="Times New Roman" w:cs="Times New Roman"/>
          <w:sz w:val="24"/>
          <w:szCs w:val="24"/>
        </w:rPr>
        <w:t xml:space="preserve"> </w:t>
      </w:r>
    </w:p>
    <w:p w14:paraId="731DA59F" w14:textId="77777777" w:rsidR="00D944BC" w:rsidRDefault="00D944BC" w:rsidP="002F5654">
      <w:pPr>
        <w:jc w:val="both"/>
        <w:rPr>
          <w:rFonts w:ascii="Times New Roman" w:eastAsia="Times New Roman" w:hAnsi="Times New Roman" w:cs="Times New Roman"/>
          <w:b/>
          <w:color w:val="2D2D2D"/>
          <w:sz w:val="24"/>
          <w:szCs w:val="24"/>
        </w:rPr>
      </w:pPr>
      <w:r w:rsidRPr="001E3EC6">
        <w:rPr>
          <w:rFonts w:ascii="Times New Roman" w:eastAsia="Times New Roman" w:hAnsi="Times New Roman" w:cs="Times New Roman"/>
          <w:b/>
          <w:color w:val="2D2D2D"/>
          <w:sz w:val="24"/>
          <w:szCs w:val="24"/>
        </w:rPr>
        <w:t>Conclusions</w:t>
      </w:r>
    </w:p>
    <w:p w14:paraId="5367BD52" w14:textId="77777777" w:rsidR="00657E03" w:rsidRDefault="00D944BC">
      <w:pPr>
        <w:ind w:firstLine="720"/>
        <w:rPr>
          <w:rFonts w:ascii="Times New Roman" w:hAnsi="Times New Roman" w:cs="Times New Roman"/>
          <w:sz w:val="24"/>
          <w:szCs w:val="24"/>
        </w:rPr>
        <w:pPrChange w:id="381" w:author="E" w:date="2015-08-26T17:34:00Z">
          <w:pPr>
            <w:ind w:firstLine="720"/>
            <w:jc w:val="both"/>
          </w:pPr>
        </w:pPrChange>
      </w:pPr>
      <w:r w:rsidRPr="00015F34">
        <w:rPr>
          <w:rFonts w:ascii="Times New Roman" w:hAnsi="Times New Roman" w:cs="Times New Roman"/>
          <w:sz w:val="24"/>
          <w:szCs w:val="24"/>
        </w:rPr>
        <w:t xml:space="preserve">On </w:t>
      </w:r>
      <w:r w:rsidRPr="001561F2">
        <w:rPr>
          <w:rFonts w:ascii="Times New Roman" w:hAnsi="Times New Roman" w:cs="Times New Roman"/>
          <w:sz w:val="24"/>
          <w:szCs w:val="24"/>
        </w:rPr>
        <w:t>November</w:t>
      </w:r>
      <w:r w:rsidR="00140647" w:rsidRPr="008A6122">
        <w:rPr>
          <w:rFonts w:ascii="Times New Roman" w:hAnsi="Times New Roman" w:cs="Times New Roman"/>
          <w:sz w:val="24"/>
          <w:szCs w:val="24"/>
        </w:rPr>
        <w:t xml:space="preserve"> 12,</w:t>
      </w:r>
      <w:r w:rsidRPr="001561F2">
        <w:rPr>
          <w:rFonts w:ascii="Times New Roman" w:hAnsi="Times New Roman" w:cs="Times New Roman"/>
          <w:sz w:val="24"/>
          <w:szCs w:val="24"/>
        </w:rPr>
        <w:t xml:space="preserve"> 2013,</w:t>
      </w:r>
      <w:r w:rsidRPr="00015F34">
        <w:rPr>
          <w:rFonts w:ascii="Times New Roman" w:hAnsi="Times New Roman" w:cs="Times New Roman"/>
          <w:sz w:val="24"/>
          <w:szCs w:val="24"/>
        </w:rPr>
        <w:t xml:space="preserve"> the Stuxnet virus once again made the news in Russia. Eugene Kaspersky stated that the virus had hit a Russian nuclear power plant and the international space station, implying that the virus </w:t>
      </w:r>
      <w:r w:rsidR="00B044AA">
        <w:rPr>
          <w:rFonts w:ascii="Times New Roman" w:hAnsi="Times New Roman" w:cs="Times New Roman"/>
          <w:sz w:val="24"/>
          <w:szCs w:val="24"/>
        </w:rPr>
        <w:t>wa</w:t>
      </w:r>
      <w:r w:rsidRPr="00015F34">
        <w:rPr>
          <w:rFonts w:ascii="Times New Roman" w:hAnsi="Times New Roman" w:cs="Times New Roman"/>
          <w:sz w:val="24"/>
          <w:szCs w:val="24"/>
        </w:rPr>
        <w:t xml:space="preserve">s </w:t>
      </w:r>
      <w:r w:rsidR="00B044AA">
        <w:rPr>
          <w:rFonts w:ascii="Times New Roman" w:hAnsi="Times New Roman" w:cs="Times New Roman"/>
          <w:sz w:val="24"/>
          <w:szCs w:val="24"/>
        </w:rPr>
        <w:t>a</w:t>
      </w:r>
      <w:r w:rsidR="00B044AA" w:rsidRPr="00015F34">
        <w:rPr>
          <w:rFonts w:ascii="Times New Roman" w:hAnsi="Times New Roman" w:cs="Times New Roman"/>
          <w:sz w:val="24"/>
          <w:szCs w:val="24"/>
        </w:rPr>
        <w:t xml:space="preserve"> </w:t>
      </w:r>
      <w:r w:rsidRPr="00015F34">
        <w:rPr>
          <w:rFonts w:ascii="Times New Roman" w:hAnsi="Times New Roman" w:cs="Times New Roman"/>
          <w:sz w:val="24"/>
          <w:szCs w:val="24"/>
        </w:rPr>
        <w:t xml:space="preserve">“gift that keeps on giving.” An external device was the </w:t>
      </w:r>
      <w:r w:rsidR="00EF0E52">
        <w:rPr>
          <w:rFonts w:ascii="Times New Roman" w:hAnsi="Times New Roman" w:cs="Times New Roman"/>
          <w:sz w:val="24"/>
          <w:szCs w:val="24"/>
        </w:rPr>
        <w:t xml:space="preserve">alleged </w:t>
      </w:r>
      <w:r w:rsidRPr="00015F34">
        <w:rPr>
          <w:rFonts w:ascii="Times New Roman" w:hAnsi="Times New Roman" w:cs="Times New Roman"/>
          <w:sz w:val="24"/>
          <w:szCs w:val="24"/>
        </w:rPr>
        <w:t>carrier. However, Rosatom (Russian’s nuclear agency) stated that they were surprised by Kaspersky’s statement, and that all power plants reported no intrusions. The Roscosmos space agency reported the same in regard to the international space station. Kaspersky’s claim came at a developer symposium.</w:t>
      </w:r>
      <w:r w:rsidRPr="00015F34">
        <w:rPr>
          <w:rStyle w:val="EndnoteReference"/>
          <w:rFonts w:ascii="Times New Roman" w:hAnsi="Times New Roman" w:cs="Times New Roman"/>
          <w:sz w:val="24"/>
          <w:szCs w:val="24"/>
        </w:rPr>
        <w:endnoteReference w:id="148"/>
      </w:r>
      <w:r w:rsidRPr="00015F34">
        <w:rPr>
          <w:rFonts w:ascii="Times New Roman" w:hAnsi="Times New Roman" w:cs="Times New Roman"/>
          <w:sz w:val="24"/>
          <w:szCs w:val="24"/>
        </w:rPr>
        <w:t xml:space="preserve"> The purpose for his exposure of this “discovery,” which </w:t>
      </w:r>
      <w:r>
        <w:rPr>
          <w:rFonts w:ascii="Times New Roman" w:hAnsi="Times New Roman" w:cs="Times New Roman"/>
          <w:sz w:val="24"/>
          <w:szCs w:val="24"/>
        </w:rPr>
        <w:t>the offical agencies</w:t>
      </w:r>
      <w:r w:rsidRPr="00015F34">
        <w:rPr>
          <w:rFonts w:ascii="Times New Roman" w:hAnsi="Times New Roman" w:cs="Times New Roman"/>
          <w:sz w:val="24"/>
          <w:szCs w:val="24"/>
        </w:rPr>
        <w:t xml:space="preserve"> den</w:t>
      </w:r>
      <w:r w:rsidR="00B044AA">
        <w:rPr>
          <w:rFonts w:ascii="Times New Roman" w:hAnsi="Times New Roman" w:cs="Times New Roman"/>
          <w:sz w:val="24"/>
          <w:szCs w:val="24"/>
        </w:rPr>
        <w:t>ied</w:t>
      </w:r>
      <w:r w:rsidRPr="00015F34">
        <w:rPr>
          <w:rFonts w:ascii="Times New Roman" w:hAnsi="Times New Roman" w:cs="Times New Roman"/>
          <w:sz w:val="24"/>
          <w:szCs w:val="24"/>
        </w:rPr>
        <w:t>, is unknown.</w:t>
      </w:r>
    </w:p>
    <w:p w14:paraId="4DD6D6AB" w14:textId="77777777" w:rsidR="00657E03" w:rsidRDefault="00D944BC">
      <w:pPr>
        <w:ind w:firstLine="720"/>
        <w:rPr>
          <w:rFonts w:ascii="Times New Roman" w:hAnsi="Times New Roman" w:cs="Times New Roman"/>
          <w:sz w:val="24"/>
          <w:szCs w:val="24"/>
        </w:rPr>
        <w:pPrChange w:id="385" w:author="E" w:date="2015-08-26T17:34:00Z">
          <w:pPr>
            <w:ind w:firstLine="720"/>
            <w:jc w:val="both"/>
          </w:pPr>
        </w:pPrChange>
      </w:pPr>
      <w:r w:rsidRPr="00015F34">
        <w:rPr>
          <w:rFonts w:ascii="Times New Roman" w:hAnsi="Times New Roman" w:cs="Times New Roman"/>
          <w:sz w:val="24"/>
          <w:szCs w:val="24"/>
        </w:rPr>
        <w:t xml:space="preserve">To summarize, Russia’s reaction to the Stuxnet virus, although slow out of the gate, picked up speed as the </w:t>
      </w:r>
      <w:r w:rsidRPr="00E63541">
        <w:rPr>
          <w:rFonts w:ascii="Times New Roman" w:hAnsi="Times New Roman" w:cs="Times New Roman"/>
          <w:sz w:val="24"/>
          <w:szCs w:val="24"/>
        </w:rPr>
        <w:t xml:space="preserve">realization hit policymakers that agreements, whether domestic or international, were badly needed. Perhaps even more important was the perceived immediate need </w:t>
      </w:r>
      <w:r w:rsidR="00E63541">
        <w:rPr>
          <w:rFonts w:ascii="Times New Roman" w:hAnsi="Times New Roman" w:cs="Times New Roman"/>
          <w:sz w:val="24"/>
          <w:szCs w:val="24"/>
        </w:rPr>
        <w:t>to lay out</w:t>
      </w:r>
      <w:r w:rsidR="00E63541" w:rsidRPr="00E63541">
        <w:rPr>
          <w:rFonts w:ascii="Times New Roman" w:hAnsi="Times New Roman" w:cs="Times New Roman"/>
          <w:sz w:val="24"/>
          <w:szCs w:val="24"/>
        </w:rPr>
        <w:t xml:space="preserve"> </w:t>
      </w:r>
      <w:r w:rsidRPr="00E63541">
        <w:rPr>
          <w:rFonts w:ascii="Times New Roman" w:hAnsi="Times New Roman" w:cs="Times New Roman"/>
          <w:sz w:val="24"/>
          <w:szCs w:val="24"/>
        </w:rPr>
        <w:t>legal conditions for nation-states to follow</w:t>
      </w:r>
      <w:r w:rsidRPr="00015F34">
        <w:rPr>
          <w:rFonts w:ascii="Times New Roman" w:hAnsi="Times New Roman" w:cs="Times New Roman"/>
          <w:sz w:val="24"/>
          <w:szCs w:val="24"/>
        </w:rPr>
        <w:t xml:space="preserve">. Causing centrifuges to spin out of control at the Bushehr nuclear power plant must have </w:t>
      </w:r>
      <w:r w:rsidR="000A0421">
        <w:rPr>
          <w:rFonts w:ascii="Times New Roman" w:hAnsi="Times New Roman" w:cs="Times New Roman"/>
          <w:sz w:val="24"/>
          <w:szCs w:val="24"/>
        </w:rPr>
        <w:t>prompted</w:t>
      </w:r>
      <w:r w:rsidR="000A0421" w:rsidRPr="00015F34">
        <w:rPr>
          <w:rFonts w:ascii="Times New Roman" w:hAnsi="Times New Roman" w:cs="Times New Roman"/>
          <w:sz w:val="24"/>
          <w:szCs w:val="24"/>
        </w:rPr>
        <w:t xml:space="preserve"> </w:t>
      </w:r>
      <w:r w:rsidRPr="00015F34">
        <w:rPr>
          <w:rFonts w:ascii="Times New Roman" w:hAnsi="Times New Roman" w:cs="Times New Roman"/>
          <w:sz w:val="24"/>
          <w:szCs w:val="24"/>
        </w:rPr>
        <w:t>Russian analysts to mentally rerun the 2009 Sayano-Shushenskaya disaster. A nuclear disaster could only be worse.</w:t>
      </w:r>
    </w:p>
    <w:p w14:paraId="45F63CD5" w14:textId="77777777" w:rsidR="00742A1B" w:rsidRDefault="007E3468" w:rsidP="007E3468">
      <w:pPr>
        <w:rPr>
          <w:rFonts w:ascii="Times New Roman" w:hAnsi="Times New Roman" w:cs="Times New Roman"/>
          <w:sz w:val="24"/>
          <w:szCs w:val="24"/>
        </w:rPr>
        <w:sectPr w:rsidR="00742A1B">
          <w:endnotePr>
            <w:numFmt w:val="decimal"/>
            <w:numRestart w:val="eachSect"/>
          </w:endnotePr>
          <w:type w:val="continuous"/>
          <w:pgSz w:w="12240" w:h="15840"/>
          <w:pgMar w:top="1440" w:right="1440" w:bottom="1440" w:left="1440" w:header="720" w:footer="720" w:gutter="0"/>
          <w:cols w:space="720"/>
          <w:docGrid w:linePitch="360"/>
        </w:sectPr>
      </w:pPr>
      <w:ins w:id="386" w:author="E" w:date="2015-08-26T17:34:00Z">
        <w:r>
          <w:rPr>
            <w:rFonts w:ascii="Times New Roman" w:hAnsi="Times New Roman" w:cs="Times New Roman"/>
            <w:sz w:val="24"/>
            <w:szCs w:val="24"/>
          </w:rPr>
          <w:tab/>
        </w:r>
      </w:ins>
      <w:r w:rsidR="00D944BC" w:rsidRPr="00804EB4">
        <w:rPr>
          <w:rFonts w:ascii="Times New Roman" w:hAnsi="Times New Roman" w:cs="Times New Roman"/>
          <w:sz w:val="24"/>
          <w:szCs w:val="24"/>
        </w:rPr>
        <w:t xml:space="preserve">Two responses were significant. First, the Russians published three new documents on information security within a year </w:t>
      </w:r>
      <w:r w:rsidR="000A0421">
        <w:rPr>
          <w:rFonts w:ascii="Times New Roman" w:hAnsi="Times New Roman" w:cs="Times New Roman"/>
          <w:sz w:val="24"/>
          <w:szCs w:val="24"/>
        </w:rPr>
        <w:t>of</w:t>
      </w:r>
      <w:r w:rsidR="000A0421" w:rsidRPr="00804EB4">
        <w:rPr>
          <w:rFonts w:ascii="Times New Roman" w:hAnsi="Times New Roman" w:cs="Times New Roman"/>
          <w:sz w:val="24"/>
          <w:szCs w:val="24"/>
        </w:rPr>
        <w:t xml:space="preserve"> </w:t>
      </w:r>
      <w:r w:rsidR="00D944BC" w:rsidRPr="00804EB4">
        <w:rPr>
          <w:rFonts w:ascii="Times New Roman" w:hAnsi="Times New Roman" w:cs="Times New Roman"/>
          <w:sz w:val="24"/>
          <w:szCs w:val="24"/>
        </w:rPr>
        <w:t xml:space="preserve">the discovery of the virus. Second, there appeared to be a desire to draw a legal distinction between nation-state and nonstate involvement in the development of new viruses. The discussion among Russian policymakers quickly updated information based on old paradigms and introduced several new developments that are influencing the current paradigm. The result is a closer look at how Russia’s </w:t>
      </w:r>
      <w:r w:rsidR="00140647" w:rsidRPr="008A6122">
        <w:rPr>
          <w:rFonts w:ascii="Times New Roman" w:hAnsi="Times New Roman" w:cs="Times New Roman"/>
          <w:sz w:val="24"/>
          <w:szCs w:val="24"/>
        </w:rPr>
        <w:t>cyber strategy</w:t>
      </w:r>
      <w:r w:rsidR="00D944BC" w:rsidRPr="00804EB4">
        <w:rPr>
          <w:rFonts w:ascii="Times New Roman" w:hAnsi="Times New Roman" w:cs="Times New Roman"/>
          <w:sz w:val="24"/>
          <w:szCs w:val="24"/>
        </w:rPr>
        <w:t xml:space="preserve"> might “cyber cope” in case of future </w:t>
      </w:r>
      <w:r w:rsidR="00140647" w:rsidRPr="008A6122">
        <w:rPr>
          <w:rFonts w:ascii="Times New Roman" w:hAnsi="Times New Roman" w:cs="Times New Roman"/>
          <w:sz w:val="24"/>
          <w:szCs w:val="24"/>
        </w:rPr>
        <w:t>cyber conflict</w:t>
      </w:r>
      <w:r w:rsidR="00D944BC" w:rsidRPr="00804EB4">
        <w:rPr>
          <w:rFonts w:ascii="Times New Roman" w:hAnsi="Times New Roman" w:cs="Times New Roman"/>
          <w:sz w:val="24"/>
          <w:szCs w:val="24"/>
        </w:rPr>
        <w:t>.</w:t>
      </w:r>
    </w:p>
    <w:p w14:paraId="128881A3" w14:textId="77777777" w:rsidR="008A642A" w:rsidRDefault="008A642A">
      <w:pPr>
        <w:jc w:val="both"/>
        <w:rPr>
          <w:rFonts w:ascii="Times New Roman" w:eastAsia="Times New Roman" w:hAnsi="Times New Roman" w:cs="Times New Roman"/>
          <w:b/>
          <w:color w:val="2D2D2D"/>
          <w:sz w:val="24"/>
          <w:szCs w:val="24"/>
        </w:rPr>
        <w:sectPr w:rsidR="008A642A">
          <w:endnotePr>
            <w:numFmt w:val="decimal"/>
            <w:numRestart w:val="eachSect"/>
          </w:endnotePr>
          <w:pgSz w:w="12240" w:h="15840"/>
          <w:pgMar w:top="1440" w:right="1440" w:bottom="1440" w:left="1440" w:header="720" w:footer="720" w:gutter="0"/>
          <w:cols w:space="720"/>
          <w:docGrid w:linePitch="360"/>
        </w:sectPr>
      </w:pPr>
    </w:p>
    <w:p w14:paraId="19E1FDEB" w14:textId="77777777" w:rsidR="00D944BC" w:rsidRPr="002F5654" w:rsidRDefault="00D944BC" w:rsidP="002F5654">
      <w:pPr>
        <w:pStyle w:val="Heading2"/>
        <w:rPr>
          <w:rFonts w:ascii="Times New Roman" w:hAnsi="Times New Roman" w:cs="Times New Roman"/>
        </w:rPr>
      </w:pPr>
      <w:bookmarkStart w:id="387" w:name="_Toc427076706"/>
      <w:commentRangeStart w:id="388"/>
      <w:r>
        <w:rPr>
          <w:rFonts w:ascii="Times New Roman" w:hAnsi="Times New Roman" w:cs="Times New Roman"/>
        </w:rPr>
        <w:lastRenderedPageBreak/>
        <w:t>“</w:t>
      </w:r>
      <w:r>
        <w:t>Stuxnet and China”</w:t>
      </w:r>
      <w:r>
        <w:rPr>
          <w:rFonts w:ascii="Times New Roman" w:hAnsi="Times New Roman" w:cs="Times New Roman"/>
        </w:rPr>
        <w:t xml:space="preserve"> by </w:t>
      </w:r>
      <w:r>
        <w:t>J. Stapleton Roy, Wilson Center</w:t>
      </w:r>
      <w:bookmarkEnd w:id="387"/>
      <w:commentRangeEnd w:id="388"/>
      <w:r w:rsidR="003A13D4">
        <w:rPr>
          <w:rStyle w:val="CommentReference"/>
          <w:rFonts w:asciiTheme="minorHAnsi" w:eastAsiaTheme="minorHAnsi" w:hAnsiTheme="minorHAnsi" w:cstheme="minorBidi"/>
          <w:b w:val="0"/>
          <w:bCs w:val="0"/>
          <w:vanish/>
          <w:color w:val="auto"/>
        </w:rPr>
        <w:commentReference w:id="388"/>
      </w:r>
    </w:p>
    <w:p w14:paraId="0DD6E097" w14:textId="77777777" w:rsidR="00D944BC" w:rsidRDefault="00D944BC" w:rsidP="002F5654"/>
    <w:p w14:paraId="0772A786" w14:textId="77777777" w:rsidR="00D944BC" w:rsidRPr="002F5654" w:rsidRDefault="00D944BC" w:rsidP="002F5654">
      <w:pPr>
        <w:ind w:firstLine="720"/>
        <w:rPr>
          <w:rFonts w:ascii="Times New Roman" w:hAnsi="Times New Roman" w:cs="Times New Roman"/>
          <w:sz w:val="24"/>
          <w:szCs w:val="24"/>
        </w:rPr>
      </w:pPr>
      <w:r w:rsidRPr="002F5654">
        <w:rPr>
          <w:rFonts w:ascii="Times New Roman" w:hAnsi="Times New Roman" w:cs="Times New Roman"/>
          <w:sz w:val="24"/>
          <w:szCs w:val="24"/>
        </w:rPr>
        <w:t>Media reports that the United States and Israel had collaborated to sabotage Iran’s nuclear weapons program by introducing the Stuxnet virus into the control system for centrifuges used by Iran for uranium enrichment served to confirm Chinese assumptions that the United States was the leading country in the world seeking to exploit cyber vulnerabilities throughout the globe for intelligence and national security purposes. It reinforced the Chinese view that the United States is hypocritical in portraying China as posing the principal cyber threat to computer systems in the United States and elsewhere.</w:t>
      </w:r>
    </w:p>
    <w:p w14:paraId="549168AA" w14:textId="77777777" w:rsidR="00D944BC" w:rsidRPr="002F5654" w:rsidRDefault="00D944BC" w:rsidP="002F5654">
      <w:pPr>
        <w:ind w:firstLine="720"/>
        <w:rPr>
          <w:rFonts w:ascii="Times New Roman" w:hAnsi="Times New Roman" w:cs="Times New Roman"/>
          <w:sz w:val="24"/>
          <w:szCs w:val="24"/>
        </w:rPr>
      </w:pPr>
      <w:r w:rsidRPr="002F5654">
        <w:rPr>
          <w:rFonts w:ascii="Times New Roman" w:hAnsi="Times New Roman" w:cs="Times New Roman"/>
          <w:sz w:val="24"/>
          <w:szCs w:val="24"/>
        </w:rPr>
        <w:t>Stuxnet first burst onto the world scene in July 2010, when media</w:t>
      </w:r>
      <w:r w:rsidR="00B20892">
        <w:rPr>
          <w:rFonts w:ascii="Times New Roman" w:hAnsi="Times New Roman" w:cs="Times New Roman"/>
          <w:sz w:val="24"/>
          <w:szCs w:val="24"/>
        </w:rPr>
        <w:t xml:space="preserve"> outlets</w:t>
      </w:r>
      <w:r w:rsidRPr="002F5654">
        <w:rPr>
          <w:rFonts w:ascii="Times New Roman" w:hAnsi="Times New Roman" w:cs="Times New Roman"/>
          <w:sz w:val="24"/>
          <w:szCs w:val="24"/>
        </w:rPr>
        <w:t xml:space="preserve"> began to report widely the discovery a month earlier of a new type of malicious computer worm. Initially, little was known about the origin and purpose of Stuxnet. Some early reports speculated that the computer worm might have originated in China. Only gradually did it emerge that Stuxnet was targeted </w:t>
      </w:r>
      <w:r>
        <w:rPr>
          <w:rFonts w:ascii="Times New Roman" w:hAnsi="Times New Roman" w:cs="Times New Roman"/>
          <w:sz w:val="24"/>
          <w:szCs w:val="24"/>
        </w:rPr>
        <w:t>at</w:t>
      </w:r>
      <w:r w:rsidRPr="002F5654">
        <w:rPr>
          <w:rFonts w:ascii="Times New Roman" w:hAnsi="Times New Roman" w:cs="Times New Roman"/>
          <w:sz w:val="24"/>
          <w:szCs w:val="24"/>
        </w:rPr>
        <w:t xml:space="preserve"> Iran’s nuclear facilities and had spread to other countries because of a programing error. </w:t>
      </w:r>
    </w:p>
    <w:p w14:paraId="6969294E" w14:textId="77777777" w:rsidR="00D944BC" w:rsidRPr="002F5654" w:rsidRDefault="00D944BC" w:rsidP="002F5654">
      <w:pPr>
        <w:ind w:firstLine="720"/>
        <w:rPr>
          <w:rFonts w:ascii="Times New Roman" w:hAnsi="Times New Roman" w:cs="Times New Roman"/>
          <w:sz w:val="24"/>
          <w:szCs w:val="24"/>
        </w:rPr>
      </w:pPr>
      <w:r w:rsidRPr="002F5654">
        <w:rPr>
          <w:rFonts w:ascii="Times New Roman" w:hAnsi="Times New Roman" w:cs="Times New Roman"/>
          <w:sz w:val="24"/>
          <w:szCs w:val="24"/>
        </w:rPr>
        <w:t>By September 2010</w:t>
      </w:r>
      <w:r>
        <w:rPr>
          <w:rFonts w:ascii="Times New Roman" w:hAnsi="Times New Roman" w:cs="Times New Roman"/>
          <w:sz w:val="24"/>
          <w:szCs w:val="24"/>
        </w:rPr>
        <w:t>,</w:t>
      </w:r>
      <w:r w:rsidRPr="002F5654">
        <w:rPr>
          <w:rFonts w:ascii="Times New Roman" w:hAnsi="Times New Roman" w:cs="Times New Roman"/>
          <w:sz w:val="24"/>
          <w:szCs w:val="24"/>
        </w:rPr>
        <w:t xml:space="preserve"> there were Chinese and foreign media reports that Stuxnet was wreaking havoc on computer systems in China. The same month, </w:t>
      </w:r>
      <w:r w:rsidRPr="00DC10BD">
        <w:rPr>
          <w:rFonts w:ascii="Times New Roman" w:hAnsi="Times New Roman" w:cs="Times New Roman"/>
          <w:i/>
          <w:sz w:val="24"/>
          <w:szCs w:val="24"/>
        </w:rPr>
        <w:t>Global Times</w:t>
      </w:r>
      <w:r w:rsidRPr="002F5654">
        <w:rPr>
          <w:rFonts w:ascii="Times New Roman" w:hAnsi="Times New Roman" w:cs="Times New Roman"/>
          <w:sz w:val="24"/>
          <w:szCs w:val="24"/>
        </w:rPr>
        <w:t>, the unofficial sister publication of</w:t>
      </w:r>
      <w:r>
        <w:rPr>
          <w:rFonts w:ascii="Times New Roman" w:hAnsi="Times New Roman" w:cs="Times New Roman"/>
          <w:sz w:val="24"/>
          <w:szCs w:val="24"/>
        </w:rPr>
        <w:t xml:space="preserve"> the</w:t>
      </w:r>
      <w:r w:rsidRPr="002F5654">
        <w:rPr>
          <w:rFonts w:ascii="Times New Roman" w:hAnsi="Times New Roman" w:cs="Times New Roman"/>
          <w:sz w:val="24"/>
          <w:szCs w:val="24"/>
        </w:rPr>
        <w:t xml:space="preserve"> </w:t>
      </w:r>
      <w:r w:rsidRPr="00DC10BD">
        <w:rPr>
          <w:rFonts w:ascii="Times New Roman" w:hAnsi="Times New Roman" w:cs="Times New Roman"/>
          <w:i/>
          <w:sz w:val="24"/>
          <w:szCs w:val="24"/>
        </w:rPr>
        <w:t>People’s Daily</w:t>
      </w:r>
      <w:r w:rsidRPr="002F5654">
        <w:rPr>
          <w:rFonts w:ascii="Times New Roman" w:hAnsi="Times New Roman" w:cs="Times New Roman"/>
          <w:sz w:val="24"/>
          <w:szCs w:val="24"/>
        </w:rPr>
        <w:t>, cited reports originating in Iran suggesting that the United States and Israel were behind the malware.</w:t>
      </w:r>
      <w:r w:rsidRPr="002F5654">
        <w:rPr>
          <w:rStyle w:val="EndnoteReference"/>
          <w:rFonts w:ascii="Times New Roman" w:hAnsi="Times New Roman" w:cs="Times New Roman"/>
          <w:sz w:val="24"/>
          <w:szCs w:val="24"/>
        </w:rPr>
        <w:endnoteReference w:id="149"/>
      </w:r>
      <w:r w:rsidRPr="002F5654">
        <w:rPr>
          <w:rFonts w:ascii="Times New Roman" w:hAnsi="Times New Roman" w:cs="Times New Roman"/>
          <w:sz w:val="24"/>
          <w:szCs w:val="24"/>
        </w:rPr>
        <w:t xml:space="preserve"> In February 2011</w:t>
      </w:r>
      <w:r>
        <w:rPr>
          <w:rFonts w:ascii="Times New Roman" w:hAnsi="Times New Roman" w:cs="Times New Roman"/>
          <w:sz w:val="24"/>
          <w:szCs w:val="24"/>
        </w:rPr>
        <w:t>,</w:t>
      </w:r>
      <w:r w:rsidRPr="002F5654">
        <w:rPr>
          <w:rFonts w:ascii="Times New Roman" w:hAnsi="Times New Roman" w:cs="Times New Roman"/>
          <w:sz w:val="24"/>
          <w:szCs w:val="24"/>
        </w:rPr>
        <w:t xml:space="preserve"> the Chinese military newspaper </w:t>
      </w:r>
      <w:r w:rsidRPr="00DC10BD">
        <w:rPr>
          <w:rFonts w:ascii="Times New Roman" w:hAnsi="Times New Roman" w:cs="Times New Roman"/>
          <w:i/>
          <w:sz w:val="24"/>
          <w:szCs w:val="24"/>
        </w:rPr>
        <w:t xml:space="preserve">Liberation </w:t>
      </w:r>
      <w:r>
        <w:rPr>
          <w:rFonts w:ascii="Times New Roman" w:hAnsi="Times New Roman" w:cs="Times New Roman"/>
          <w:i/>
          <w:sz w:val="24"/>
          <w:szCs w:val="24"/>
        </w:rPr>
        <w:t xml:space="preserve">Army </w:t>
      </w:r>
      <w:r w:rsidRPr="00DC10BD">
        <w:rPr>
          <w:rFonts w:ascii="Times New Roman" w:hAnsi="Times New Roman" w:cs="Times New Roman"/>
          <w:i/>
          <w:sz w:val="24"/>
          <w:szCs w:val="24"/>
        </w:rPr>
        <w:t>Daily</w:t>
      </w:r>
      <w:r w:rsidRPr="002F5654">
        <w:rPr>
          <w:rFonts w:ascii="Times New Roman" w:hAnsi="Times New Roman" w:cs="Times New Roman"/>
          <w:sz w:val="24"/>
          <w:szCs w:val="24"/>
        </w:rPr>
        <w:t xml:space="preserve"> also quoted a </w:t>
      </w:r>
      <w:r w:rsidRPr="00DC10BD">
        <w:rPr>
          <w:rFonts w:ascii="Times New Roman" w:hAnsi="Times New Roman" w:cs="Times New Roman"/>
          <w:i/>
          <w:sz w:val="24"/>
          <w:szCs w:val="24"/>
        </w:rPr>
        <w:t xml:space="preserve">New York </w:t>
      </w:r>
      <w:r w:rsidRPr="00063609">
        <w:rPr>
          <w:rFonts w:ascii="Times New Roman" w:hAnsi="Times New Roman" w:cs="Times New Roman"/>
          <w:i/>
          <w:sz w:val="24"/>
          <w:szCs w:val="24"/>
        </w:rPr>
        <w:t>Times</w:t>
      </w:r>
      <w:r w:rsidRPr="00063609">
        <w:rPr>
          <w:rFonts w:ascii="Times New Roman" w:hAnsi="Times New Roman" w:cs="Times New Roman"/>
          <w:sz w:val="24"/>
          <w:szCs w:val="24"/>
        </w:rPr>
        <w:t xml:space="preserve"> report that US and Israeli intelligence organizations had jointly produced the Stuxnet virus.</w:t>
      </w:r>
      <w:r w:rsidRPr="00063609">
        <w:rPr>
          <w:rStyle w:val="EndnoteReference"/>
          <w:rFonts w:ascii="Times New Roman" w:hAnsi="Times New Roman" w:cs="Times New Roman"/>
          <w:sz w:val="24"/>
          <w:szCs w:val="24"/>
        </w:rPr>
        <w:endnoteReference w:id="150"/>
      </w:r>
      <w:r w:rsidRPr="00063609">
        <w:rPr>
          <w:rFonts w:ascii="Times New Roman" w:hAnsi="Times New Roman" w:cs="Times New Roman"/>
          <w:sz w:val="24"/>
          <w:szCs w:val="24"/>
        </w:rPr>
        <w:t xml:space="preserve"> Nevertheless, it took </w:t>
      </w:r>
      <w:r w:rsidR="00063609">
        <w:rPr>
          <w:rFonts w:ascii="Times New Roman" w:hAnsi="Times New Roman" w:cs="Times New Roman"/>
          <w:sz w:val="24"/>
          <w:szCs w:val="24"/>
        </w:rPr>
        <w:t xml:space="preserve">until June 2012, </w:t>
      </w:r>
      <w:r w:rsidRPr="00063609">
        <w:rPr>
          <w:rFonts w:ascii="Times New Roman" w:hAnsi="Times New Roman" w:cs="Times New Roman"/>
          <w:sz w:val="24"/>
          <w:szCs w:val="24"/>
        </w:rPr>
        <w:t xml:space="preserve">nearly two years from the first widespread reports regarding Stuxnet, for </w:t>
      </w:r>
      <w:r w:rsidR="00063609" w:rsidRPr="008A6122">
        <w:rPr>
          <w:rFonts w:ascii="Times New Roman" w:hAnsi="Times New Roman" w:cs="Times New Roman"/>
          <w:sz w:val="24"/>
          <w:szCs w:val="24"/>
        </w:rPr>
        <w:t>accusations</w:t>
      </w:r>
      <w:r w:rsidR="00063609" w:rsidRPr="00063609">
        <w:rPr>
          <w:rFonts w:ascii="Times New Roman" w:hAnsi="Times New Roman" w:cs="Times New Roman"/>
          <w:sz w:val="24"/>
          <w:szCs w:val="24"/>
        </w:rPr>
        <w:t xml:space="preserve"> </w:t>
      </w:r>
      <w:r w:rsidRPr="00063609">
        <w:rPr>
          <w:rFonts w:ascii="Times New Roman" w:hAnsi="Times New Roman" w:cs="Times New Roman"/>
          <w:sz w:val="24"/>
          <w:szCs w:val="24"/>
        </w:rPr>
        <w:t>to emerge</w:t>
      </w:r>
      <w:r w:rsidR="00063609" w:rsidRPr="008A6122">
        <w:rPr>
          <w:rFonts w:ascii="Times New Roman" w:hAnsi="Times New Roman" w:cs="Times New Roman"/>
          <w:sz w:val="24"/>
          <w:szCs w:val="24"/>
        </w:rPr>
        <w:t xml:space="preserve"> from Chinese leaders alleging</w:t>
      </w:r>
      <w:r w:rsidRPr="00063609">
        <w:rPr>
          <w:rFonts w:ascii="Times New Roman" w:hAnsi="Times New Roman" w:cs="Times New Roman"/>
          <w:sz w:val="24"/>
          <w:szCs w:val="24"/>
        </w:rPr>
        <w:t xml:space="preserve"> that Stuxnet was a product of a US and Israeli intelligence operation designed to cripple Iran’s nuclear weapons program.</w:t>
      </w:r>
    </w:p>
    <w:p w14:paraId="02629697" w14:textId="77777777" w:rsidR="00D944BC" w:rsidRPr="002F5654" w:rsidRDefault="00D944BC" w:rsidP="002F5654">
      <w:pPr>
        <w:ind w:firstLine="720"/>
        <w:rPr>
          <w:rFonts w:ascii="Times New Roman" w:hAnsi="Times New Roman" w:cs="Times New Roman"/>
          <w:sz w:val="24"/>
          <w:szCs w:val="24"/>
        </w:rPr>
      </w:pPr>
      <w:r w:rsidRPr="002F5654">
        <w:rPr>
          <w:rFonts w:ascii="Times New Roman" w:hAnsi="Times New Roman" w:cs="Times New Roman"/>
          <w:sz w:val="24"/>
          <w:szCs w:val="24"/>
        </w:rPr>
        <w:t xml:space="preserve">Although official Chinese comments on Stuxnet were slow to emerge, unofficial and quasi-official commentators had a </w:t>
      </w:r>
      <w:r w:rsidR="00204147">
        <w:rPr>
          <w:rFonts w:ascii="Times New Roman" w:hAnsi="Times New Roman" w:cs="Times New Roman"/>
          <w:sz w:val="24"/>
          <w:szCs w:val="24"/>
        </w:rPr>
        <w:t xml:space="preserve">field </w:t>
      </w:r>
      <w:r w:rsidRPr="002F5654">
        <w:rPr>
          <w:rFonts w:ascii="Times New Roman" w:hAnsi="Times New Roman" w:cs="Times New Roman"/>
          <w:sz w:val="24"/>
          <w:szCs w:val="24"/>
        </w:rPr>
        <w:t>day</w:t>
      </w:r>
      <w:r w:rsidR="00204147">
        <w:rPr>
          <w:rFonts w:ascii="Times New Roman" w:hAnsi="Times New Roman" w:cs="Times New Roman"/>
          <w:sz w:val="24"/>
          <w:szCs w:val="24"/>
        </w:rPr>
        <w:t>,</w:t>
      </w:r>
      <w:r w:rsidRPr="002F5654">
        <w:rPr>
          <w:rFonts w:ascii="Times New Roman" w:hAnsi="Times New Roman" w:cs="Times New Roman"/>
          <w:sz w:val="24"/>
          <w:szCs w:val="24"/>
        </w:rPr>
        <w:t xml:space="preserve"> using the computer worm to drive home the point that cyberwarfare had entered a new stage, that it posed a serious threat to national “cyber sovereignty,” that China was highly vulnerable to such intrusions, and that the United States was hypocritical and two-faced in accusing China of engaging in widespread cybertheft and being the principal threat to global </w:t>
      </w:r>
      <w:r w:rsidRPr="001F3173">
        <w:rPr>
          <w:rFonts w:ascii="Times New Roman" w:hAnsi="Times New Roman" w:cs="Times New Roman"/>
          <w:sz w:val="24"/>
          <w:szCs w:val="24"/>
        </w:rPr>
        <w:t>cyber</w:t>
      </w:r>
      <w:r>
        <w:rPr>
          <w:rFonts w:ascii="Times New Roman" w:hAnsi="Times New Roman" w:cs="Times New Roman"/>
          <w:sz w:val="24"/>
          <w:szCs w:val="24"/>
        </w:rPr>
        <w:t>security.</w:t>
      </w:r>
    </w:p>
    <w:p w14:paraId="1B37DEFF" w14:textId="77777777" w:rsidR="007C5072" w:rsidRPr="002F5654" w:rsidRDefault="00D944BC" w:rsidP="008A6122">
      <w:pPr>
        <w:spacing w:after="0"/>
        <w:ind w:firstLine="720"/>
        <w:rPr>
          <w:rFonts w:ascii="Times New Roman" w:hAnsi="Times New Roman" w:cs="Times New Roman"/>
          <w:sz w:val="24"/>
          <w:szCs w:val="24"/>
        </w:rPr>
      </w:pPr>
      <w:r w:rsidRPr="002F5654">
        <w:rPr>
          <w:rFonts w:ascii="Times New Roman" w:hAnsi="Times New Roman" w:cs="Times New Roman"/>
          <w:sz w:val="24"/>
          <w:szCs w:val="24"/>
        </w:rPr>
        <w:t>Samples of these comments follow, listed in chronological order.</w:t>
      </w:r>
      <w:r w:rsidRPr="002F5654">
        <w:rPr>
          <w:rStyle w:val="EndnoteReference"/>
          <w:rFonts w:ascii="Times New Roman" w:hAnsi="Times New Roman" w:cs="Times New Roman"/>
          <w:sz w:val="24"/>
          <w:szCs w:val="24"/>
        </w:rPr>
        <w:endnoteReference w:id="151"/>
      </w:r>
    </w:p>
    <w:p w14:paraId="4972A2B2" w14:textId="77777777" w:rsidR="00816B1C" w:rsidRDefault="00816B1C" w:rsidP="008A6122">
      <w:pPr>
        <w:spacing w:after="0"/>
        <w:rPr>
          <w:rFonts w:ascii="Times New Roman" w:hAnsi="Times New Roman" w:cs="Times New Roman"/>
          <w:sz w:val="24"/>
          <w:szCs w:val="24"/>
        </w:rPr>
      </w:pPr>
    </w:p>
    <w:p w14:paraId="4DD87123" w14:textId="77777777" w:rsidR="00D944BC" w:rsidRPr="002F5654" w:rsidRDefault="00D944BC" w:rsidP="002F5654">
      <w:pPr>
        <w:rPr>
          <w:rFonts w:ascii="Times New Roman" w:hAnsi="Times New Roman" w:cs="Times New Roman"/>
          <w:b/>
          <w:sz w:val="24"/>
          <w:szCs w:val="24"/>
        </w:rPr>
      </w:pPr>
      <w:r w:rsidRPr="002F5654">
        <w:rPr>
          <w:rFonts w:ascii="Times New Roman" w:hAnsi="Times New Roman" w:cs="Times New Roman"/>
          <w:b/>
          <w:sz w:val="24"/>
          <w:szCs w:val="24"/>
        </w:rPr>
        <w:t xml:space="preserve">Summary of a </w:t>
      </w:r>
      <w:r w:rsidRPr="00DC10BD">
        <w:rPr>
          <w:rFonts w:ascii="Times New Roman" w:hAnsi="Times New Roman" w:cs="Times New Roman"/>
          <w:b/>
          <w:i/>
          <w:sz w:val="24"/>
          <w:szCs w:val="24"/>
        </w:rPr>
        <w:t>Liberation Army Daily</w:t>
      </w:r>
      <w:r w:rsidRPr="002F5654">
        <w:rPr>
          <w:rFonts w:ascii="Times New Roman" w:hAnsi="Times New Roman" w:cs="Times New Roman"/>
          <w:b/>
          <w:sz w:val="24"/>
          <w:szCs w:val="24"/>
        </w:rPr>
        <w:t xml:space="preserve"> Article by Li Daguang,  “After One Opens a ‘Pandora’s Box’ of Cyber Warfare</w:t>
      </w:r>
      <w:r w:rsidR="000A22BB">
        <w:rPr>
          <w:rFonts w:ascii="Times New Roman" w:hAnsi="Times New Roman" w:cs="Times New Roman"/>
          <w:b/>
          <w:sz w:val="24"/>
          <w:szCs w:val="24"/>
        </w:rPr>
        <w:t xml:space="preserve">,” </w:t>
      </w:r>
      <w:r w:rsidR="000A22BB" w:rsidRPr="002F5654">
        <w:rPr>
          <w:rFonts w:ascii="Times New Roman" w:hAnsi="Times New Roman" w:cs="Times New Roman"/>
          <w:b/>
          <w:sz w:val="24"/>
          <w:szCs w:val="24"/>
        </w:rPr>
        <w:t>March 10, 2011</w:t>
      </w:r>
      <w:r w:rsidRPr="002F5654">
        <w:rPr>
          <w:rStyle w:val="EndnoteReference"/>
          <w:rFonts w:ascii="Times New Roman" w:hAnsi="Times New Roman" w:cs="Times New Roman"/>
          <w:b/>
          <w:sz w:val="24"/>
          <w:szCs w:val="24"/>
        </w:rPr>
        <w:endnoteReference w:id="152"/>
      </w:r>
    </w:p>
    <w:p w14:paraId="037929D4" w14:textId="77777777" w:rsidR="00D944BC" w:rsidRPr="002F5654" w:rsidRDefault="00D944BC" w:rsidP="008A6122">
      <w:pPr>
        <w:ind w:firstLine="720"/>
        <w:rPr>
          <w:rFonts w:ascii="Times New Roman" w:hAnsi="Times New Roman" w:cs="Times New Roman"/>
          <w:sz w:val="24"/>
          <w:szCs w:val="24"/>
        </w:rPr>
      </w:pPr>
      <w:r w:rsidRPr="00DC10BD">
        <w:rPr>
          <w:rFonts w:ascii="Times New Roman" w:hAnsi="Times New Roman" w:cs="Times New Roman"/>
          <w:i/>
          <w:sz w:val="24"/>
          <w:szCs w:val="24"/>
        </w:rPr>
        <w:lastRenderedPageBreak/>
        <w:t>Liberation Army Daily</w:t>
      </w:r>
      <w:r w:rsidRPr="002F5654">
        <w:rPr>
          <w:rFonts w:ascii="Times New Roman" w:hAnsi="Times New Roman" w:cs="Times New Roman"/>
          <w:sz w:val="24"/>
          <w:szCs w:val="24"/>
        </w:rPr>
        <w:t xml:space="preserve"> invited Li Daguang, </w:t>
      </w:r>
      <w:r>
        <w:rPr>
          <w:rFonts w:ascii="Times New Roman" w:hAnsi="Times New Roman" w:cs="Times New Roman"/>
          <w:sz w:val="24"/>
          <w:szCs w:val="24"/>
        </w:rPr>
        <w:t xml:space="preserve">the </w:t>
      </w:r>
      <w:r w:rsidRPr="002F5654">
        <w:rPr>
          <w:rFonts w:ascii="Times New Roman" w:hAnsi="Times New Roman" w:cs="Times New Roman"/>
          <w:sz w:val="24"/>
          <w:szCs w:val="24"/>
        </w:rPr>
        <w:t>National Defense University professor and cy</w:t>
      </w:r>
      <w:r>
        <w:rPr>
          <w:rFonts w:ascii="Times New Roman" w:hAnsi="Times New Roman" w:cs="Times New Roman"/>
          <w:sz w:val="24"/>
          <w:szCs w:val="24"/>
        </w:rPr>
        <w:t>berwarfare expert who wrote</w:t>
      </w:r>
      <w:r w:rsidRPr="002F5654">
        <w:rPr>
          <w:rFonts w:ascii="Times New Roman" w:hAnsi="Times New Roman" w:cs="Times New Roman"/>
          <w:sz w:val="24"/>
          <w:szCs w:val="24"/>
        </w:rPr>
        <w:t xml:space="preserve"> </w:t>
      </w:r>
      <w:r w:rsidRPr="00DC10BD">
        <w:rPr>
          <w:rFonts w:ascii="Times New Roman" w:hAnsi="Times New Roman" w:cs="Times New Roman"/>
          <w:i/>
          <w:sz w:val="24"/>
          <w:szCs w:val="24"/>
        </w:rPr>
        <w:t>Information System-based Cyber Operations</w:t>
      </w:r>
      <w:r w:rsidRPr="002F5654">
        <w:rPr>
          <w:rFonts w:ascii="Times New Roman" w:hAnsi="Times New Roman" w:cs="Times New Roman"/>
          <w:sz w:val="24"/>
          <w:szCs w:val="24"/>
        </w:rPr>
        <w:t xml:space="preserve"> [wang luo zuo zhan], to analyze and interpret several recent news events concerning the Internet and cyberwarfare. From the global spread of Stuxnet, which attacked Iran's nuclear facility last November and </w:t>
      </w:r>
      <w:r w:rsidR="00672687">
        <w:rPr>
          <w:rFonts w:ascii="Times New Roman" w:hAnsi="Times New Roman" w:cs="Times New Roman"/>
          <w:sz w:val="24"/>
          <w:szCs w:val="24"/>
        </w:rPr>
        <w:t>many</w:t>
      </w:r>
      <w:r w:rsidR="00672687" w:rsidRPr="002F5654">
        <w:rPr>
          <w:rFonts w:ascii="Times New Roman" w:hAnsi="Times New Roman" w:cs="Times New Roman"/>
          <w:sz w:val="24"/>
          <w:szCs w:val="24"/>
        </w:rPr>
        <w:t xml:space="preserve"> </w:t>
      </w:r>
      <w:r w:rsidRPr="002F5654">
        <w:rPr>
          <w:rFonts w:ascii="Times New Roman" w:hAnsi="Times New Roman" w:cs="Times New Roman"/>
          <w:sz w:val="24"/>
          <w:szCs w:val="24"/>
        </w:rPr>
        <w:t xml:space="preserve">suspect </w:t>
      </w:r>
      <w:r w:rsidR="00672687">
        <w:rPr>
          <w:rFonts w:ascii="Times New Roman" w:hAnsi="Times New Roman" w:cs="Times New Roman"/>
          <w:sz w:val="24"/>
          <w:szCs w:val="24"/>
        </w:rPr>
        <w:t>was</w:t>
      </w:r>
      <w:r w:rsidRPr="002F5654">
        <w:rPr>
          <w:rFonts w:ascii="Times New Roman" w:hAnsi="Times New Roman" w:cs="Times New Roman"/>
          <w:sz w:val="24"/>
          <w:szCs w:val="24"/>
        </w:rPr>
        <w:t xml:space="preserve"> developed by the US and Israeli military agencies, it is clear that cyberspace has become a new battlefield involving real fighting at close quarters. History is a reminder that the emergence of any form of warfare is like another </w:t>
      </w:r>
      <w:r>
        <w:rPr>
          <w:rFonts w:ascii="Times New Roman" w:hAnsi="Times New Roman" w:cs="Times New Roman"/>
          <w:sz w:val="24"/>
          <w:szCs w:val="24"/>
        </w:rPr>
        <w:t>“</w:t>
      </w:r>
      <w:r w:rsidRPr="002F5654">
        <w:rPr>
          <w:rFonts w:ascii="Times New Roman" w:hAnsi="Times New Roman" w:cs="Times New Roman"/>
          <w:sz w:val="24"/>
          <w:szCs w:val="24"/>
        </w:rPr>
        <w:t>Pandora's box</w:t>
      </w:r>
      <w:r>
        <w:rPr>
          <w:rFonts w:ascii="Times New Roman" w:hAnsi="Times New Roman" w:cs="Times New Roman"/>
          <w:sz w:val="24"/>
          <w:szCs w:val="24"/>
        </w:rPr>
        <w:t>”</w:t>
      </w:r>
      <w:r w:rsidRPr="002F5654">
        <w:rPr>
          <w:rFonts w:ascii="Times New Roman" w:hAnsi="Times New Roman" w:cs="Times New Roman"/>
          <w:sz w:val="24"/>
          <w:szCs w:val="24"/>
        </w:rPr>
        <w:t xml:space="preserve"> being opene</w:t>
      </w:r>
      <w:r>
        <w:rPr>
          <w:rFonts w:ascii="Times New Roman" w:hAnsi="Times New Roman" w:cs="Times New Roman"/>
          <w:sz w:val="24"/>
          <w:szCs w:val="24"/>
        </w:rPr>
        <w:t>d—</w:t>
      </w:r>
      <w:r w:rsidRPr="002F5654">
        <w:rPr>
          <w:rFonts w:ascii="Times New Roman" w:hAnsi="Times New Roman" w:cs="Times New Roman"/>
          <w:sz w:val="24"/>
          <w:szCs w:val="24"/>
        </w:rPr>
        <w:t xml:space="preserve">the consequence may far </w:t>
      </w:r>
      <w:r w:rsidRPr="00063609">
        <w:rPr>
          <w:rFonts w:ascii="Times New Roman" w:hAnsi="Times New Roman" w:cs="Times New Roman"/>
          <w:sz w:val="24"/>
          <w:szCs w:val="24"/>
        </w:rPr>
        <w:t xml:space="preserve">exceed </w:t>
      </w:r>
      <w:r w:rsidR="006F6285" w:rsidRPr="00F07689">
        <w:rPr>
          <w:rFonts w:ascii="Times New Roman" w:hAnsi="Times New Roman" w:cs="Times New Roman"/>
          <w:sz w:val="24"/>
          <w:szCs w:val="24"/>
        </w:rPr>
        <w:t xml:space="preserve">human </w:t>
      </w:r>
      <w:r w:rsidRPr="00063609">
        <w:rPr>
          <w:rFonts w:ascii="Times New Roman" w:hAnsi="Times New Roman" w:cs="Times New Roman"/>
          <w:sz w:val="24"/>
          <w:szCs w:val="24"/>
        </w:rPr>
        <w:t xml:space="preserve">control. Because cyber confrontations have </w:t>
      </w:r>
      <w:r w:rsidR="006F6285" w:rsidRPr="00063609">
        <w:rPr>
          <w:rFonts w:ascii="Times New Roman" w:hAnsi="Times New Roman" w:cs="Times New Roman"/>
          <w:sz w:val="24"/>
          <w:szCs w:val="24"/>
        </w:rPr>
        <w:t>uncontainable</w:t>
      </w:r>
      <w:r w:rsidRPr="00063609">
        <w:rPr>
          <w:rFonts w:ascii="Times New Roman" w:hAnsi="Times New Roman" w:cs="Times New Roman"/>
          <w:sz w:val="24"/>
          <w:szCs w:val="24"/>
        </w:rPr>
        <w:t xml:space="preserve"> and "double-edged sword" effects, their chain effects and threats to global economic security are</w:t>
      </w:r>
      <w:r w:rsidRPr="002F5654">
        <w:rPr>
          <w:rFonts w:ascii="Times New Roman" w:hAnsi="Times New Roman" w:cs="Times New Roman"/>
          <w:sz w:val="24"/>
          <w:szCs w:val="24"/>
        </w:rPr>
        <w:t xml:space="preserve"> difficult to predict.</w:t>
      </w:r>
    </w:p>
    <w:p w14:paraId="5A4662E3" w14:textId="77777777" w:rsidR="00D944BC" w:rsidRPr="002F5654" w:rsidRDefault="00D944BC" w:rsidP="002F5654">
      <w:pPr>
        <w:rPr>
          <w:rFonts w:ascii="Times New Roman" w:hAnsi="Times New Roman" w:cs="Times New Roman"/>
          <w:b/>
          <w:sz w:val="24"/>
          <w:szCs w:val="24"/>
        </w:rPr>
      </w:pPr>
      <w:r w:rsidRPr="00DC10BD">
        <w:rPr>
          <w:rFonts w:ascii="Times New Roman" w:hAnsi="Times New Roman" w:cs="Times New Roman"/>
          <w:b/>
          <w:i/>
          <w:sz w:val="24"/>
          <w:szCs w:val="24"/>
        </w:rPr>
        <w:t>People’s Daily</w:t>
      </w:r>
      <w:r w:rsidRPr="002F5654">
        <w:rPr>
          <w:rFonts w:ascii="Times New Roman" w:hAnsi="Times New Roman" w:cs="Times New Roman"/>
          <w:b/>
          <w:sz w:val="24"/>
          <w:szCs w:val="24"/>
        </w:rPr>
        <w:t xml:space="preserve"> (Overseas Edition) Article by Chen Fusheng (Katie Chan),  “Spreading Gunpowder Smoke of Cyber Warfare and How We Can Counter It</w:t>
      </w:r>
      <w:r w:rsidR="000A22BB">
        <w:rPr>
          <w:rFonts w:ascii="Times New Roman" w:hAnsi="Times New Roman" w:cs="Times New Roman"/>
          <w:b/>
          <w:sz w:val="24"/>
          <w:szCs w:val="24"/>
        </w:rPr>
        <w:t>,</w:t>
      </w:r>
      <w:r w:rsidRPr="002F5654">
        <w:rPr>
          <w:rFonts w:ascii="Times New Roman" w:hAnsi="Times New Roman" w:cs="Times New Roman"/>
          <w:b/>
          <w:sz w:val="24"/>
          <w:szCs w:val="24"/>
        </w:rPr>
        <w:t>”</w:t>
      </w:r>
      <w:r w:rsidR="000A22BB">
        <w:rPr>
          <w:rFonts w:ascii="Times New Roman" w:hAnsi="Times New Roman" w:cs="Times New Roman"/>
          <w:b/>
          <w:sz w:val="24"/>
          <w:szCs w:val="24"/>
        </w:rPr>
        <w:t xml:space="preserve"> </w:t>
      </w:r>
      <w:r w:rsidR="000A22BB" w:rsidRPr="002F5654">
        <w:rPr>
          <w:rFonts w:ascii="Times New Roman" w:hAnsi="Times New Roman" w:cs="Times New Roman"/>
          <w:b/>
          <w:sz w:val="24"/>
          <w:szCs w:val="24"/>
        </w:rPr>
        <w:t>June 7, 2012</w:t>
      </w:r>
      <w:r w:rsidRPr="002F5654">
        <w:rPr>
          <w:rStyle w:val="EndnoteReference"/>
          <w:rFonts w:ascii="Times New Roman" w:hAnsi="Times New Roman" w:cs="Times New Roman"/>
          <w:b/>
          <w:sz w:val="24"/>
          <w:szCs w:val="24"/>
        </w:rPr>
        <w:endnoteReference w:id="153"/>
      </w:r>
    </w:p>
    <w:p w14:paraId="594C7322"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 xml:space="preserve">On </w:t>
      </w:r>
      <w:r w:rsidR="00140647" w:rsidRPr="008A6122">
        <w:rPr>
          <w:rFonts w:ascii="Times New Roman" w:hAnsi="Times New Roman" w:cs="Times New Roman"/>
          <w:sz w:val="24"/>
          <w:szCs w:val="24"/>
        </w:rPr>
        <w:t>28 May</w:t>
      </w:r>
      <w:r w:rsidRPr="002F5654">
        <w:rPr>
          <w:rFonts w:ascii="Times New Roman" w:hAnsi="Times New Roman" w:cs="Times New Roman"/>
          <w:sz w:val="24"/>
          <w:szCs w:val="24"/>
        </w:rPr>
        <w:t xml:space="preserve">, a computer virus dubbed </w:t>
      </w:r>
      <w:r>
        <w:rPr>
          <w:rFonts w:ascii="Times New Roman" w:hAnsi="Times New Roman" w:cs="Times New Roman"/>
          <w:sz w:val="24"/>
          <w:szCs w:val="24"/>
        </w:rPr>
        <w:t>“</w:t>
      </w:r>
      <w:r w:rsidRPr="002F5654">
        <w:rPr>
          <w:rFonts w:ascii="Times New Roman" w:hAnsi="Times New Roman" w:cs="Times New Roman"/>
          <w:sz w:val="24"/>
          <w:szCs w:val="24"/>
        </w:rPr>
        <w:t>Flame</w:t>
      </w:r>
      <w:r>
        <w:rPr>
          <w:rFonts w:ascii="Times New Roman" w:hAnsi="Times New Roman" w:cs="Times New Roman"/>
          <w:sz w:val="24"/>
          <w:szCs w:val="24"/>
        </w:rPr>
        <w:t>”</w:t>
      </w:r>
      <w:r w:rsidRPr="002F5654">
        <w:rPr>
          <w:rFonts w:ascii="Times New Roman" w:hAnsi="Times New Roman" w:cs="Times New Roman"/>
          <w:sz w:val="24"/>
          <w:szCs w:val="24"/>
        </w:rPr>
        <w:t xml:space="preserve"> was used as a </w:t>
      </w:r>
      <w:r>
        <w:rPr>
          <w:rFonts w:ascii="Times New Roman" w:hAnsi="Times New Roman" w:cs="Times New Roman"/>
          <w:sz w:val="24"/>
          <w:szCs w:val="24"/>
        </w:rPr>
        <w:t>“</w:t>
      </w:r>
      <w:r w:rsidRPr="002F5654">
        <w:rPr>
          <w:rFonts w:ascii="Times New Roman" w:hAnsi="Times New Roman" w:cs="Times New Roman"/>
          <w:sz w:val="24"/>
          <w:szCs w:val="24"/>
        </w:rPr>
        <w:t>super cyberweapon</w:t>
      </w:r>
      <w:r>
        <w:rPr>
          <w:rFonts w:ascii="Times New Roman" w:hAnsi="Times New Roman" w:cs="Times New Roman"/>
          <w:sz w:val="24"/>
          <w:szCs w:val="24"/>
        </w:rPr>
        <w:t>”</w:t>
      </w:r>
      <w:r w:rsidRPr="002F5654">
        <w:rPr>
          <w:rFonts w:ascii="Times New Roman" w:hAnsi="Times New Roman" w:cs="Times New Roman"/>
          <w:sz w:val="24"/>
          <w:szCs w:val="24"/>
        </w:rPr>
        <w:t xml:space="preserve"> to attack many computers in countries such as Iran. Experts say that this was the most powerful cyberbomb that has been used to date, with a force that is 20 times more destructive than the cyberbomb </w:t>
      </w:r>
      <w:r>
        <w:rPr>
          <w:rFonts w:ascii="Times New Roman" w:hAnsi="Times New Roman" w:cs="Times New Roman"/>
          <w:sz w:val="24"/>
          <w:szCs w:val="24"/>
        </w:rPr>
        <w:t>“</w:t>
      </w:r>
      <w:r w:rsidRPr="002F5654">
        <w:rPr>
          <w:rFonts w:ascii="Times New Roman" w:hAnsi="Times New Roman" w:cs="Times New Roman"/>
          <w:sz w:val="24"/>
          <w:szCs w:val="24"/>
        </w:rPr>
        <w:t>Stuxnet</w:t>
      </w:r>
      <w:r>
        <w:rPr>
          <w:rFonts w:ascii="Times New Roman" w:hAnsi="Times New Roman" w:cs="Times New Roman"/>
          <w:sz w:val="24"/>
          <w:szCs w:val="24"/>
        </w:rPr>
        <w:t>”</w:t>
      </w:r>
      <w:r w:rsidRPr="002F5654">
        <w:rPr>
          <w:rFonts w:ascii="Times New Roman" w:hAnsi="Times New Roman" w:cs="Times New Roman"/>
          <w:sz w:val="24"/>
          <w:szCs w:val="24"/>
        </w:rPr>
        <w:t xml:space="preserve"> from 2010. At that time, </w:t>
      </w:r>
      <w:r>
        <w:rPr>
          <w:rFonts w:ascii="Times New Roman" w:hAnsi="Times New Roman" w:cs="Times New Roman"/>
          <w:sz w:val="24"/>
          <w:szCs w:val="24"/>
        </w:rPr>
        <w:t>“</w:t>
      </w:r>
      <w:r w:rsidRPr="002F5654">
        <w:rPr>
          <w:rFonts w:ascii="Times New Roman" w:hAnsi="Times New Roman" w:cs="Times New Roman"/>
          <w:sz w:val="24"/>
          <w:szCs w:val="24"/>
        </w:rPr>
        <w:t>Stuxnet</w:t>
      </w:r>
      <w:r>
        <w:rPr>
          <w:rFonts w:ascii="Times New Roman" w:hAnsi="Times New Roman" w:cs="Times New Roman"/>
          <w:sz w:val="24"/>
          <w:szCs w:val="24"/>
        </w:rPr>
        <w:t>”</w:t>
      </w:r>
      <w:r w:rsidRPr="002F5654">
        <w:rPr>
          <w:rFonts w:ascii="Times New Roman" w:hAnsi="Times New Roman" w:cs="Times New Roman"/>
          <w:sz w:val="24"/>
          <w:szCs w:val="24"/>
        </w:rPr>
        <w:t xml:space="preserve"> damaged the centrifuge used in Iran's nuclear enrichment project.</w:t>
      </w:r>
    </w:p>
    <w:p w14:paraId="64E9C2EE"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Facts prove that the first cyberwarfare campaign already started long ago and that this is a problem that is only going to get worse. . . .</w:t>
      </w:r>
    </w:p>
    <w:p w14:paraId="76E80DA8"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Because of the widespread use of computers, all aspects of a country, from the national economy to national defense, and even to people</w:t>
      </w:r>
      <w:r>
        <w:rPr>
          <w:rFonts w:ascii="Times New Roman" w:hAnsi="Times New Roman" w:cs="Times New Roman"/>
          <w:sz w:val="24"/>
          <w:szCs w:val="24"/>
        </w:rPr>
        <w:t>’s</w:t>
      </w:r>
      <w:r w:rsidRPr="002F5654">
        <w:rPr>
          <w:rFonts w:ascii="Times New Roman" w:hAnsi="Times New Roman" w:cs="Times New Roman"/>
          <w:sz w:val="24"/>
          <w:szCs w:val="24"/>
        </w:rPr>
        <w:t xml:space="preserve"> daily lives, are controlled by the Internet. When the Internet is operating, then the nation is operating, and when the Internet is paralyzed, then the nation is paralyzed. </w:t>
      </w:r>
      <w:r w:rsidR="00140647" w:rsidRPr="008A6122">
        <w:rPr>
          <w:rFonts w:ascii="Times New Roman" w:hAnsi="Times New Roman" w:cs="Times New Roman"/>
          <w:sz w:val="24"/>
          <w:szCs w:val="24"/>
        </w:rPr>
        <w:t>Cyberwarfare</w:t>
      </w:r>
      <w:r w:rsidRPr="002F5654">
        <w:rPr>
          <w:rFonts w:ascii="Times New Roman" w:hAnsi="Times New Roman" w:cs="Times New Roman"/>
          <w:sz w:val="24"/>
          <w:szCs w:val="24"/>
        </w:rPr>
        <w:t xml:space="preserve"> is a form of warfare that can cause even more serious harm than traditional land war, naval war, or air war.</w:t>
      </w:r>
    </w:p>
    <w:p w14:paraId="3F60E722"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Developed countries have the greatest capability for launching cyberwarfare. . . .</w:t>
      </w:r>
    </w:p>
    <w:p w14:paraId="038FDBFF" w14:textId="77777777" w:rsidR="00D944BC" w:rsidRDefault="00D944BC" w:rsidP="008A6122">
      <w:pPr>
        <w:spacing w:after="0"/>
        <w:ind w:left="720"/>
        <w:rPr>
          <w:ins w:id="414" w:author="E" w:date="2015-08-26T17:40:00Z"/>
          <w:rFonts w:ascii="Times New Roman" w:hAnsi="Times New Roman" w:cs="Times New Roman"/>
          <w:sz w:val="24"/>
          <w:szCs w:val="24"/>
        </w:rPr>
      </w:pPr>
      <w:r w:rsidRPr="002F5654">
        <w:rPr>
          <w:rFonts w:ascii="Times New Roman" w:hAnsi="Times New Roman" w:cs="Times New Roman"/>
          <w:sz w:val="24"/>
          <w:szCs w:val="24"/>
        </w:rPr>
        <w:t xml:space="preserve">The accelerated formulation of a national </w:t>
      </w:r>
      <w:r w:rsidR="00140647" w:rsidRPr="008A6122">
        <w:rPr>
          <w:rFonts w:ascii="Times New Roman" w:hAnsi="Times New Roman" w:cs="Times New Roman"/>
          <w:sz w:val="24"/>
          <w:szCs w:val="24"/>
        </w:rPr>
        <w:t>cyber</w:t>
      </w:r>
      <w:r w:rsidR="00672687">
        <w:rPr>
          <w:rFonts w:ascii="Times New Roman" w:hAnsi="Times New Roman" w:cs="Times New Roman"/>
          <w:sz w:val="24"/>
          <w:szCs w:val="24"/>
        </w:rPr>
        <w:t xml:space="preserve"> </w:t>
      </w:r>
      <w:r w:rsidR="00140647" w:rsidRPr="008A6122">
        <w:rPr>
          <w:rFonts w:ascii="Times New Roman" w:hAnsi="Times New Roman" w:cs="Times New Roman"/>
          <w:sz w:val="24"/>
          <w:szCs w:val="24"/>
        </w:rPr>
        <w:t>strategy</w:t>
      </w:r>
      <w:r w:rsidRPr="002F5654">
        <w:rPr>
          <w:rFonts w:ascii="Times New Roman" w:hAnsi="Times New Roman" w:cs="Times New Roman"/>
          <w:sz w:val="24"/>
          <w:szCs w:val="24"/>
        </w:rPr>
        <w:t xml:space="preserve"> is an urgently pressing issue. The threat of </w:t>
      </w:r>
      <w:r w:rsidR="00140647" w:rsidRPr="008A6122">
        <w:rPr>
          <w:rFonts w:ascii="Times New Roman" w:hAnsi="Times New Roman" w:cs="Times New Roman"/>
          <w:sz w:val="24"/>
          <w:szCs w:val="24"/>
        </w:rPr>
        <w:t>cyberwarfare</w:t>
      </w:r>
      <w:r w:rsidRPr="002F5654">
        <w:rPr>
          <w:rFonts w:ascii="Times New Roman" w:hAnsi="Times New Roman" w:cs="Times New Roman"/>
          <w:sz w:val="24"/>
          <w:szCs w:val="24"/>
        </w:rPr>
        <w:t xml:space="preserve"> must be fully recognized and given full attention. The sense of </w:t>
      </w:r>
      <w:r>
        <w:rPr>
          <w:rFonts w:ascii="Times New Roman" w:hAnsi="Times New Roman" w:cs="Times New Roman"/>
          <w:sz w:val="24"/>
          <w:szCs w:val="24"/>
        </w:rPr>
        <w:t>“</w:t>
      </w:r>
      <w:r w:rsidRPr="002F5654">
        <w:rPr>
          <w:rFonts w:ascii="Times New Roman" w:hAnsi="Times New Roman" w:cs="Times New Roman"/>
          <w:sz w:val="24"/>
          <w:szCs w:val="24"/>
        </w:rPr>
        <w:t>cyber sovereignty</w:t>
      </w:r>
      <w:r>
        <w:rPr>
          <w:rFonts w:ascii="Times New Roman" w:hAnsi="Times New Roman" w:cs="Times New Roman"/>
          <w:sz w:val="24"/>
          <w:szCs w:val="24"/>
        </w:rPr>
        <w:t>”</w:t>
      </w:r>
      <w:r w:rsidRPr="002F5654">
        <w:rPr>
          <w:rFonts w:ascii="Times New Roman" w:hAnsi="Times New Roman" w:cs="Times New Roman"/>
          <w:sz w:val="24"/>
          <w:szCs w:val="24"/>
        </w:rPr>
        <w:t xml:space="preserve"> must be strengthened. </w:t>
      </w:r>
      <w:r>
        <w:rPr>
          <w:rFonts w:ascii="Times New Roman" w:hAnsi="Times New Roman" w:cs="Times New Roman"/>
          <w:sz w:val="24"/>
          <w:szCs w:val="24"/>
        </w:rPr>
        <w:t>“</w:t>
      </w:r>
      <w:r w:rsidRPr="002F5654">
        <w:rPr>
          <w:rFonts w:ascii="Times New Roman" w:hAnsi="Times New Roman" w:cs="Times New Roman"/>
          <w:sz w:val="24"/>
          <w:szCs w:val="24"/>
        </w:rPr>
        <w:t>Cyber sovereignty</w:t>
      </w:r>
      <w:r>
        <w:rPr>
          <w:rFonts w:ascii="Times New Roman" w:hAnsi="Times New Roman" w:cs="Times New Roman"/>
          <w:sz w:val="24"/>
          <w:szCs w:val="24"/>
        </w:rPr>
        <w:t>”</w:t>
      </w:r>
      <w:r w:rsidRPr="002F5654">
        <w:rPr>
          <w:rFonts w:ascii="Times New Roman" w:hAnsi="Times New Roman" w:cs="Times New Roman"/>
          <w:sz w:val="24"/>
          <w:szCs w:val="24"/>
        </w:rPr>
        <w:t xml:space="preserve"> is a component of </w:t>
      </w:r>
      <w:r>
        <w:rPr>
          <w:rFonts w:ascii="Times New Roman" w:hAnsi="Times New Roman" w:cs="Times New Roman"/>
          <w:sz w:val="24"/>
          <w:szCs w:val="24"/>
        </w:rPr>
        <w:t>“</w:t>
      </w:r>
      <w:r w:rsidRPr="002F5654">
        <w:rPr>
          <w:rFonts w:ascii="Times New Roman" w:hAnsi="Times New Roman" w:cs="Times New Roman"/>
          <w:sz w:val="24"/>
          <w:szCs w:val="24"/>
        </w:rPr>
        <w:t>national sovereignty.</w:t>
      </w:r>
      <w:r>
        <w:rPr>
          <w:rFonts w:ascii="Times New Roman" w:hAnsi="Times New Roman" w:cs="Times New Roman"/>
          <w:sz w:val="24"/>
          <w:szCs w:val="24"/>
        </w:rPr>
        <w:t>”</w:t>
      </w:r>
      <w:r w:rsidRPr="002F5654">
        <w:rPr>
          <w:rFonts w:ascii="Times New Roman" w:hAnsi="Times New Roman" w:cs="Times New Roman"/>
          <w:sz w:val="24"/>
          <w:szCs w:val="24"/>
        </w:rPr>
        <w:t xml:space="preserve"> We must protect our country's cyber sovereignty against intrusion to ensure the security of the </w:t>
      </w:r>
      <w:r w:rsidR="00672687">
        <w:rPr>
          <w:rFonts w:ascii="Times New Roman" w:hAnsi="Times New Roman" w:cs="Times New Roman"/>
          <w:sz w:val="24"/>
          <w:szCs w:val="24"/>
        </w:rPr>
        <w:t>“</w:t>
      </w:r>
      <w:r w:rsidRPr="002F5654">
        <w:rPr>
          <w:rFonts w:ascii="Times New Roman" w:hAnsi="Times New Roman" w:cs="Times New Roman"/>
          <w:sz w:val="24"/>
          <w:szCs w:val="24"/>
        </w:rPr>
        <w:t>cyber borders.</w:t>
      </w:r>
      <w:r w:rsidR="00672687">
        <w:rPr>
          <w:rFonts w:ascii="Times New Roman" w:hAnsi="Times New Roman" w:cs="Times New Roman"/>
          <w:sz w:val="24"/>
          <w:szCs w:val="24"/>
        </w:rPr>
        <w:t>”</w:t>
      </w:r>
    </w:p>
    <w:p w14:paraId="40F7748B" w14:textId="77777777" w:rsidR="003A13D4" w:rsidRPr="002F5654" w:rsidRDefault="003A13D4" w:rsidP="008A6122">
      <w:pPr>
        <w:numPr>
          <w:ins w:id="415" w:author="E" w:date="2015-08-26T17:40:00Z"/>
        </w:numPr>
        <w:spacing w:after="0"/>
        <w:ind w:left="720"/>
        <w:rPr>
          <w:rFonts w:ascii="Times New Roman" w:hAnsi="Times New Roman" w:cs="Times New Roman"/>
          <w:sz w:val="24"/>
          <w:szCs w:val="24"/>
        </w:rPr>
      </w:pPr>
    </w:p>
    <w:p w14:paraId="703EC718" w14:textId="77777777" w:rsidR="00D944BC" w:rsidRPr="002F5654" w:rsidRDefault="00D944BC" w:rsidP="002F5654">
      <w:pPr>
        <w:rPr>
          <w:rFonts w:ascii="Times New Roman" w:hAnsi="Times New Roman" w:cs="Times New Roman"/>
          <w:sz w:val="24"/>
          <w:szCs w:val="24"/>
        </w:rPr>
      </w:pPr>
      <w:r w:rsidRPr="002F5654">
        <w:rPr>
          <w:rFonts w:ascii="Times New Roman" w:hAnsi="Times New Roman" w:cs="Times New Roman"/>
          <w:b/>
          <w:sz w:val="24"/>
          <w:szCs w:val="24"/>
        </w:rPr>
        <w:t>Commentary by Xu Peixin, Associate Professor with Communication University of China, “Interpreting the Second Wave of Cyber Security Threats to China</w:t>
      </w:r>
      <w:r w:rsidR="000A210A">
        <w:rPr>
          <w:rFonts w:ascii="Times New Roman" w:hAnsi="Times New Roman" w:cs="Times New Roman"/>
          <w:b/>
          <w:sz w:val="24"/>
          <w:szCs w:val="24"/>
        </w:rPr>
        <w:t>,</w:t>
      </w:r>
      <w:r w:rsidRPr="002F5654">
        <w:rPr>
          <w:rFonts w:ascii="Times New Roman" w:hAnsi="Times New Roman" w:cs="Times New Roman"/>
          <w:b/>
          <w:sz w:val="24"/>
          <w:szCs w:val="24"/>
        </w:rPr>
        <w:t>”</w:t>
      </w:r>
      <w:r w:rsidR="000A210A">
        <w:rPr>
          <w:rFonts w:ascii="Times New Roman" w:hAnsi="Times New Roman" w:cs="Times New Roman"/>
          <w:b/>
          <w:sz w:val="24"/>
          <w:szCs w:val="24"/>
        </w:rPr>
        <w:t xml:space="preserve"> CCTV.com, March 4, 2013</w:t>
      </w:r>
      <w:r w:rsidRPr="002F5654">
        <w:rPr>
          <w:rStyle w:val="EndnoteReference"/>
          <w:rFonts w:ascii="Times New Roman" w:hAnsi="Times New Roman" w:cs="Times New Roman"/>
          <w:sz w:val="24"/>
          <w:szCs w:val="24"/>
        </w:rPr>
        <w:endnoteReference w:id="154"/>
      </w:r>
    </w:p>
    <w:p w14:paraId="3368D250"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 xml:space="preserve">After the failures of the 2003-05 WSIS negotiations, the world was increasingly led by U.S. foreign policy makers and commercial media companies. 2010 onwards has been </w:t>
      </w:r>
      <w:r w:rsidRPr="002F5654">
        <w:rPr>
          <w:rFonts w:ascii="Times New Roman" w:hAnsi="Times New Roman" w:cs="Times New Roman"/>
          <w:sz w:val="24"/>
          <w:szCs w:val="24"/>
        </w:rPr>
        <w:lastRenderedPageBreak/>
        <w:t xml:space="preserve">particularly disastrous. In January 2010, Hillary Clinton delivered a well-known speech at </w:t>
      </w:r>
      <w:r w:rsidR="00204147">
        <w:rPr>
          <w:rFonts w:ascii="Times New Roman" w:hAnsi="Times New Roman" w:cs="Times New Roman"/>
          <w:sz w:val="24"/>
          <w:szCs w:val="24"/>
        </w:rPr>
        <w:t>[</w:t>
      </w:r>
      <w:r w:rsidR="00672687">
        <w:rPr>
          <w:rFonts w:ascii="Times New Roman" w:hAnsi="Times New Roman" w:cs="Times New Roman"/>
          <w:sz w:val="24"/>
          <w:szCs w:val="24"/>
        </w:rPr>
        <w:t>the</w:t>
      </w:r>
      <w:r w:rsidR="00204147">
        <w:rPr>
          <w:rFonts w:ascii="Times New Roman" w:hAnsi="Times New Roman" w:cs="Times New Roman"/>
          <w:sz w:val="24"/>
          <w:szCs w:val="24"/>
        </w:rPr>
        <w:t>]</w:t>
      </w:r>
      <w:r w:rsidR="00672687">
        <w:rPr>
          <w:rFonts w:ascii="Times New Roman" w:hAnsi="Times New Roman" w:cs="Times New Roman"/>
          <w:sz w:val="24"/>
          <w:szCs w:val="24"/>
        </w:rPr>
        <w:t xml:space="preserve"> </w:t>
      </w:r>
      <w:r w:rsidRPr="002F5654">
        <w:rPr>
          <w:rFonts w:ascii="Times New Roman" w:hAnsi="Times New Roman" w:cs="Times New Roman"/>
          <w:sz w:val="24"/>
          <w:szCs w:val="24"/>
        </w:rPr>
        <w:t xml:space="preserve">Newseum calling for more Internet freedoms. In March 2010, Google showcased its formal withdrawal from China citing cyber attacks. In May 2010, the Pentagon launched the </w:t>
      </w:r>
      <w:r w:rsidRPr="00BE178F">
        <w:rPr>
          <w:rFonts w:ascii="Times New Roman" w:hAnsi="Times New Roman" w:cs="Times New Roman"/>
          <w:sz w:val="24"/>
          <w:szCs w:val="24"/>
        </w:rPr>
        <w:t>U.S</w:t>
      </w:r>
      <w:r w:rsidRPr="000A22BB">
        <w:rPr>
          <w:rFonts w:ascii="Times New Roman" w:hAnsi="Times New Roman" w:cs="Times New Roman"/>
          <w:sz w:val="24"/>
          <w:szCs w:val="24"/>
        </w:rPr>
        <w:t>. Cyber Command</w:t>
      </w:r>
      <w:r w:rsidRPr="002F5654">
        <w:rPr>
          <w:rFonts w:ascii="Times New Roman" w:hAnsi="Times New Roman" w:cs="Times New Roman"/>
          <w:sz w:val="24"/>
          <w:szCs w:val="24"/>
        </w:rPr>
        <w:t>, and in May 2010, the U.S. State Department gave 1.5 million dollars to the so-called Global Internet Freedom Consortium directly affiliated with Falun Gong. In June 2010, computer malware Stuxnet</w:t>
      </w:r>
      <w:r w:rsidR="00672687">
        <w:rPr>
          <w:rFonts w:ascii="Times New Roman" w:hAnsi="Times New Roman" w:cs="Times New Roman"/>
          <w:sz w:val="24"/>
          <w:szCs w:val="24"/>
        </w:rPr>
        <w:t>—</w:t>
      </w:r>
      <w:r w:rsidRPr="002F5654">
        <w:rPr>
          <w:rFonts w:ascii="Times New Roman" w:hAnsi="Times New Roman" w:cs="Times New Roman"/>
          <w:sz w:val="24"/>
          <w:szCs w:val="24"/>
        </w:rPr>
        <w:t xml:space="preserve">widely believed to be created by </w:t>
      </w:r>
      <w:r w:rsidR="000A210A">
        <w:rPr>
          <w:rFonts w:ascii="Times New Roman" w:hAnsi="Times New Roman" w:cs="Times New Roman"/>
          <w:sz w:val="24"/>
          <w:szCs w:val="24"/>
        </w:rPr>
        <w:t xml:space="preserve">[the] </w:t>
      </w:r>
      <w:r w:rsidRPr="002F5654">
        <w:rPr>
          <w:rFonts w:ascii="Times New Roman" w:hAnsi="Times New Roman" w:cs="Times New Roman"/>
          <w:sz w:val="24"/>
          <w:szCs w:val="24"/>
        </w:rPr>
        <w:t>U.S. and Israel</w:t>
      </w:r>
      <w:r w:rsidR="00672687">
        <w:rPr>
          <w:rFonts w:ascii="Times New Roman" w:hAnsi="Times New Roman" w:cs="Times New Roman"/>
          <w:sz w:val="24"/>
          <w:szCs w:val="24"/>
        </w:rPr>
        <w:t>—</w:t>
      </w:r>
      <w:r w:rsidRPr="002F5654">
        <w:rPr>
          <w:rFonts w:ascii="Times New Roman" w:hAnsi="Times New Roman" w:cs="Times New Roman"/>
          <w:sz w:val="24"/>
          <w:szCs w:val="24"/>
        </w:rPr>
        <w:t xml:space="preserve">was discovered in Iranian and Indonesian computers. In May 2011, President Barack Obama signed an executive order laying out cyberwar guidelines, and two weeks ago, Obama signed a new executive order to strengthen cyber defenses. Most recently, Mandiant released its report titled </w:t>
      </w:r>
      <w:r w:rsidR="00672687">
        <w:rPr>
          <w:rFonts w:ascii="Times New Roman" w:hAnsi="Times New Roman" w:cs="Times New Roman"/>
          <w:sz w:val="24"/>
          <w:szCs w:val="24"/>
        </w:rPr>
        <w:t>“</w:t>
      </w:r>
      <w:r w:rsidRPr="002F5654">
        <w:rPr>
          <w:rFonts w:ascii="Times New Roman" w:hAnsi="Times New Roman" w:cs="Times New Roman"/>
          <w:sz w:val="24"/>
          <w:szCs w:val="24"/>
        </w:rPr>
        <w:t>APT1: Exposing One of China's Cyber Espionage Units.</w:t>
      </w:r>
      <w:r w:rsidR="00672687">
        <w:rPr>
          <w:rFonts w:ascii="Times New Roman" w:hAnsi="Times New Roman" w:cs="Times New Roman"/>
          <w:sz w:val="24"/>
          <w:szCs w:val="24"/>
        </w:rPr>
        <w:t>”</w:t>
      </w:r>
    </w:p>
    <w:p w14:paraId="575924CC"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Motivated by U.S. attempts to weaponize</w:t>
      </w:r>
      <w:r w:rsidR="000A210A">
        <w:rPr>
          <w:rFonts w:ascii="Times New Roman" w:hAnsi="Times New Roman" w:cs="Times New Roman"/>
          <w:sz w:val="24"/>
          <w:szCs w:val="24"/>
        </w:rPr>
        <w:t xml:space="preserve"> [the]</w:t>
      </w:r>
      <w:r w:rsidRPr="002F5654">
        <w:rPr>
          <w:rFonts w:ascii="Times New Roman" w:hAnsi="Times New Roman" w:cs="Times New Roman"/>
          <w:sz w:val="24"/>
          <w:szCs w:val="24"/>
        </w:rPr>
        <w:t xml:space="preserve"> Internet, nations such as the U.K., South Korea, Germany and Iran followed suit to increase cyber war capabilities. The more energy the U.S. wastes on accusing and attacking others, the more the world community feels threatened by the U.S. monopoly on Internet governance. The more other nations challenge the U.S. in forums such as ITU, the more U.S. state authorities and businesses find it necessary to create a scapegoat. U.S. concerns ranging from creating jobs in the Pentagon to bringing jobs home through trade wars will only hurt global economic growth. It is not the way the world works. It is much ado about nothing.</w:t>
      </w:r>
    </w:p>
    <w:p w14:paraId="11E588DE" w14:textId="77777777" w:rsidR="00D944BC" w:rsidRPr="002F5654" w:rsidRDefault="00D944BC" w:rsidP="002F5654">
      <w:pPr>
        <w:rPr>
          <w:rFonts w:ascii="Times New Roman" w:hAnsi="Times New Roman" w:cs="Times New Roman"/>
          <w:sz w:val="24"/>
          <w:szCs w:val="24"/>
        </w:rPr>
      </w:pPr>
      <w:r w:rsidRPr="00DC10BD">
        <w:rPr>
          <w:rFonts w:ascii="Times New Roman" w:hAnsi="Times New Roman" w:cs="Times New Roman"/>
          <w:b/>
          <w:i/>
          <w:sz w:val="24"/>
          <w:szCs w:val="24"/>
        </w:rPr>
        <w:t>People’s Daily</w:t>
      </w:r>
      <w:r w:rsidRPr="002F5654">
        <w:rPr>
          <w:rFonts w:ascii="Times New Roman" w:hAnsi="Times New Roman" w:cs="Times New Roman"/>
          <w:b/>
          <w:sz w:val="24"/>
          <w:szCs w:val="24"/>
        </w:rPr>
        <w:t xml:space="preserve"> Article by Zhong Sheng</w:t>
      </w:r>
      <w:r w:rsidR="000A22BB">
        <w:rPr>
          <w:rFonts w:ascii="Times New Roman" w:hAnsi="Times New Roman" w:cs="Times New Roman"/>
          <w:b/>
          <w:sz w:val="24"/>
          <w:szCs w:val="24"/>
        </w:rPr>
        <w:t>,</w:t>
      </w:r>
      <w:r w:rsidRPr="002F5654">
        <w:rPr>
          <w:rFonts w:ascii="Times New Roman" w:hAnsi="Times New Roman" w:cs="Times New Roman"/>
          <w:b/>
          <w:sz w:val="24"/>
          <w:szCs w:val="24"/>
        </w:rPr>
        <w:t>“Do Not Treat Cyberspace as a War Theater; Avoid Harming Others and Damaging Oneself</w:t>
      </w:r>
      <w:r w:rsidR="000A22BB">
        <w:rPr>
          <w:rFonts w:ascii="Times New Roman" w:hAnsi="Times New Roman" w:cs="Times New Roman"/>
          <w:b/>
          <w:sz w:val="24"/>
          <w:szCs w:val="24"/>
        </w:rPr>
        <w:t>,</w:t>
      </w:r>
      <w:r w:rsidRPr="002F5654">
        <w:rPr>
          <w:rFonts w:ascii="Times New Roman" w:hAnsi="Times New Roman" w:cs="Times New Roman"/>
          <w:b/>
          <w:sz w:val="24"/>
          <w:szCs w:val="24"/>
        </w:rPr>
        <w:t>”</w:t>
      </w:r>
      <w:r w:rsidR="000A22BB">
        <w:rPr>
          <w:rFonts w:ascii="Times New Roman" w:hAnsi="Times New Roman" w:cs="Times New Roman"/>
          <w:b/>
          <w:sz w:val="24"/>
          <w:szCs w:val="24"/>
        </w:rPr>
        <w:t xml:space="preserve"> February 27, 2013</w:t>
      </w:r>
      <w:r w:rsidRPr="002F5654">
        <w:rPr>
          <w:rStyle w:val="EndnoteReference"/>
          <w:rFonts w:ascii="Times New Roman" w:hAnsi="Times New Roman" w:cs="Times New Roman"/>
          <w:sz w:val="24"/>
          <w:szCs w:val="24"/>
        </w:rPr>
        <w:endnoteReference w:id="155"/>
      </w:r>
      <w:r w:rsidRPr="002F5654">
        <w:rPr>
          <w:rFonts w:ascii="Times New Roman" w:hAnsi="Times New Roman" w:cs="Times New Roman"/>
          <w:sz w:val="24"/>
          <w:szCs w:val="24"/>
        </w:rPr>
        <w:t xml:space="preserve"> </w:t>
      </w:r>
    </w:p>
    <w:p w14:paraId="2DC06F90"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 xml:space="preserve">In fact, it is the United States that is a hacking empire worthy of the title. According to American media, the United States set up the world's first cyber hacking unit back in 2002. In 2011 the US military formally established </w:t>
      </w:r>
      <w:r w:rsidR="000A22BB">
        <w:rPr>
          <w:rFonts w:ascii="Times New Roman" w:hAnsi="Times New Roman" w:cs="Times New Roman"/>
          <w:sz w:val="24"/>
          <w:szCs w:val="24"/>
        </w:rPr>
        <w:t xml:space="preserve">[a] </w:t>
      </w:r>
      <w:r w:rsidRPr="002F5654">
        <w:rPr>
          <w:rFonts w:ascii="Times New Roman" w:hAnsi="Times New Roman" w:cs="Times New Roman"/>
          <w:sz w:val="24"/>
          <w:szCs w:val="24"/>
        </w:rPr>
        <w:t xml:space="preserve">Cyber Command. Iran's infrastructure such as its uranium enrichment facility </w:t>
      </w:r>
      <w:r w:rsidR="000A210A" w:rsidRPr="002F5654">
        <w:rPr>
          <w:rFonts w:ascii="Times New Roman" w:hAnsi="Times New Roman" w:cs="Times New Roman"/>
          <w:sz w:val="24"/>
          <w:szCs w:val="24"/>
        </w:rPr>
        <w:t>ha</w:t>
      </w:r>
      <w:r w:rsidR="000A210A">
        <w:rPr>
          <w:rFonts w:ascii="Times New Roman" w:hAnsi="Times New Roman" w:cs="Times New Roman"/>
          <w:sz w:val="24"/>
          <w:szCs w:val="24"/>
        </w:rPr>
        <w:t>[s]</w:t>
      </w:r>
      <w:r w:rsidR="000A210A" w:rsidRPr="002F5654">
        <w:rPr>
          <w:rFonts w:ascii="Times New Roman" w:hAnsi="Times New Roman" w:cs="Times New Roman"/>
          <w:sz w:val="24"/>
          <w:szCs w:val="24"/>
        </w:rPr>
        <w:t xml:space="preserve"> </w:t>
      </w:r>
      <w:r w:rsidRPr="002F5654">
        <w:rPr>
          <w:rFonts w:ascii="Times New Roman" w:hAnsi="Times New Roman" w:cs="Times New Roman"/>
          <w:sz w:val="24"/>
          <w:szCs w:val="24"/>
        </w:rPr>
        <w:t xml:space="preserve">been attacked by high-grade viruses such as "Stuxnet," and the black hands behind this are an open secret. US military and intelligence organs attend an annual hackers congress in lofty tone, when top hackers from all over the world gather </w:t>
      </w:r>
      <w:r w:rsidR="000A210A">
        <w:rPr>
          <w:rFonts w:ascii="Times New Roman" w:hAnsi="Times New Roman" w:cs="Times New Roman"/>
          <w:sz w:val="24"/>
          <w:szCs w:val="24"/>
        </w:rPr>
        <w:t>[at]</w:t>
      </w:r>
      <w:r w:rsidR="000A210A" w:rsidRPr="002F5654">
        <w:rPr>
          <w:rFonts w:ascii="Times New Roman" w:hAnsi="Times New Roman" w:cs="Times New Roman"/>
          <w:sz w:val="24"/>
          <w:szCs w:val="24"/>
        </w:rPr>
        <w:t xml:space="preserve"> </w:t>
      </w:r>
      <w:r w:rsidRPr="002F5654">
        <w:rPr>
          <w:rFonts w:ascii="Times New Roman" w:hAnsi="Times New Roman" w:cs="Times New Roman"/>
          <w:sz w:val="24"/>
          <w:szCs w:val="24"/>
        </w:rPr>
        <w:t>the Pentagon. American media have all along discussed this with enthusi</w:t>
      </w:r>
      <w:r>
        <w:rPr>
          <w:rFonts w:ascii="Times New Roman" w:hAnsi="Times New Roman" w:cs="Times New Roman"/>
          <w:sz w:val="24"/>
          <w:szCs w:val="24"/>
        </w:rPr>
        <w:t xml:space="preserve">asm. A recent article in </w:t>
      </w:r>
      <w:r w:rsidR="000A210A">
        <w:rPr>
          <w:rFonts w:ascii="Times New Roman" w:hAnsi="Times New Roman" w:cs="Times New Roman"/>
          <w:sz w:val="24"/>
          <w:szCs w:val="24"/>
        </w:rPr>
        <w:t xml:space="preserve">the </w:t>
      </w:r>
      <w:r w:rsidRPr="00DC10BD">
        <w:rPr>
          <w:rFonts w:ascii="Times New Roman" w:hAnsi="Times New Roman" w:cs="Times New Roman"/>
          <w:i/>
          <w:sz w:val="24"/>
          <w:szCs w:val="24"/>
        </w:rPr>
        <w:t>Economist</w:t>
      </w:r>
      <w:r w:rsidRPr="002F5654">
        <w:rPr>
          <w:rFonts w:ascii="Times New Roman" w:hAnsi="Times New Roman" w:cs="Times New Roman"/>
          <w:sz w:val="24"/>
          <w:szCs w:val="24"/>
        </w:rPr>
        <w:t xml:space="preserve"> said that the United States is not a new hand in cyber espionage. Officials of France</w:t>
      </w:r>
      <w:ins w:id="438" w:author="E" w:date="2015-08-26T17:40:00Z">
        <w:r w:rsidR="003A13D4">
          <w:rPr>
            <w:rFonts w:ascii="Times New Roman" w:hAnsi="Times New Roman" w:cs="Times New Roman"/>
            <w:sz w:val="24"/>
            <w:szCs w:val="24"/>
          </w:rPr>
          <w:t>’</w:t>
        </w:r>
      </w:ins>
      <w:del w:id="439" w:author="E" w:date="2015-08-26T17:40:00Z">
        <w:r w:rsidRPr="002F5654" w:rsidDel="003A13D4">
          <w:rPr>
            <w:rFonts w:ascii="Times New Roman" w:hAnsi="Times New Roman" w:cs="Times New Roman"/>
            <w:sz w:val="24"/>
            <w:szCs w:val="24"/>
          </w:rPr>
          <w:delText>'</w:delText>
        </w:r>
      </w:del>
      <w:r w:rsidRPr="002F5654">
        <w:rPr>
          <w:rFonts w:ascii="Times New Roman" w:hAnsi="Times New Roman" w:cs="Times New Roman"/>
          <w:sz w:val="24"/>
          <w:szCs w:val="24"/>
        </w:rPr>
        <w:t>s cyber monitoring departments claim that during the French presidential election last year the United States used espionage software to get into then</w:t>
      </w:r>
      <w:r w:rsidR="000A210A">
        <w:rPr>
          <w:rFonts w:ascii="Times New Roman" w:hAnsi="Times New Roman" w:cs="Times New Roman"/>
          <w:sz w:val="24"/>
          <w:szCs w:val="24"/>
        </w:rPr>
        <w:t>-</w:t>
      </w:r>
      <w:r w:rsidRPr="002F5654">
        <w:rPr>
          <w:rFonts w:ascii="Times New Roman" w:hAnsi="Times New Roman" w:cs="Times New Roman"/>
          <w:sz w:val="24"/>
          <w:szCs w:val="24"/>
        </w:rPr>
        <w:t>President Sarkozy's computer. In 2012 attacks originating from the United States easily headed the list of external cyberattacks on China.</w:t>
      </w:r>
    </w:p>
    <w:p w14:paraId="4A84A2A8" w14:textId="77777777" w:rsidR="00D944BC" w:rsidRPr="002F5654" w:rsidRDefault="00D944BC" w:rsidP="002F5654">
      <w:pPr>
        <w:rPr>
          <w:rFonts w:ascii="Times New Roman" w:hAnsi="Times New Roman" w:cs="Times New Roman"/>
          <w:sz w:val="24"/>
          <w:szCs w:val="24"/>
        </w:rPr>
      </w:pPr>
      <w:r w:rsidRPr="00DC10BD">
        <w:rPr>
          <w:rFonts w:ascii="Times New Roman" w:hAnsi="Times New Roman" w:cs="Times New Roman"/>
          <w:b/>
          <w:i/>
          <w:sz w:val="24"/>
          <w:szCs w:val="24"/>
        </w:rPr>
        <w:t>People’s Daily</w:t>
      </w:r>
      <w:r w:rsidRPr="002F5654">
        <w:rPr>
          <w:rFonts w:ascii="Times New Roman" w:hAnsi="Times New Roman" w:cs="Times New Roman"/>
          <w:b/>
          <w:sz w:val="24"/>
          <w:szCs w:val="24"/>
        </w:rPr>
        <w:t xml:space="preserve"> Article by Zhong Sheng,  “Blackening China Can Hardly Conceal the Evil Behavior of the </w:t>
      </w:r>
      <w:ins w:id="440" w:author="E" w:date="2015-08-26T17:41:00Z">
        <w:r w:rsidR="003A13D4">
          <w:rPr>
            <w:rFonts w:ascii="Times New Roman" w:hAnsi="Times New Roman" w:cs="Times New Roman"/>
            <w:b/>
            <w:sz w:val="24"/>
            <w:szCs w:val="24"/>
          </w:rPr>
          <w:t>‘</w:t>
        </w:r>
      </w:ins>
      <w:del w:id="441" w:author="E" w:date="2015-08-26T17:41:00Z">
        <w:r w:rsidRPr="002F5654" w:rsidDel="003A13D4">
          <w:rPr>
            <w:rFonts w:ascii="Times New Roman" w:hAnsi="Times New Roman" w:cs="Times New Roman"/>
            <w:b/>
            <w:sz w:val="24"/>
            <w:szCs w:val="24"/>
          </w:rPr>
          <w:delText>'</w:delText>
        </w:r>
      </w:del>
      <w:r w:rsidRPr="002F5654">
        <w:rPr>
          <w:rFonts w:ascii="Times New Roman" w:hAnsi="Times New Roman" w:cs="Times New Roman"/>
          <w:b/>
          <w:sz w:val="24"/>
          <w:szCs w:val="24"/>
        </w:rPr>
        <w:t>Hackers</w:t>
      </w:r>
      <w:ins w:id="442" w:author="E" w:date="2015-08-26T17:41:00Z">
        <w:r w:rsidR="003A13D4">
          <w:rPr>
            <w:rFonts w:ascii="Times New Roman" w:hAnsi="Times New Roman" w:cs="Times New Roman"/>
            <w:b/>
            <w:sz w:val="24"/>
            <w:szCs w:val="24"/>
          </w:rPr>
          <w:t>’</w:t>
        </w:r>
      </w:ins>
      <w:del w:id="443" w:author="E" w:date="2015-08-26T17:41:00Z">
        <w:r w:rsidRPr="002F5654" w:rsidDel="003A13D4">
          <w:rPr>
            <w:rFonts w:ascii="Times New Roman" w:hAnsi="Times New Roman" w:cs="Times New Roman"/>
            <w:b/>
            <w:sz w:val="24"/>
            <w:szCs w:val="24"/>
          </w:rPr>
          <w:delText>'</w:delText>
        </w:r>
      </w:del>
      <w:r w:rsidRPr="002F5654">
        <w:rPr>
          <w:rFonts w:ascii="Times New Roman" w:hAnsi="Times New Roman" w:cs="Times New Roman"/>
          <w:b/>
          <w:sz w:val="24"/>
          <w:szCs w:val="24"/>
        </w:rPr>
        <w:t xml:space="preserve"> Empire</w:t>
      </w:r>
      <w:ins w:id="444" w:author="E" w:date="2015-08-26T17:41:00Z">
        <w:r w:rsidR="003A13D4">
          <w:rPr>
            <w:rFonts w:ascii="Times New Roman" w:hAnsi="Times New Roman" w:cs="Times New Roman"/>
            <w:b/>
            <w:sz w:val="24"/>
            <w:szCs w:val="24"/>
          </w:rPr>
          <w:t>’</w:t>
        </w:r>
      </w:ins>
      <w:del w:id="445" w:author="E" w:date="2015-08-26T17:41:00Z">
        <w:r w:rsidRPr="002F5654" w:rsidDel="003A13D4">
          <w:rPr>
            <w:rFonts w:ascii="Times New Roman" w:hAnsi="Times New Roman" w:cs="Times New Roman"/>
            <w:b/>
            <w:sz w:val="24"/>
            <w:szCs w:val="24"/>
          </w:rPr>
          <w:delText>'</w:delText>
        </w:r>
      </w:del>
      <w:r w:rsidRPr="002F5654">
        <w:rPr>
          <w:rFonts w:ascii="Times New Roman" w:hAnsi="Times New Roman" w:cs="Times New Roman"/>
          <w:b/>
          <w:sz w:val="24"/>
          <w:szCs w:val="24"/>
        </w:rPr>
        <w:t>”</w:t>
      </w:r>
      <w:r w:rsidR="000A22BB">
        <w:rPr>
          <w:rFonts w:ascii="Times New Roman" w:hAnsi="Times New Roman" w:cs="Times New Roman"/>
          <w:b/>
          <w:sz w:val="24"/>
          <w:szCs w:val="24"/>
        </w:rPr>
        <w:t xml:space="preserve"> </w:t>
      </w:r>
      <w:r w:rsidR="000A22BB" w:rsidRPr="002F5654">
        <w:rPr>
          <w:rFonts w:ascii="Times New Roman" w:hAnsi="Times New Roman" w:cs="Times New Roman"/>
          <w:b/>
          <w:sz w:val="24"/>
          <w:szCs w:val="24"/>
        </w:rPr>
        <w:t>May 8, 2013</w:t>
      </w:r>
      <w:r w:rsidRPr="002F5654">
        <w:rPr>
          <w:rStyle w:val="EndnoteReference"/>
          <w:rFonts w:ascii="Times New Roman" w:hAnsi="Times New Roman" w:cs="Times New Roman"/>
          <w:sz w:val="24"/>
          <w:szCs w:val="24"/>
        </w:rPr>
        <w:endnoteReference w:id="156"/>
      </w:r>
    </w:p>
    <w:p w14:paraId="5D60DB79"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lastRenderedPageBreak/>
        <w:t xml:space="preserve">As everyone knows, the United States is the true </w:t>
      </w:r>
      <w:r w:rsidR="000A22BB">
        <w:rPr>
          <w:rFonts w:ascii="Times New Roman" w:hAnsi="Times New Roman" w:cs="Times New Roman"/>
          <w:sz w:val="24"/>
          <w:szCs w:val="24"/>
        </w:rPr>
        <w:t>“</w:t>
      </w:r>
      <w:r w:rsidRPr="002F5654">
        <w:rPr>
          <w:rFonts w:ascii="Times New Roman" w:hAnsi="Times New Roman" w:cs="Times New Roman"/>
          <w:sz w:val="24"/>
          <w:szCs w:val="24"/>
        </w:rPr>
        <w:t>hackers</w:t>
      </w:r>
      <w:r>
        <w:rPr>
          <w:rFonts w:ascii="Times New Roman" w:hAnsi="Times New Roman" w:cs="Times New Roman"/>
          <w:sz w:val="24"/>
          <w:szCs w:val="24"/>
        </w:rPr>
        <w:t>’</w:t>
      </w:r>
      <w:r w:rsidRPr="002F5654">
        <w:rPr>
          <w:rFonts w:ascii="Times New Roman" w:hAnsi="Times New Roman" w:cs="Times New Roman"/>
          <w:sz w:val="24"/>
          <w:szCs w:val="24"/>
        </w:rPr>
        <w:t xml:space="preserve"> empire,</w:t>
      </w:r>
      <w:r w:rsidR="000A22BB">
        <w:rPr>
          <w:rFonts w:ascii="Times New Roman" w:hAnsi="Times New Roman" w:cs="Times New Roman"/>
          <w:sz w:val="24"/>
          <w:szCs w:val="24"/>
        </w:rPr>
        <w:t>”</w:t>
      </w:r>
      <w:r w:rsidRPr="002F5654">
        <w:rPr>
          <w:rFonts w:ascii="Times New Roman" w:hAnsi="Times New Roman" w:cs="Times New Roman"/>
          <w:sz w:val="24"/>
          <w:szCs w:val="24"/>
        </w:rPr>
        <w:t xml:space="preserve"> and its extensive cyber espionage activities are not only aimed at hostile countries but also at allies; its intelligence gathering scope includes the political, military, science and technology, and commercial fields. In recent years the United States has continually strengthened its cyber tools for political subversion of other countries. Ever since the Internet was born, the United States has prepared to fight a cyber war, and has created many world firsts.</w:t>
      </w:r>
    </w:p>
    <w:p w14:paraId="67D0A5FE"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 xml:space="preserve">. . .The United States was the first country to carry out virtual cyber war. According to reports, the history of US cyber war can be traced back to the first Gulf War. In 2011, American media revealed a cyber war plan codenamed </w:t>
      </w:r>
      <w:r w:rsidR="00BD0234">
        <w:rPr>
          <w:rFonts w:ascii="Times New Roman" w:hAnsi="Times New Roman" w:cs="Times New Roman"/>
          <w:sz w:val="24"/>
          <w:szCs w:val="24"/>
        </w:rPr>
        <w:t>“</w:t>
      </w:r>
      <w:r w:rsidRPr="002F5654">
        <w:rPr>
          <w:rFonts w:ascii="Times New Roman" w:hAnsi="Times New Roman" w:cs="Times New Roman"/>
          <w:sz w:val="24"/>
          <w:szCs w:val="24"/>
        </w:rPr>
        <w:t>Olympic Games.</w:t>
      </w:r>
      <w:r w:rsidR="00BD0234">
        <w:rPr>
          <w:rFonts w:ascii="Times New Roman" w:hAnsi="Times New Roman" w:cs="Times New Roman"/>
          <w:sz w:val="24"/>
          <w:szCs w:val="24"/>
        </w:rPr>
        <w:t>”</w:t>
      </w:r>
      <w:r w:rsidRPr="002F5654">
        <w:rPr>
          <w:rFonts w:ascii="Times New Roman" w:hAnsi="Times New Roman" w:cs="Times New Roman"/>
          <w:sz w:val="24"/>
          <w:szCs w:val="24"/>
        </w:rPr>
        <w:t xml:space="preserve"> When Iran's uranium enrichment centrifuges were attacked by the </w:t>
      </w:r>
      <w:r w:rsidR="00BD0234">
        <w:rPr>
          <w:rFonts w:ascii="Times New Roman" w:hAnsi="Times New Roman" w:cs="Times New Roman"/>
          <w:sz w:val="24"/>
          <w:szCs w:val="24"/>
        </w:rPr>
        <w:t>“</w:t>
      </w:r>
      <w:r w:rsidRPr="002F5654">
        <w:rPr>
          <w:rFonts w:ascii="Times New Roman" w:hAnsi="Times New Roman" w:cs="Times New Roman"/>
          <w:sz w:val="24"/>
          <w:szCs w:val="24"/>
        </w:rPr>
        <w:t>Stuxnet</w:t>
      </w:r>
      <w:r w:rsidR="00BD0234">
        <w:rPr>
          <w:rFonts w:ascii="Times New Roman" w:hAnsi="Times New Roman" w:cs="Times New Roman"/>
          <w:sz w:val="24"/>
          <w:szCs w:val="24"/>
        </w:rPr>
        <w:t>”</w:t>
      </w:r>
      <w:r w:rsidRPr="002F5654">
        <w:rPr>
          <w:rFonts w:ascii="Times New Roman" w:hAnsi="Times New Roman" w:cs="Times New Roman"/>
          <w:sz w:val="24"/>
          <w:szCs w:val="24"/>
        </w:rPr>
        <w:t xml:space="preserve"> virus, the sinister hands behind this have long been an open secret.</w:t>
      </w:r>
    </w:p>
    <w:p w14:paraId="4A7CF6D6" w14:textId="77777777" w:rsidR="00D944BC" w:rsidRPr="002F5654" w:rsidRDefault="00D944BC" w:rsidP="008A6122">
      <w:pPr>
        <w:ind w:left="720"/>
        <w:rPr>
          <w:rFonts w:ascii="Times New Roman" w:hAnsi="Times New Roman" w:cs="Times New Roman"/>
          <w:sz w:val="24"/>
          <w:szCs w:val="24"/>
        </w:rPr>
      </w:pPr>
      <w:r w:rsidRPr="002F5654">
        <w:rPr>
          <w:rFonts w:ascii="Times New Roman" w:hAnsi="Times New Roman" w:cs="Times New Roman"/>
          <w:sz w:val="24"/>
          <w:szCs w:val="24"/>
        </w:rPr>
        <w:t xml:space="preserve">. . . While vigorously hyping up the </w:t>
      </w:r>
      <w:r w:rsidR="00804EB4">
        <w:rPr>
          <w:rFonts w:ascii="Times New Roman" w:hAnsi="Times New Roman" w:cs="Times New Roman"/>
          <w:sz w:val="24"/>
          <w:szCs w:val="24"/>
        </w:rPr>
        <w:t>“</w:t>
      </w:r>
      <w:r w:rsidRPr="002F5654">
        <w:rPr>
          <w:rFonts w:ascii="Times New Roman" w:hAnsi="Times New Roman" w:cs="Times New Roman"/>
          <w:sz w:val="24"/>
          <w:szCs w:val="24"/>
        </w:rPr>
        <w:t>theory of China's cyber threat,</w:t>
      </w:r>
      <w:r w:rsidR="00804EB4">
        <w:rPr>
          <w:rFonts w:ascii="Times New Roman" w:hAnsi="Times New Roman" w:cs="Times New Roman"/>
          <w:sz w:val="24"/>
          <w:szCs w:val="24"/>
        </w:rPr>
        <w:t>”</w:t>
      </w:r>
      <w:r w:rsidRPr="002F5654">
        <w:rPr>
          <w:rFonts w:ascii="Times New Roman" w:hAnsi="Times New Roman" w:cs="Times New Roman"/>
          <w:sz w:val="24"/>
          <w:szCs w:val="24"/>
        </w:rPr>
        <w:t xml:space="preserve"> US steps in expanding its cyber forces and preparing for war are forging ahead at great speed. Despite the big cut in military expenditure, the United States plans a five-fold expansion of the Cyber Command establishment, and its spending on cyber security will show a big rise to $17.7 billion in 2014. NATO put forward the </w:t>
      </w:r>
      <w:r w:rsidR="00531B56">
        <w:rPr>
          <w:rFonts w:ascii="Times New Roman" w:hAnsi="Times New Roman" w:cs="Times New Roman"/>
          <w:sz w:val="24"/>
          <w:szCs w:val="24"/>
        </w:rPr>
        <w:t>“</w:t>
      </w:r>
      <w:r w:rsidRPr="002F5654">
        <w:rPr>
          <w:rFonts w:ascii="Times New Roman" w:hAnsi="Times New Roman" w:cs="Times New Roman"/>
          <w:sz w:val="24"/>
          <w:szCs w:val="24"/>
        </w:rPr>
        <w:t>Tallinn Manual on International Law Applicable to Cyber Warfare</w:t>
      </w:r>
      <w:r w:rsidR="00531B56">
        <w:rPr>
          <w:rFonts w:ascii="Times New Roman" w:hAnsi="Times New Roman" w:cs="Times New Roman"/>
          <w:sz w:val="24"/>
          <w:szCs w:val="24"/>
        </w:rPr>
        <w:t>”</w:t>
      </w:r>
      <w:r w:rsidR="00531B56" w:rsidRPr="002F5654">
        <w:rPr>
          <w:rFonts w:ascii="Times New Roman" w:hAnsi="Times New Roman" w:cs="Times New Roman"/>
          <w:sz w:val="24"/>
          <w:szCs w:val="24"/>
        </w:rPr>
        <w:t xml:space="preserve"> </w:t>
      </w:r>
      <w:r w:rsidRPr="002F5654">
        <w:rPr>
          <w:rFonts w:ascii="Times New Roman" w:hAnsi="Times New Roman" w:cs="Times New Roman"/>
          <w:sz w:val="24"/>
          <w:szCs w:val="24"/>
        </w:rPr>
        <w:t xml:space="preserve">in March 2013. Although this is not an official NATO manual, its viewpoint is precisely the same as the US State Department view, and obviously wants to put a cloak of legality on US cyber warfare. </w:t>
      </w:r>
    </w:p>
    <w:p w14:paraId="3716495B" w14:textId="77777777" w:rsidR="00D944BC" w:rsidRPr="002F5654" w:rsidRDefault="00D944BC" w:rsidP="000A22BB">
      <w:pPr>
        <w:ind w:firstLine="720"/>
        <w:rPr>
          <w:rFonts w:ascii="Times New Roman" w:hAnsi="Times New Roman" w:cs="Times New Roman"/>
          <w:sz w:val="24"/>
          <w:szCs w:val="24"/>
        </w:rPr>
      </w:pPr>
      <w:r w:rsidRPr="002F5654">
        <w:rPr>
          <w:rFonts w:ascii="Times New Roman" w:hAnsi="Times New Roman" w:cs="Times New Roman"/>
          <w:sz w:val="24"/>
          <w:szCs w:val="24"/>
        </w:rPr>
        <w:t xml:space="preserve">As the above examples illustrate, Chinese commentators have not been hesitant to read far-reaching implications into the use of Stuxnet for </w:t>
      </w:r>
      <w:r w:rsidRPr="004757B1">
        <w:rPr>
          <w:rFonts w:ascii="Times New Roman" w:hAnsi="Times New Roman" w:cs="Times New Roman"/>
          <w:sz w:val="24"/>
          <w:szCs w:val="24"/>
        </w:rPr>
        <w:t>cyber</w:t>
      </w:r>
      <w:r w:rsidRPr="00EC3AB8">
        <w:rPr>
          <w:rFonts w:ascii="Times New Roman" w:hAnsi="Times New Roman" w:cs="Times New Roman"/>
          <w:sz w:val="24"/>
          <w:szCs w:val="24"/>
        </w:rPr>
        <w:t>warfare</w:t>
      </w:r>
      <w:r w:rsidRPr="002F5654">
        <w:rPr>
          <w:rFonts w:ascii="Times New Roman" w:hAnsi="Times New Roman" w:cs="Times New Roman"/>
          <w:sz w:val="24"/>
          <w:szCs w:val="24"/>
        </w:rPr>
        <w:t xml:space="preserve"> attacks. Wu Zhenglong, the author of the February 10, 2011 </w:t>
      </w:r>
      <w:r w:rsidRPr="00DC10BD">
        <w:rPr>
          <w:rFonts w:ascii="Times New Roman" w:hAnsi="Times New Roman" w:cs="Times New Roman"/>
          <w:i/>
          <w:sz w:val="24"/>
          <w:szCs w:val="24"/>
        </w:rPr>
        <w:t>Liberation Army Daily</w:t>
      </w:r>
      <w:r w:rsidRPr="002F5654">
        <w:rPr>
          <w:rFonts w:ascii="Times New Roman" w:hAnsi="Times New Roman" w:cs="Times New Roman"/>
          <w:sz w:val="24"/>
          <w:szCs w:val="24"/>
        </w:rPr>
        <w:t xml:space="preserve"> commentary “Stuxnet’s Warning” </w:t>
      </w:r>
      <w:r w:rsidR="00C17A88">
        <w:rPr>
          <w:rFonts w:ascii="Times New Roman" w:hAnsi="Times New Roman" w:cs="Times New Roman"/>
          <w:sz w:val="24"/>
          <w:szCs w:val="24"/>
        </w:rPr>
        <w:t>summarized</w:t>
      </w:r>
      <w:r w:rsidR="00C17A88" w:rsidRPr="002F5654">
        <w:rPr>
          <w:rFonts w:ascii="Times New Roman" w:hAnsi="Times New Roman" w:cs="Times New Roman"/>
          <w:sz w:val="24"/>
          <w:szCs w:val="24"/>
        </w:rPr>
        <w:t xml:space="preserve"> </w:t>
      </w:r>
      <w:r w:rsidR="00531B56">
        <w:rPr>
          <w:rFonts w:ascii="Times New Roman" w:hAnsi="Times New Roman" w:cs="Times New Roman"/>
          <w:sz w:val="24"/>
          <w:szCs w:val="24"/>
        </w:rPr>
        <w:t>above</w:t>
      </w:r>
      <w:r w:rsidRPr="002F5654">
        <w:rPr>
          <w:rFonts w:ascii="Times New Roman" w:hAnsi="Times New Roman" w:cs="Times New Roman"/>
          <w:sz w:val="24"/>
          <w:szCs w:val="24"/>
        </w:rPr>
        <w:t xml:space="preserve">, concluded that “Without doubt, ‘Stuxnet’ not only opened a new era in the military cyber defense revolution, but also permanently changed international </w:t>
      </w:r>
      <w:r w:rsidR="00C17A88">
        <w:rPr>
          <w:rFonts w:ascii="Times New Roman" w:hAnsi="Times New Roman" w:cs="Times New Roman"/>
          <w:sz w:val="24"/>
          <w:szCs w:val="24"/>
        </w:rPr>
        <w:t>I</w:t>
      </w:r>
      <w:r w:rsidR="00C17A88" w:rsidRPr="002F5654">
        <w:rPr>
          <w:rFonts w:ascii="Times New Roman" w:hAnsi="Times New Roman" w:cs="Times New Roman"/>
          <w:sz w:val="24"/>
          <w:szCs w:val="24"/>
        </w:rPr>
        <w:t xml:space="preserve">nternet </w:t>
      </w:r>
      <w:r w:rsidRPr="002F5654">
        <w:rPr>
          <w:rFonts w:ascii="Times New Roman" w:hAnsi="Times New Roman" w:cs="Times New Roman"/>
          <w:sz w:val="24"/>
          <w:szCs w:val="24"/>
        </w:rPr>
        <w:t xml:space="preserve">security. Cyberattacks will become one of the most severe non-traditional security </w:t>
      </w:r>
      <w:del w:id="457" w:author="Karl Grindal" w:date="2015-09-08T10:34:00Z">
        <w:r w:rsidR="008B66EF" w:rsidRPr="008B66EF" w:rsidDel="00B40600">
          <w:rPr>
            <w:rFonts w:ascii="Times New Roman" w:hAnsi="Times New Roman" w:cs="Times New Roman"/>
            <w:sz w:val="24"/>
            <w:szCs w:val="24"/>
            <w:highlight w:val="yellow"/>
            <w:rPrChange w:id="458" w:author="E" w:date="2015-08-26T17:41:00Z">
              <w:rPr>
                <w:rFonts w:ascii="Times New Roman" w:hAnsi="Times New Roman" w:cs="Times New Roman"/>
                <w:sz w:val="24"/>
                <w:szCs w:val="24"/>
                <w:vertAlign w:val="superscript"/>
              </w:rPr>
            </w:rPrChange>
          </w:rPr>
          <w:delText>(</w:delText>
        </w:r>
      </w:del>
      <w:r w:rsidR="008B66EF" w:rsidRPr="008B66EF">
        <w:rPr>
          <w:rFonts w:ascii="Times New Roman" w:hAnsi="Times New Roman" w:cs="Times New Roman"/>
          <w:sz w:val="24"/>
          <w:szCs w:val="24"/>
          <w:highlight w:val="yellow"/>
          <w:rPrChange w:id="459" w:author="E" w:date="2015-08-26T17:41:00Z">
            <w:rPr>
              <w:rFonts w:ascii="Times New Roman" w:hAnsi="Times New Roman" w:cs="Times New Roman"/>
              <w:sz w:val="24"/>
              <w:szCs w:val="24"/>
              <w:vertAlign w:val="superscript"/>
            </w:rPr>
          </w:rPrChange>
        </w:rPr>
        <w:t>issues</w:t>
      </w:r>
      <w:del w:id="460" w:author="Karl Grindal" w:date="2015-09-08T10:34:00Z">
        <w:r w:rsidR="008B66EF" w:rsidRPr="008B66EF" w:rsidDel="00B40600">
          <w:rPr>
            <w:rFonts w:ascii="Times New Roman" w:hAnsi="Times New Roman" w:cs="Times New Roman"/>
            <w:sz w:val="24"/>
            <w:szCs w:val="24"/>
            <w:highlight w:val="yellow"/>
            <w:rPrChange w:id="461" w:author="E" w:date="2015-08-26T17:41:00Z">
              <w:rPr>
                <w:rFonts w:ascii="Times New Roman" w:hAnsi="Times New Roman" w:cs="Times New Roman"/>
                <w:sz w:val="24"/>
                <w:szCs w:val="24"/>
                <w:vertAlign w:val="superscript"/>
              </w:rPr>
            </w:rPrChange>
          </w:rPr>
          <w:delText>)</w:delText>
        </w:r>
      </w:del>
      <w:r w:rsidRPr="002F5654">
        <w:rPr>
          <w:rFonts w:ascii="Times New Roman" w:hAnsi="Times New Roman" w:cs="Times New Roman"/>
          <w:sz w:val="24"/>
          <w:szCs w:val="24"/>
        </w:rPr>
        <w:t xml:space="preserve"> face</w:t>
      </w:r>
      <w:r>
        <w:rPr>
          <w:rFonts w:ascii="Times New Roman" w:hAnsi="Times New Roman" w:cs="Times New Roman"/>
          <w:sz w:val="24"/>
          <w:szCs w:val="24"/>
        </w:rPr>
        <w:t>d by mankind</w:t>
      </w:r>
      <w:r w:rsidRPr="002F5654">
        <w:rPr>
          <w:rFonts w:ascii="Times New Roman" w:hAnsi="Times New Roman" w:cs="Times New Roman"/>
          <w:sz w:val="24"/>
          <w:szCs w:val="24"/>
        </w:rPr>
        <w:t xml:space="preserve"> in the new period. In order to preserve minimum order in the life and work of mankind, international society has the duty and responsibility to act to formulate the necessary international laws and treaties, rigorously prevent misuse of cyber viruses, and rigorously prevent cyberattacks on civil facilities so that an orderly and controllable international cyber</w:t>
      </w:r>
      <w:r w:rsidR="00531B56">
        <w:rPr>
          <w:rFonts w:ascii="Times New Roman" w:hAnsi="Times New Roman" w:cs="Times New Roman"/>
          <w:sz w:val="24"/>
          <w:szCs w:val="24"/>
        </w:rPr>
        <w:t>security</w:t>
      </w:r>
      <w:r w:rsidRPr="002F5654">
        <w:rPr>
          <w:rFonts w:ascii="Times New Roman" w:hAnsi="Times New Roman" w:cs="Times New Roman"/>
          <w:sz w:val="24"/>
          <w:szCs w:val="24"/>
        </w:rPr>
        <w:t xml:space="preserve"> regime can be ensured.”</w:t>
      </w:r>
      <w:r w:rsidRPr="002F5654">
        <w:rPr>
          <w:rStyle w:val="EndnoteReference"/>
          <w:rFonts w:ascii="Times New Roman" w:hAnsi="Times New Roman" w:cs="Times New Roman"/>
          <w:sz w:val="24"/>
          <w:szCs w:val="24"/>
        </w:rPr>
        <w:endnoteReference w:id="157"/>
      </w:r>
      <w:r w:rsidR="000A22BB">
        <w:rPr>
          <w:rFonts w:ascii="Times New Roman" w:hAnsi="Times New Roman" w:cs="Times New Roman"/>
          <w:sz w:val="24"/>
          <w:szCs w:val="24"/>
        </w:rPr>
        <w:t xml:space="preserve"> </w:t>
      </w:r>
      <w:r w:rsidRPr="002F5654">
        <w:rPr>
          <w:rFonts w:ascii="Times New Roman" w:hAnsi="Times New Roman" w:cs="Times New Roman"/>
          <w:sz w:val="24"/>
          <w:szCs w:val="24"/>
        </w:rPr>
        <w:t xml:space="preserve">Chinese commentators also used the example of Stuxnet to </w:t>
      </w:r>
      <w:r w:rsidR="00C17A88">
        <w:rPr>
          <w:rFonts w:ascii="Times New Roman" w:hAnsi="Times New Roman" w:cs="Times New Roman"/>
          <w:sz w:val="24"/>
          <w:szCs w:val="24"/>
        </w:rPr>
        <w:t>underscore</w:t>
      </w:r>
      <w:r w:rsidR="00C17A88" w:rsidRPr="002F5654">
        <w:rPr>
          <w:rFonts w:ascii="Times New Roman" w:hAnsi="Times New Roman" w:cs="Times New Roman"/>
          <w:sz w:val="24"/>
          <w:szCs w:val="24"/>
        </w:rPr>
        <w:t xml:space="preserve"> </w:t>
      </w:r>
      <w:r w:rsidRPr="002F5654">
        <w:rPr>
          <w:rFonts w:ascii="Times New Roman" w:hAnsi="Times New Roman" w:cs="Times New Roman"/>
          <w:sz w:val="24"/>
          <w:szCs w:val="24"/>
        </w:rPr>
        <w:t xml:space="preserve">the need for China to tighten its own </w:t>
      </w:r>
      <w:r w:rsidR="007D1639">
        <w:rPr>
          <w:rFonts w:ascii="Times New Roman" w:hAnsi="Times New Roman" w:cs="Times New Roman"/>
          <w:sz w:val="24"/>
          <w:szCs w:val="24"/>
        </w:rPr>
        <w:t>I</w:t>
      </w:r>
      <w:r w:rsidRPr="002F5654">
        <w:rPr>
          <w:rFonts w:ascii="Times New Roman" w:hAnsi="Times New Roman" w:cs="Times New Roman"/>
          <w:sz w:val="24"/>
          <w:szCs w:val="24"/>
        </w:rPr>
        <w:t>nternet security procedures. A commentary on China Youth On Line (cyol.net), the website of the China Youth Daily, dated March 1, 2013, referred to Stuxnet and then dis</w:t>
      </w:r>
      <w:r>
        <w:rPr>
          <w:rFonts w:ascii="Times New Roman" w:hAnsi="Times New Roman" w:cs="Times New Roman"/>
          <w:sz w:val="24"/>
          <w:szCs w:val="24"/>
        </w:rPr>
        <w:t>cussed the threat posed by Cisco</w:t>
      </w:r>
      <w:r w:rsidRPr="002F5654">
        <w:rPr>
          <w:rFonts w:ascii="Times New Roman" w:hAnsi="Times New Roman" w:cs="Times New Roman"/>
          <w:sz w:val="24"/>
          <w:szCs w:val="24"/>
        </w:rPr>
        <w:t xml:space="preserve"> and other foreign equipment companies whose products to varying degrees contained technical </w:t>
      </w:r>
      <w:r>
        <w:rPr>
          <w:rFonts w:ascii="Times New Roman" w:hAnsi="Times New Roman" w:cs="Times New Roman"/>
          <w:sz w:val="24"/>
          <w:szCs w:val="24"/>
        </w:rPr>
        <w:t>security gaps, noting that Cisco</w:t>
      </w:r>
      <w:r w:rsidRPr="002F5654">
        <w:rPr>
          <w:rFonts w:ascii="Times New Roman" w:hAnsi="Times New Roman" w:cs="Times New Roman"/>
          <w:sz w:val="24"/>
          <w:szCs w:val="24"/>
        </w:rPr>
        <w:t xml:space="preserve">’s VoIP telephone service had a flaw that permitted hackers to implant malicious code and steal the content of telephone conversations. The commentary </w:t>
      </w:r>
      <w:r w:rsidR="007D1639">
        <w:rPr>
          <w:rFonts w:ascii="Times New Roman" w:hAnsi="Times New Roman" w:cs="Times New Roman"/>
          <w:sz w:val="24"/>
          <w:szCs w:val="24"/>
        </w:rPr>
        <w:t xml:space="preserve">also </w:t>
      </w:r>
      <w:r w:rsidRPr="002F5654">
        <w:rPr>
          <w:rFonts w:ascii="Times New Roman" w:hAnsi="Times New Roman" w:cs="Times New Roman"/>
          <w:sz w:val="24"/>
          <w:szCs w:val="24"/>
        </w:rPr>
        <w:t>noted that the data centers of China’s four largest banks and of commercial banks in cities throughout China all use</w:t>
      </w:r>
      <w:r>
        <w:rPr>
          <w:rFonts w:ascii="Times New Roman" w:hAnsi="Times New Roman" w:cs="Times New Roman"/>
          <w:sz w:val="24"/>
          <w:szCs w:val="24"/>
        </w:rPr>
        <w:t>d Cisco equipment and that Cisco</w:t>
      </w:r>
      <w:r w:rsidRPr="002F5654">
        <w:rPr>
          <w:rFonts w:ascii="Times New Roman" w:hAnsi="Times New Roman" w:cs="Times New Roman"/>
          <w:sz w:val="24"/>
          <w:szCs w:val="24"/>
        </w:rPr>
        <w:t xml:space="preserve"> had over 70 percent of the market for Chinese financial companies</w:t>
      </w:r>
      <w:commentRangeStart w:id="473"/>
      <w:r w:rsidRPr="002F5654">
        <w:rPr>
          <w:rFonts w:ascii="Times New Roman" w:hAnsi="Times New Roman" w:cs="Times New Roman"/>
          <w:sz w:val="24"/>
          <w:szCs w:val="24"/>
        </w:rPr>
        <w:t>.</w:t>
      </w:r>
      <w:r w:rsidRPr="00C76791">
        <w:rPr>
          <w:rStyle w:val="EndnoteReference"/>
          <w:rFonts w:ascii="Times New Roman" w:hAnsi="Times New Roman" w:cs="Times New Roman"/>
          <w:sz w:val="24"/>
          <w:szCs w:val="24"/>
          <w:highlight w:val="yellow"/>
          <w:rPrChange w:id="474" w:author="E" w:date="2015-09-02T01:09:00Z">
            <w:rPr>
              <w:rStyle w:val="EndnoteReference"/>
              <w:rFonts w:ascii="Times New Roman" w:hAnsi="Times New Roman" w:cs="Times New Roman"/>
              <w:sz w:val="24"/>
              <w:szCs w:val="24"/>
            </w:rPr>
          </w:rPrChange>
        </w:rPr>
        <w:endnoteReference w:id="158"/>
      </w:r>
      <w:commentRangeEnd w:id="473"/>
      <w:r w:rsidR="00C76791">
        <w:rPr>
          <w:rStyle w:val="CommentReference"/>
          <w:vanish/>
        </w:rPr>
        <w:commentReference w:id="473"/>
      </w:r>
    </w:p>
    <w:p w14:paraId="6D090B30" w14:textId="77777777" w:rsidR="00D944BC" w:rsidRPr="002F5654" w:rsidRDefault="00D944BC" w:rsidP="002F5654">
      <w:pPr>
        <w:ind w:firstLine="720"/>
        <w:rPr>
          <w:rFonts w:ascii="Times New Roman" w:hAnsi="Times New Roman" w:cs="Times New Roman"/>
          <w:sz w:val="24"/>
          <w:szCs w:val="24"/>
        </w:rPr>
      </w:pPr>
      <w:r w:rsidRPr="002F5654">
        <w:rPr>
          <w:rFonts w:ascii="Times New Roman" w:hAnsi="Times New Roman" w:cs="Times New Roman"/>
          <w:sz w:val="24"/>
          <w:szCs w:val="24"/>
        </w:rPr>
        <w:lastRenderedPageBreak/>
        <w:t xml:space="preserve">Another commentary on </w:t>
      </w:r>
      <w:r w:rsidRPr="002F5654">
        <w:rPr>
          <w:rFonts w:ascii="Times New Roman" w:hAnsi="Times New Roman" w:cs="Times New Roman"/>
          <w:i/>
          <w:sz w:val="24"/>
          <w:szCs w:val="24"/>
        </w:rPr>
        <w:t>Xinhuawang</w:t>
      </w:r>
      <w:r w:rsidRPr="002F5654">
        <w:rPr>
          <w:rFonts w:ascii="Times New Roman" w:hAnsi="Times New Roman" w:cs="Times New Roman"/>
          <w:sz w:val="24"/>
          <w:szCs w:val="24"/>
        </w:rPr>
        <w:t xml:space="preserve"> on August 19, 2013</w:t>
      </w:r>
      <w:r>
        <w:rPr>
          <w:rFonts w:ascii="Times New Roman" w:hAnsi="Times New Roman" w:cs="Times New Roman"/>
          <w:sz w:val="24"/>
          <w:szCs w:val="24"/>
        </w:rPr>
        <w:t>,</w:t>
      </w:r>
      <w:r w:rsidRPr="002F5654">
        <w:rPr>
          <w:rFonts w:ascii="Times New Roman" w:hAnsi="Times New Roman" w:cs="Times New Roman"/>
          <w:sz w:val="24"/>
          <w:szCs w:val="24"/>
        </w:rPr>
        <w:t xml:space="preserve"> noted that because of security concerns</w:t>
      </w:r>
      <w:r>
        <w:rPr>
          <w:rFonts w:ascii="Times New Roman" w:hAnsi="Times New Roman" w:cs="Times New Roman"/>
          <w:sz w:val="24"/>
          <w:szCs w:val="24"/>
        </w:rPr>
        <w:t>,</w:t>
      </w:r>
      <w:r w:rsidRPr="002F5654">
        <w:rPr>
          <w:rFonts w:ascii="Times New Roman" w:hAnsi="Times New Roman" w:cs="Times New Roman"/>
          <w:sz w:val="24"/>
          <w:szCs w:val="24"/>
        </w:rPr>
        <w:t xml:space="preserve"> China would be investigating IBM, Oracle, and EMC. Citing the example of the Stuxnet attack on Iran’s nuclear research program, the commentary stated that both before and after Stuxnet there had been other viruses, all of which had utilized the Microsoft Windows operating system.</w:t>
      </w:r>
      <w:r w:rsidRPr="002F5654">
        <w:rPr>
          <w:rStyle w:val="EndnoteReference"/>
          <w:rFonts w:ascii="Times New Roman" w:hAnsi="Times New Roman" w:cs="Times New Roman"/>
          <w:sz w:val="24"/>
          <w:szCs w:val="24"/>
        </w:rPr>
        <w:endnoteReference w:id="159"/>
      </w:r>
    </w:p>
    <w:p w14:paraId="0EFF1632" w14:textId="77777777" w:rsidR="00D944BC" w:rsidRPr="002F5654" w:rsidRDefault="00D944BC" w:rsidP="002F5654">
      <w:pPr>
        <w:ind w:firstLine="720"/>
        <w:rPr>
          <w:rFonts w:ascii="Times New Roman" w:hAnsi="Times New Roman" w:cs="Times New Roman"/>
          <w:sz w:val="24"/>
          <w:szCs w:val="24"/>
        </w:rPr>
      </w:pPr>
      <w:r w:rsidRPr="002F5654">
        <w:rPr>
          <w:rFonts w:ascii="Times New Roman" w:hAnsi="Times New Roman" w:cs="Times New Roman"/>
          <w:sz w:val="24"/>
          <w:szCs w:val="24"/>
        </w:rPr>
        <w:t>Especially in the early months after the discovery and spread of the Stuxnet virus, some Chinese reports took on an alarmist quality</w:t>
      </w:r>
      <w:r w:rsidRPr="00063609">
        <w:rPr>
          <w:rFonts w:ascii="Times New Roman" w:hAnsi="Times New Roman" w:cs="Times New Roman"/>
          <w:sz w:val="24"/>
          <w:szCs w:val="24"/>
        </w:rPr>
        <w:t xml:space="preserve">. In a lengthy discussion of the Stuxnet virus on November 12, 2010, by Hexun Technology, the thrust of the commentary was that Stuxnet posed a major threat to China’s manufacturing industry, which </w:t>
      </w:r>
      <w:r w:rsidR="00063609">
        <w:rPr>
          <w:rFonts w:ascii="Times New Roman" w:hAnsi="Times New Roman" w:cs="Times New Roman"/>
          <w:sz w:val="24"/>
          <w:szCs w:val="24"/>
        </w:rPr>
        <w:t>the authors speculated may</w:t>
      </w:r>
      <w:r w:rsidR="00063609" w:rsidRPr="00063609">
        <w:rPr>
          <w:rFonts w:ascii="Times New Roman" w:hAnsi="Times New Roman" w:cs="Times New Roman"/>
          <w:sz w:val="24"/>
          <w:szCs w:val="24"/>
        </w:rPr>
        <w:t xml:space="preserve"> </w:t>
      </w:r>
      <w:r w:rsidRPr="00063609">
        <w:rPr>
          <w:rFonts w:ascii="Times New Roman" w:hAnsi="Times New Roman" w:cs="Times New Roman"/>
          <w:sz w:val="24"/>
          <w:szCs w:val="24"/>
        </w:rPr>
        <w:t>have been a secondary target of the virus.</w:t>
      </w:r>
      <w:r w:rsidRPr="002F5654">
        <w:rPr>
          <w:rFonts w:ascii="Times New Roman" w:hAnsi="Times New Roman" w:cs="Times New Roman"/>
          <w:sz w:val="24"/>
          <w:szCs w:val="24"/>
        </w:rPr>
        <w:t xml:space="preserve"> The commentary noted that Siemens was one of the largest foreign suppliers of computers for Chinese industry and that Siemens-developed systems were widely used in many of China’s most important sectors, such as energy, electric power, communications, and transportation. It cited a </w:t>
      </w:r>
      <w:r w:rsidRPr="00DC10BD">
        <w:rPr>
          <w:rFonts w:ascii="Times New Roman" w:hAnsi="Times New Roman" w:cs="Times New Roman"/>
          <w:i/>
          <w:sz w:val="24"/>
          <w:szCs w:val="24"/>
        </w:rPr>
        <w:t>Reference News</w:t>
      </w:r>
      <w:r w:rsidRPr="002F5654">
        <w:rPr>
          <w:rFonts w:ascii="Times New Roman" w:hAnsi="Times New Roman" w:cs="Times New Roman"/>
          <w:sz w:val="24"/>
          <w:szCs w:val="24"/>
        </w:rPr>
        <w:t xml:space="preserve"> report from the Xinhua News Agency stating</w:t>
      </w:r>
      <w:ins w:id="495" w:author="E" w:date="2015-08-26T18:01:00Z">
        <w:r w:rsidR="00E6170D">
          <w:rPr>
            <w:rFonts w:ascii="Times New Roman" w:hAnsi="Times New Roman" w:cs="Times New Roman"/>
            <w:sz w:val="24"/>
            <w:szCs w:val="24"/>
          </w:rPr>
          <w:t xml:space="preserve">, </w:t>
        </w:r>
      </w:ins>
      <w:del w:id="496" w:author="E" w:date="2015-08-26T18:00:00Z">
        <w:r w:rsidRPr="002F5654" w:rsidDel="00E6170D">
          <w:rPr>
            <w:rFonts w:ascii="Times New Roman" w:hAnsi="Times New Roman" w:cs="Times New Roman"/>
            <w:sz w:val="24"/>
            <w:szCs w:val="24"/>
          </w:rPr>
          <w:delText xml:space="preserve"> that </w:delText>
        </w:r>
      </w:del>
      <w:r w:rsidRPr="002F5654">
        <w:rPr>
          <w:rFonts w:ascii="Times New Roman" w:hAnsi="Times New Roman" w:cs="Times New Roman"/>
          <w:sz w:val="24"/>
          <w:szCs w:val="24"/>
        </w:rPr>
        <w:t xml:space="preserve">“In recent days the virus </w:t>
      </w:r>
      <w:r w:rsidR="001927C4" w:rsidRPr="002F5654">
        <w:rPr>
          <w:rFonts w:ascii="Times New Roman" w:hAnsi="Times New Roman" w:cs="Times New Roman"/>
          <w:sz w:val="24"/>
          <w:szCs w:val="24"/>
        </w:rPr>
        <w:t>ha</w:t>
      </w:r>
      <w:r w:rsidR="001927C4">
        <w:rPr>
          <w:rFonts w:ascii="Times New Roman" w:hAnsi="Times New Roman" w:cs="Times New Roman"/>
          <w:sz w:val="24"/>
          <w:szCs w:val="24"/>
        </w:rPr>
        <w:t>s</w:t>
      </w:r>
      <w:r w:rsidR="001927C4" w:rsidRPr="002F5654">
        <w:rPr>
          <w:rFonts w:ascii="Times New Roman" w:hAnsi="Times New Roman" w:cs="Times New Roman"/>
          <w:sz w:val="24"/>
          <w:szCs w:val="24"/>
        </w:rPr>
        <w:t xml:space="preserve"> </w:t>
      </w:r>
      <w:r w:rsidRPr="002F5654">
        <w:rPr>
          <w:rFonts w:ascii="Times New Roman" w:hAnsi="Times New Roman" w:cs="Times New Roman"/>
          <w:sz w:val="24"/>
          <w:szCs w:val="24"/>
        </w:rPr>
        <w:t>infected six million computers, affect</w:t>
      </w:r>
      <w:r w:rsidR="001927C4">
        <w:rPr>
          <w:rFonts w:ascii="Times New Roman" w:hAnsi="Times New Roman" w:cs="Times New Roman"/>
          <w:sz w:val="24"/>
          <w:szCs w:val="24"/>
        </w:rPr>
        <w:t>ing</w:t>
      </w:r>
      <w:r w:rsidRPr="002F5654">
        <w:rPr>
          <w:rFonts w:ascii="Times New Roman" w:hAnsi="Times New Roman" w:cs="Times New Roman"/>
          <w:sz w:val="24"/>
          <w:szCs w:val="24"/>
        </w:rPr>
        <w:t xml:space="preserve"> nearly one thousand factories and industrial facilities, and the original servers for the attack on China possibly came from the United States.”</w:t>
      </w:r>
      <w:r w:rsidRPr="002F5654">
        <w:rPr>
          <w:rStyle w:val="EndnoteReference"/>
          <w:rFonts w:ascii="Times New Roman" w:hAnsi="Times New Roman" w:cs="Times New Roman"/>
          <w:sz w:val="24"/>
          <w:szCs w:val="24"/>
        </w:rPr>
        <w:endnoteReference w:id="160"/>
      </w:r>
    </w:p>
    <w:p w14:paraId="6B03230D" w14:textId="77777777" w:rsidR="00D944BC" w:rsidRPr="002F5654" w:rsidRDefault="00D944BC" w:rsidP="002F5654">
      <w:pPr>
        <w:ind w:firstLine="360"/>
        <w:rPr>
          <w:rFonts w:ascii="Times New Roman" w:hAnsi="Times New Roman" w:cs="Times New Roman"/>
          <w:sz w:val="24"/>
          <w:szCs w:val="24"/>
        </w:rPr>
      </w:pPr>
      <w:r w:rsidRPr="002F5654">
        <w:rPr>
          <w:rFonts w:ascii="Times New Roman" w:hAnsi="Times New Roman" w:cs="Times New Roman"/>
          <w:sz w:val="24"/>
          <w:szCs w:val="24"/>
        </w:rPr>
        <w:t>Based on the material reviewed for this report, one can draw a number of conclusions from the Chinese reaction to the information that progressively emerged regarding the Stuxnet attack on the Iranian centrifuge control systems</w:t>
      </w:r>
      <w:r w:rsidR="00F17FBD">
        <w:rPr>
          <w:rFonts w:ascii="Times New Roman" w:hAnsi="Times New Roman" w:cs="Times New Roman"/>
          <w:sz w:val="24"/>
          <w:szCs w:val="24"/>
        </w:rPr>
        <w:t>:</w:t>
      </w:r>
    </w:p>
    <w:p w14:paraId="72648DF9" w14:textId="77777777" w:rsidR="00D944BC" w:rsidRPr="002F5654" w:rsidRDefault="00D944BC" w:rsidP="002F5654">
      <w:pPr>
        <w:pStyle w:val="ListParagraph"/>
        <w:numPr>
          <w:ilvl w:val="0"/>
          <w:numId w:val="5"/>
        </w:numPr>
        <w:rPr>
          <w:rFonts w:ascii="Times New Roman" w:hAnsi="Times New Roman" w:cs="Times New Roman"/>
          <w:sz w:val="24"/>
          <w:szCs w:val="24"/>
        </w:rPr>
      </w:pPr>
      <w:r w:rsidRPr="002F5654">
        <w:rPr>
          <w:rFonts w:ascii="Times New Roman" w:hAnsi="Times New Roman" w:cs="Times New Roman"/>
          <w:sz w:val="24"/>
          <w:szCs w:val="24"/>
        </w:rPr>
        <w:t>The Chinese were impressed by the sophistication of the attack.</w:t>
      </w:r>
    </w:p>
    <w:p w14:paraId="16A78B29" w14:textId="77777777" w:rsidR="00D944BC" w:rsidRPr="002F5654" w:rsidRDefault="00D944BC" w:rsidP="002F5654">
      <w:pPr>
        <w:pStyle w:val="ListParagraph"/>
        <w:numPr>
          <w:ilvl w:val="0"/>
          <w:numId w:val="5"/>
        </w:numPr>
        <w:rPr>
          <w:rFonts w:ascii="Times New Roman" w:hAnsi="Times New Roman" w:cs="Times New Roman"/>
          <w:sz w:val="24"/>
          <w:szCs w:val="24"/>
        </w:rPr>
      </w:pPr>
      <w:r w:rsidRPr="002F5654">
        <w:rPr>
          <w:rFonts w:ascii="Times New Roman" w:hAnsi="Times New Roman" w:cs="Times New Roman"/>
          <w:sz w:val="24"/>
          <w:szCs w:val="24"/>
        </w:rPr>
        <w:t>They quickly recognized the vulnerability of their own systems and infrastructure to damage or shut</w:t>
      </w:r>
      <w:r w:rsidR="00F17FBD">
        <w:rPr>
          <w:rFonts w:ascii="Times New Roman" w:hAnsi="Times New Roman" w:cs="Times New Roman"/>
          <w:sz w:val="24"/>
          <w:szCs w:val="24"/>
        </w:rPr>
        <w:t xml:space="preserve"> </w:t>
      </w:r>
      <w:r w:rsidRPr="002F5654">
        <w:rPr>
          <w:rFonts w:ascii="Times New Roman" w:hAnsi="Times New Roman" w:cs="Times New Roman"/>
          <w:sz w:val="24"/>
          <w:szCs w:val="24"/>
        </w:rPr>
        <w:t xml:space="preserve">down from </w:t>
      </w:r>
      <w:r w:rsidR="00140647" w:rsidRPr="008A6122">
        <w:rPr>
          <w:rFonts w:ascii="Times New Roman" w:hAnsi="Times New Roman" w:cs="Times New Roman"/>
          <w:sz w:val="24"/>
          <w:szCs w:val="24"/>
        </w:rPr>
        <w:t>cyberattacks</w:t>
      </w:r>
      <w:r w:rsidRPr="002F5654">
        <w:rPr>
          <w:rFonts w:ascii="Times New Roman" w:hAnsi="Times New Roman" w:cs="Times New Roman"/>
          <w:sz w:val="24"/>
          <w:szCs w:val="24"/>
        </w:rPr>
        <w:t xml:space="preserve"> using Stuxnet-like viruses and worms.</w:t>
      </w:r>
    </w:p>
    <w:p w14:paraId="3492678E" w14:textId="77777777" w:rsidR="00D944BC" w:rsidRPr="002F5654" w:rsidRDefault="00D944BC" w:rsidP="002F5654">
      <w:pPr>
        <w:pStyle w:val="ListParagraph"/>
        <w:numPr>
          <w:ilvl w:val="0"/>
          <w:numId w:val="5"/>
        </w:numPr>
        <w:rPr>
          <w:rFonts w:ascii="Times New Roman" w:hAnsi="Times New Roman" w:cs="Times New Roman"/>
          <w:sz w:val="24"/>
          <w:szCs w:val="24"/>
        </w:rPr>
      </w:pPr>
      <w:r w:rsidRPr="002F5654">
        <w:rPr>
          <w:rFonts w:ascii="Times New Roman" w:hAnsi="Times New Roman" w:cs="Times New Roman"/>
          <w:sz w:val="24"/>
          <w:szCs w:val="24"/>
        </w:rPr>
        <w:t xml:space="preserve">The attribution of Stuxnet to the United States and Israel confirmed their </w:t>
      </w:r>
      <w:r w:rsidR="00F17FBD">
        <w:rPr>
          <w:rFonts w:ascii="Times New Roman" w:hAnsi="Times New Roman" w:cs="Times New Roman"/>
          <w:sz w:val="24"/>
          <w:szCs w:val="24"/>
        </w:rPr>
        <w:t>suspicions</w:t>
      </w:r>
      <w:r w:rsidR="00F17FBD" w:rsidRPr="002F5654">
        <w:rPr>
          <w:rFonts w:ascii="Times New Roman" w:hAnsi="Times New Roman" w:cs="Times New Roman"/>
          <w:sz w:val="24"/>
          <w:szCs w:val="24"/>
        </w:rPr>
        <w:t xml:space="preserve"> </w:t>
      </w:r>
      <w:r w:rsidRPr="002F5654">
        <w:rPr>
          <w:rFonts w:ascii="Times New Roman" w:hAnsi="Times New Roman" w:cs="Times New Roman"/>
          <w:sz w:val="24"/>
          <w:szCs w:val="24"/>
        </w:rPr>
        <w:t xml:space="preserve">that the United States was devoting major </w:t>
      </w:r>
      <w:r w:rsidR="00F17FBD">
        <w:rPr>
          <w:rFonts w:ascii="Times New Roman" w:hAnsi="Times New Roman" w:cs="Times New Roman"/>
          <w:sz w:val="24"/>
          <w:szCs w:val="24"/>
        </w:rPr>
        <w:t xml:space="preserve">resources </w:t>
      </w:r>
      <w:r w:rsidRPr="002F5654">
        <w:rPr>
          <w:rFonts w:ascii="Times New Roman" w:hAnsi="Times New Roman" w:cs="Times New Roman"/>
          <w:sz w:val="24"/>
          <w:szCs w:val="24"/>
        </w:rPr>
        <w:t xml:space="preserve">to developing </w:t>
      </w:r>
      <w:r w:rsidR="00140647" w:rsidRPr="008A6122">
        <w:rPr>
          <w:rFonts w:ascii="Times New Roman" w:hAnsi="Times New Roman" w:cs="Times New Roman"/>
          <w:sz w:val="24"/>
          <w:szCs w:val="24"/>
        </w:rPr>
        <w:t>cyber</w:t>
      </w:r>
      <w:r w:rsidR="00F17FBD">
        <w:rPr>
          <w:rFonts w:ascii="Times New Roman" w:hAnsi="Times New Roman" w:cs="Times New Roman"/>
          <w:sz w:val="24"/>
          <w:szCs w:val="24"/>
        </w:rPr>
        <w:t xml:space="preserve">warfare </w:t>
      </w:r>
      <w:del w:id="506" w:author="E" w:date="2015-08-26T17:42:00Z">
        <w:r w:rsidRPr="002F5654" w:rsidDel="003A13D4">
          <w:rPr>
            <w:rFonts w:ascii="Times New Roman" w:hAnsi="Times New Roman" w:cs="Times New Roman"/>
            <w:sz w:val="24"/>
            <w:szCs w:val="24"/>
          </w:rPr>
          <w:delText xml:space="preserve"> </w:delText>
        </w:r>
      </w:del>
      <w:r w:rsidRPr="002F5654">
        <w:rPr>
          <w:rFonts w:ascii="Times New Roman" w:hAnsi="Times New Roman" w:cs="Times New Roman"/>
          <w:sz w:val="24"/>
          <w:szCs w:val="24"/>
        </w:rPr>
        <w:t>capabilities.</w:t>
      </w:r>
    </w:p>
    <w:p w14:paraId="6F9B8D3F" w14:textId="77777777" w:rsidR="00D944BC" w:rsidRPr="002F5654" w:rsidRDefault="00D944BC" w:rsidP="002F5654">
      <w:pPr>
        <w:pStyle w:val="ListParagraph"/>
        <w:numPr>
          <w:ilvl w:val="0"/>
          <w:numId w:val="5"/>
        </w:numPr>
        <w:rPr>
          <w:rFonts w:ascii="Times New Roman" w:hAnsi="Times New Roman" w:cs="Times New Roman"/>
          <w:sz w:val="24"/>
          <w:szCs w:val="24"/>
        </w:rPr>
      </w:pPr>
      <w:r w:rsidRPr="002F5654">
        <w:rPr>
          <w:rFonts w:ascii="Times New Roman" w:hAnsi="Times New Roman" w:cs="Times New Roman"/>
          <w:sz w:val="24"/>
          <w:szCs w:val="24"/>
        </w:rPr>
        <w:t xml:space="preserve">The evidence suggesting that the United States, along with Israel, was the first country to mount a </w:t>
      </w:r>
      <w:r w:rsidR="00140647" w:rsidRPr="008A6122">
        <w:rPr>
          <w:rFonts w:ascii="Times New Roman" w:hAnsi="Times New Roman" w:cs="Times New Roman"/>
          <w:sz w:val="24"/>
          <w:szCs w:val="24"/>
        </w:rPr>
        <w:t>cyberattack</w:t>
      </w:r>
      <w:r w:rsidRPr="002F5654">
        <w:rPr>
          <w:rFonts w:ascii="Times New Roman" w:hAnsi="Times New Roman" w:cs="Times New Roman"/>
          <w:sz w:val="24"/>
          <w:szCs w:val="24"/>
        </w:rPr>
        <w:t xml:space="preserve"> on the basic infrastructure of another country confirmed their assumption that the United States was aggressively exploiting the Internet and cyberspace for intelligence collection and the advancement of national security interests.</w:t>
      </w:r>
    </w:p>
    <w:p w14:paraId="3D86A1D9" w14:textId="77777777" w:rsidR="00D944BC" w:rsidRPr="002F5654" w:rsidRDefault="00D944BC" w:rsidP="002F5654">
      <w:pPr>
        <w:pStyle w:val="ListParagraph"/>
        <w:numPr>
          <w:ilvl w:val="0"/>
          <w:numId w:val="5"/>
        </w:numPr>
        <w:rPr>
          <w:rFonts w:ascii="Times New Roman" w:hAnsi="Times New Roman" w:cs="Times New Roman"/>
          <w:sz w:val="24"/>
          <w:szCs w:val="24"/>
        </w:rPr>
      </w:pPr>
      <w:r w:rsidRPr="002F5654">
        <w:rPr>
          <w:rFonts w:ascii="Times New Roman" w:hAnsi="Times New Roman" w:cs="Times New Roman"/>
          <w:sz w:val="24"/>
          <w:szCs w:val="24"/>
        </w:rPr>
        <w:t xml:space="preserve">The information regarding Stuxnet reinforced </w:t>
      </w:r>
      <w:r w:rsidR="00F17FBD">
        <w:rPr>
          <w:rFonts w:ascii="Times New Roman" w:hAnsi="Times New Roman" w:cs="Times New Roman"/>
          <w:sz w:val="24"/>
          <w:szCs w:val="24"/>
        </w:rPr>
        <w:t xml:space="preserve">pre-existing </w:t>
      </w:r>
      <w:r w:rsidRPr="002F5654">
        <w:rPr>
          <w:rFonts w:ascii="Times New Roman" w:hAnsi="Times New Roman" w:cs="Times New Roman"/>
          <w:sz w:val="24"/>
          <w:szCs w:val="24"/>
        </w:rPr>
        <w:t>Chinese caution regarding overdependence on foreign information system</w:t>
      </w:r>
      <w:r w:rsidR="00F17FBD">
        <w:rPr>
          <w:rFonts w:ascii="Times New Roman" w:hAnsi="Times New Roman" w:cs="Times New Roman"/>
          <w:sz w:val="24"/>
          <w:szCs w:val="24"/>
        </w:rPr>
        <w:t>s</w:t>
      </w:r>
      <w:r w:rsidRPr="002F5654">
        <w:rPr>
          <w:rFonts w:ascii="Times New Roman" w:hAnsi="Times New Roman" w:cs="Times New Roman"/>
          <w:sz w:val="24"/>
          <w:szCs w:val="24"/>
        </w:rPr>
        <w:t xml:space="preserve"> technology.</w:t>
      </w:r>
    </w:p>
    <w:p w14:paraId="70FBD453" w14:textId="77777777" w:rsidR="00D944BC" w:rsidRPr="002F5654" w:rsidRDefault="00D944BC" w:rsidP="002F5654">
      <w:pPr>
        <w:pStyle w:val="ListParagraph"/>
        <w:numPr>
          <w:ilvl w:val="0"/>
          <w:numId w:val="5"/>
        </w:numPr>
        <w:rPr>
          <w:rFonts w:ascii="Times New Roman" w:hAnsi="Times New Roman" w:cs="Times New Roman"/>
          <w:sz w:val="24"/>
          <w:szCs w:val="24"/>
        </w:rPr>
      </w:pPr>
      <w:r w:rsidRPr="002F5654">
        <w:rPr>
          <w:rFonts w:ascii="Times New Roman" w:hAnsi="Times New Roman" w:cs="Times New Roman"/>
          <w:sz w:val="24"/>
          <w:szCs w:val="24"/>
        </w:rPr>
        <w:t xml:space="preserve">The Chinese quickly recognized the propaganda potential for exploiting the revelations regarding Stuxnet, later supplemented by the </w:t>
      </w:r>
      <w:r w:rsidR="00F17FBD">
        <w:rPr>
          <w:rFonts w:ascii="Times New Roman" w:hAnsi="Times New Roman" w:cs="Times New Roman"/>
          <w:sz w:val="24"/>
          <w:szCs w:val="24"/>
        </w:rPr>
        <w:t xml:space="preserve">Edward </w:t>
      </w:r>
      <w:r w:rsidRPr="002F5654">
        <w:rPr>
          <w:rFonts w:ascii="Times New Roman" w:hAnsi="Times New Roman" w:cs="Times New Roman"/>
          <w:sz w:val="24"/>
          <w:szCs w:val="24"/>
        </w:rPr>
        <w:t xml:space="preserve">Snowden material, to counter US accusations that China was the leading perpetrator of </w:t>
      </w:r>
      <w:r w:rsidR="00140647" w:rsidRPr="008A6122">
        <w:rPr>
          <w:rFonts w:ascii="Times New Roman" w:hAnsi="Times New Roman" w:cs="Times New Roman"/>
          <w:sz w:val="24"/>
          <w:szCs w:val="24"/>
        </w:rPr>
        <w:t>cyber</w:t>
      </w:r>
      <w:r w:rsidR="001927C4">
        <w:rPr>
          <w:rFonts w:ascii="Times New Roman" w:hAnsi="Times New Roman" w:cs="Times New Roman"/>
          <w:sz w:val="24"/>
          <w:szCs w:val="24"/>
        </w:rPr>
        <w:t xml:space="preserve"> </w:t>
      </w:r>
      <w:r w:rsidR="00140647" w:rsidRPr="008A6122">
        <w:rPr>
          <w:rFonts w:ascii="Times New Roman" w:hAnsi="Times New Roman" w:cs="Times New Roman"/>
          <w:sz w:val="24"/>
          <w:szCs w:val="24"/>
        </w:rPr>
        <w:t>theft</w:t>
      </w:r>
      <w:r w:rsidRPr="00A146A7">
        <w:rPr>
          <w:rFonts w:ascii="Times New Roman" w:hAnsi="Times New Roman" w:cs="Times New Roman"/>
          <w:sz w:val="24"/>
          <w:szCs w:val="24"/>
        </w:rPr>
        <w:t>.</w:t>
      </w:r>
    </w:p>
    <w:p w14:paraId="080D73D5" w14:textId="77777777" w:rsidR="00D944BC" w:rsidRPr="002F5654" w:rsidRDefault="00D944BC" w:rsidP="002F5654">
      <w:pPr>
        <w:pStyle w:val="ListParagraph"/>
        <w:numPr>
          <w:ilvl w:val="0"/>
          <w:numId w:val="5"/>
        </w:numPr>
        <w:rPr>
          <w:rFonts w:ascii="Times New Roman" w:hAnsi="Times New Roman" w:cs="Times New Roman"/>
          <w:sz w:val="24"/>
          <w:szCs w:val="24"/>
        </w:rPr>
      </w:pPr>
      <w:r w:rsidRPr="002F5654">
        <w:rPr>
          <w:rFonts w:ascii="Times New Roman" w:hAnsi="Times New Roman" w:cs="Times New Roman"/>
          <w:sz w:val="24"/>
          <w:szCs w:val="24"/>
        </w:rPr>
        <w:t>Because of China’s own vulnerabilities, one element in the Chinese reaction to Stuxnet was the strengt</w:t>
      </w:r>
      <w:r>
        <w:rPr>
          <w:rFonts w:ascii="Times New Roman" w:hAnsi="Times New Roman" w:cs="Times New Roman"/>
          <w:sz w:val="24"/>
          <w:szCs w:val="24"/>
        </w:rPr>
        <w:t xml:space="preserve">hening of their willingness to </w:t>
      </w:r>
      <w:r w:rsidRPr="002F5654">
        <w:rPr>
          <w:rFonts w:ascii="Times New Roman" w:hAnsi="Times New Roman" w:cs="Times New Roman"/>
          <w:sz w:val="24"/>
          <w:szCs w:val="24"/>
        </w:rPr>
        <w:t>explore with the United States and other countries the formulation of international ground rules regarding the exploitation of cyber</w:t>
      </w:r>
      <w:r w:rsidR="00F17FBD">
        <w:rPr>
          <w:rFonts w:ascii="Times New Roman" w:hAnsi="Times New Roman" w:cs="Times New Roman"/>
          <w:sz w:val="24"/>
          <w:szCs w:val="24"/>
        </w:rPr>
        <w:t>space</w:t>
      </w:r>
      <w:r w:rsidRPr="002F5654">
        <w:rPr>
          <w:rFonts w:ascii="Times New Roman" w:hAnsi="Times New Roman" w:cs="Times New Roman"/>
          <w:sz w:val="24"/>
          <w:szCs w:val="24"/>
        </w:rPr>
        <w:t xml:space="preserve"> for malicious attacks on other countries.</w:t>
      </w:r>
    </w:p>
    <w:p w14:paraId="072179A4" w14:textId="77777777" w:rsidR="00D944BC" w:rsidRPr="002F5654" w:rsidRDefault="00D944BC" w:rsidP="002F5654">
      <w:pPr>
        <w:pStyle w:val="ListParagraph"/>
        <w:numPr>
          <w:ilvl w:val="0"/>
          <w:numId w:val="5"/>
        </w:numPr>
        <w:rPr>
          <w:rFonts w:ascii="Times New Roman" w:hAnsi="Times New Roman" w:cs="Times New Roman"/>
          <w:sz w:val="24"/>
          <w:szCs w:val="24"/>
        </w:rPr>
      </w:pPr>
      <w:r w:rsidRPr="002F5654">
        <w:rPr>
          <w:rFonts w:ascii="Times New Roman" w:hAnsi="Times New Roman" w:cs="Times New Roman"/>
          <w:sz w:val="24"/>
          <w:szCs w:val="24"/>
        </w:rPr>
        <w:t>Chinese commentary did not dwell on the positive aspect of the Stuxnet attack in slowing Iran’s nuclear weapons program.</w:t>
      </w:r>
    </w:p>
    <w:p w14:paraId="2A443217" w14:textId="77777777" w:rsidR="00816B1C" w:rsidRDefault="00816B1C" w:rsidP="008A6122">
      <w:pPr>
        <w:spacing w:after="0"/>
        <w:rPr>
          <w:rFonts w:ascii="Times New Roman" w:hAnsi="Times New Roman" w:cs="Times New Roman"/>
          <w:sz w:val="24"/>
          <w:szCs w:val="24"/>
        </w:rPr>
      </w:pPr>
    </w:p>
    <w:p w14:paraId="154267F6" w14:textId="77777777" w:rsidR="00D944BC" w:rsidRDefault="00D944BC" w:rsidP="008A6122">
      <w:pPr>
        <w:ind w:firstLine="360"/>
        <w:rPr>
          <w:rFonts w:ascii="Times New Roman" w:hAnsi="Times New Roman" w:cs="Times New Roman"/>
          <w:sz w:val="24"/>
          <w:szCs w:val="24"/>
        </w:rPr>
      </w:pPr>
      <w:r w:rsidRPr="002F5654">
        <w:rPr>
          <w:rFonts w:ascii="Times New Roman" w:hAnsi="Times New Roman" w:cs="Times New Roman"/>
          <w:sz w:val="24"/>
          <w:szCs w:val="24"/>
        </w:rPr>
        <w:t>As a final word, one can say that Stuxnet did not disillusion the Chinese regarding US behavior in cyberspace</w:t>
      </w:r>
      <w:r w:rsidR="00F17FBD">
        <w:rPr>
          <w:rFonts w:ascii="Times New Roman" w:hAnsi="Times New Roman" w:cs="Times New Roman"/>
          <w:sz w:val="24"/>
          <w:szCs w:val="24"/>
        </w:rPr>
        <w:t>,</w:t>
      </w:r>
      <w:r w:rsidRPr="002F5654">
        <w:rPr>
          <w:rFonts w:ascii="Times New Roman" w:hAnsi="Times New Roman" w:cs="Times New Roman"/>
          <w:sz w:val="24"/>
          <w:szCs w:val="24"/>
        </w:rPr>
        <w:t xml:space="preserve"> since they had long recognized the US lead in information technology and were actively exploiting cyberspace themselves for intelligence and information gathering purposes.</w:t>
      </w:r>
    </w:p>
    <w:p w14:paraId="2F9B0669" w14:textId="77777777" w:rsidR="008A642A" w:rsidRDefault="008A642A" w:rsidP="002F5654">
      <w:pPr>
        <w:pStyle w:val="Heading2"/>
        <w:rPr>
          <w:rFonts w:ascii="Times New Roman" w:hAnsi="Times New Roman" w:cs="Times New Roman"/>
          <w:sz w:val="24"/>
          <w:szCs w:val="24"/>
        </w:rPr>
        <w:sectPr w:rsidR="008A642A">
          <w:endnotePr>
            <w:numFmt w:val="decimal"/>
            <w:numRestart w:val="eachSect"/>
          </w:endnotePr>
          <w:type w:val="continuous"/>
          <w:pgSz w:w="12240" w:h="15840"/>
          <w:pgMar w:top="1440" w:right="1440" w:bottom="1440" w:left="1440" w:header="720" w:footer="720" w:gutter="0"/>
          <w:cols w:space="720"/>
          <w:docGrid w:linePitch="360"/>
        </w:sectPr>
      </w:pPr>
    </w:p>
    <w:p w14:paraId="6951ACE7" w14:textId="77777777" w:rsidR="00D00E8A" w:rsidRDefault="00D944BC" w:rsidP="002B4573">
      <w:pPr>
        <w:pStyle w:val="Heading2"/>
        <w:rPr>
          <w:rFonts w:ascii="Times New Roman" w:eastAsia="Times New Roman" w:hAnsi="Times New Roman" w:cs="Times New Roman"/>
          <w:color w:val="000000"/>
          <w:sz w:val="24"/>
          <w:szCs w:val="24"/>
          <w:u w:color="000000"/>
          <w:bdr w:val="nil"/>
        </w:rPr>
      </w:pPr>
      <w:r>
        <w:rPr>
          <w:rFonts w:ascii="Times New Roman" w:hAnsi="Times New Roman" w:cs="Times New Roman"/>
          <w:sz w:val="24"/>
          <w:szCs w:val="24"/>
        </w:rPr>
        <w:lastRenderedPageBreak/>
        <w:br w:type="page"/>
      </w:r>
    </w:p>
    <w:p w14:paraId="7D63140C" w14:textId="77777777" w:rsidR="002B4573" w:rsidRPr="0008568C" w:rsidRDefault="002B4573" w:rsidP="002B4573">
      <w:pPr>
        <w:pStyle w:val="Heading2"/>
      </w:pPr>
      <w:bookmarkStart w:id="507" w:name="_Toc427076707"/>
      <w:r>
        <w:rPr>
          <w:rFonts w:ascii="Times New Roman" w:hAnsi="Times New Roman" w:cs="Times New Roman"/>
          <w:sz w:val="24"/>
          <w:szCs w:val="24"/>
        </w:rPr>
        <w:lastRenderedPageBreak/>
        <w:t>“</w:t>
      </w:r>
      <w:r w:rsidRPr="0008568C">
        <w:t>Iran’s Reaction to Stuxnet</w:t>
      </w:r>
      <w:r>
        <w:rPr>
          <w:rFonts w:ascii="Times New Roman" w:hAnsi="Times New Roman" w:cs="Times New Roman"/>
          <w:sz w:val="24"/>
          <w:szCs w:val="24"/>
        </w:rPr>
        <w:t xml:space="preserve">” by </w:t>
      </w:r>
      <w:commentRangeStart w:id="508"/>
      <w:r>
        <w:t xml:space="preserve">Nader </w:t>
      </w:r>
      <w:commentRangeEnd w:id="508"/>
      <w:r w:rsidR="009731F2">
        <w:rPr>
          <w:rStyle w:val="CommentReference"/>
          <w:rFonts w:asciiTheme="minorHAnsi" w:eastAsiaTheme="minorHAnsi" w:hAnsiTheme="minorHAnsi" w:cstheme="minorBidi"/>
          <w:b w:val="0"/>
          <w:bCs w:val="0"/>
          <w:vanish/>
          <w:color w:val="auto"/>
        </w:rPr>
        <w:commentReference w:id="508"/>
      </w:r>
      <w:r>
        <w:t>Uskowi</w:t>
      </w:r>
      <w:bookmarkEnd w:id="507"/>
    </w:p>
    <w:p w14:paraId="5D051368" w14:textId="77777777" w:rsidR="002B4573" w:rsidRDefault="002B4573" w:rsidP="002B4573">
      <w:pPr>
        <w:rPr>
          <w:rFonts w:ascii="Verdana" w:hAnsi="Verdana"/>
        </w:rPr>
      </w:pPr>
    </w:p>
    <w:p w14:paraId="26C67126"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The 2009</w:t>
      </w:r>
      <w:r>
        <w:rPr>
          <w:rFonts w:ascii="Times New Roman" w:hAnsi="Times New Roman" w:cs="Times New Roman"/>
          <w:sz w:val="24"/>
          <w:szCs w:val="24"/>
        </w:rPr>
        <w:t>-</w:t>
      </w:r>
      <w:r w:rsidRPr="006B1975">
        <w:rPr>
          <w:rFonts w:ascii="Times New Roman" w:hAnsi="Times New Roman" w:cs="Times New Roman"/>
          <w:sz w:val="24"/>
          <w:szCs w:val="24"/>
        </w:rPr>
        <w:t xml:space="preserve">10 cyberattacks on Iran’s uranium enrichment unit at Natanz destroyed nearly a thousand centrifuges. Stuxnet targeted Siemens SCADA at Natanz, making it the first known malware capable of spreading by itself, hiding itself, and attacking by itself. By targeting industrial systems to gain particular strategic and political advantages, Stuxnet showed the path to the future of </w:t>
      </w:r>
      <w:r w:rsidRPr="00AF5D3E">
        <w:rPr>
          <w:rFonts w:ascii="Times New Roman" w:hAnsi="Times New Roman" w:cs="Times New Roman"/>
          <w:sz w:val="24"/>
          <w:szCs w:val="24"/>
        </w:rPr>
        <w:t>cyberwar</w:t>
      </w:r>
      <w:r w:rsidRPr="006B1975">
        <w:rPr>
          <w:rFonts w:ascii="Times New Roman" w:hAnsi="Times New Roman" w:cs="Times New Roman"/>
          <w:sz w:val="24"/>
          <w:szCs w:val="24"/>
        </w:rPr>
        <w:t xml:space="preserve">.  </w:t>
      </w:r>
    </w:p>
    <w:p w14:paraId="25EF75A7" w14:textId="77777777" w:rsidR="002B4573"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In June 2012, </w:t>
      </w:r>
      <w:r w:rsidRPr="008A6122">
        <w:rPr>
          <w:rFonts w:ascii="Times New Roman" w:hAnsi="Times New Roman" w:cs="Times New Roman"/>
          <w:sz w:val="24"/>
          <w:szCs w:val="24"/>
        </w:rPr>
        <w:t xml:space="preserve">the </w:t>
      </w:r>
      <w:r w:rsidRPr="006B1975">
        <w:rPr>
          <w:rFonts w:ascii="Times New Roman" w:hAnsi="Times New Roman" w:cs="Times New Roman"/>
          <w:i/>
          <w:sz w:val="24"/>
          <w:szCs w:val="24"/>
        </w:rPr>
        <w:t>New York Times</w:t>
      </w:r>
      <w:r w:rsidRPr="006B1975">
        <w:rPr>
          <w:rFonts w:ascii="Times New Roman" w:hAnsi="Times New Roman" w:cs="Times New Roman"/>
          <w:sz w:val="24"/>
          <w:szCs w:val="24"/>
        </w:rPr>
        <w:t xml:space="preserve"> reported that Stuxnet was part of a joint US and Israeli intelligence operation to slow down Iran’s nuclear program. The Iranian officials regard cyberattacks against the country as part of a larger US campaign to destroy Iran’s infrastructure and its economy, paving the way for an eventual regime change in T</w:t>
      </w:r>
      <w:r>
        <w:rPr>
          <w:rFonts w:ascii="Times New Roman" w:hAnsi="Times New Roman" w:cs="Times New Roman"/>
          <w:sz w:val="24"/>
          <w:szCs w:val="24"/>
        </w:rPr>
        <w:t xml:space="preserve">ehran. </w:t>
      </w:r>
    </w:p>
    <w:p w14:paraId="6E816002"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Iran initially was unable to mitigate the spread of Stuxnet, but since has developed comprehensive plans and devoted substantial resources to computer network defense and retaliatory offensive cyberattacks targeting the US and its allies. Still in its initial stages, the Iranian cyber program</w:t>
      </w:r>
      <w:r>
        <w:rPr>
          <w:rFonts w:ascii="Times New Roman" w:hAnsi="Times New Roman" w:cs="Times New Roman"/>
          <w:sz w:val="24"/>
          <w:szCs w:val="24"/>
        </w:rPr>
        <w:t xml:space="preserve"> has the potential to</w:t>
      </w:r>
      <w:r w:rsidRPr="006B1975">
        <w:rPr>
          <w:rFonts w:ascii="Times New Roman" w:hAnsi="Times New Roman" w:cs="Times New Roman"/>
          <w:sz w:val="24"/>
          <w:szCs w:val="24"/>
        </w:rPr>
        <w:t xml:space="preserve"> make the country a serious player in </w:t>
      </w:r>
      <w:r w:rsidRPr="00F74358">
        <w:rPr>
          <w:rFonts w:ascii="Times New Roman" w:hAnsi="Times New Roman" w:cs="Times New Roman"/>
          <w:sz w:val="24"/>
          <w:szCs w:val="24"/>
        </w:rPr>
        <w:t xml:space="preserve">global </w:t>
      </w:r>
      <w:r w:rsidRPr="008A6122">
        <w:rPr>
          <w:rFonts w:ascii="Times New Roman" w:hAnsi="Times New Roman" w:cs="Times New Roman"/>
          <w:sz w:val="24"/>
          <w:szCs w:val="24"/>
        </w:rPr>
        <w:t>cyber conflict</w:t>
      </w:r>
      <w:r w:rsidRPr="00F74358">
        <w:rPr>
          <w:rFonts w:ascii="Times New Roman" w:hAnsi="Times New Roman" w:cs="Times New Roman"/>
          <w:sz w:val="24"/>
          <w:szCs w:val="24"/>
        </w:rPr>
        <w:t>.</w:t>
      </w:r>
    </w:p>
    <w:p w14:paraId="744D0C7B" w14:textId="77777777" w:rsidR="002B4573" w:rsidRPr="006B1975" w:rsidRDefault="002B4573" w:rsidP="002B4573">
      <w:pPr>
        <w:rPr>
          <w:rFonts w:ascii="Times New Roman" w:hAnsi="Times New Roman" w:cs="Times New Roman"/>
          <w:b/>
          <w:sz w:val="24"/>
          <w:szCs w:val="24"/>
        </w:rPr>
      </w:pPr>
      <w:r w:rsidRPr="006B1975">
        <w:rPr>
          <w:rFonts w:ascii="Times New Roman" w:hAnsi="Times New Roman" w:cs="Times New Roman"/>
          <w:b/>
          <w:sz w:val="24"/>
          <w:szCs w:val="24"/>
        </w:rPr>
        <w:t>Initial Reaction</w:t>
      </w:r>
    </w:p>
    <w:p w14:paraId="4AE4D048" w14:textId="77777777" w:rsidR="002B4573"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It is believed that the Iranian authorities were in total darkness as to what had caused the spinning problems of the centrifuges at Natanz and their destruction. Iran lost some 1,000 IR-1 centrifuges at the enrichment unit out of 9,000 units in operation then. There are indications now that the morale among Natanz managers and engineers had become seriously low</w:t>
      </w:r>
      <w:r>
        <w:rPr>
          <w:rFonts w:ascii="Times New Roman" w:hAnsi="Times New Roman" w:cs="Times New Roman"/>
          <w:sz w:val="24"/>
          <w:szCs w:val="24"/>
        </w:rPr>
        <w:t>.</w:t>
      </w:r>
    </w:p>
    <w:p w14:paraId="47172EE6" w14:textId="77777777" w:rsidR="002B4573"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Following the public discovery of the infection in mid-2010, the Iranians</w:t>
      </w:r>
      <w:r>
        <w:rPr>
          <w:rFonts w:ascii="Times New Roman" w:hAnsi="Times New Roman" w:cs="Times New Roman"/>
          <w:sz w:val="24"/>
          <w:szCs w:val="24"/>
        </w:rPr>
        <w:t xml:space="preserve">, </w:t>
      </w:r>
      <w:r w:rsidRPr="006B1975">
        <w:rPr>
          <w:rFonts w:ascii="Times New Roman" w:hAnsi="Times New Roman" w:cs="Times New Roman"/>
          <w:sz w:val="24"/>
          <w:szCs w:val="24"/>
        </w:rPr>
        <w:t>unable to stop the spread of Stuxnet</w:t>
      </w:r>
      <w:r>
        <w:rPr>
          <w:rFonts w:ascii="Times New Roman" w:hAnsi="Times New Roman" w:cs="Times New Roman"/>
          <w:sz w:val="24"/>
          <w:szCs w:val="24"/>
        </w:rPr>
        <w:t xml:space="preserve">, </w:t>
      </w:r>
      <w:r w:rsidRPr="006B1975">
        <w:rPr>
          <w:rFonts w:ascii="Times New Roman" w:hAnsi="Times New Roman" w:cs="Times New Roman"/>
          <w:sz w:val="24"/>
          <w:szCs w:val="24"/>
        </w:rPr>
        <w:t>invited foreign ex</w:t>
      </w:r>
      <w:r>
        <w:rPr>
          <w:rFonts w:ascii="Times New Roman" w:hAnsi="Times New Roman" w:cs="Times New Roman"/>
          <w:sz w:val="24"/>
          <w:szCs w:val="24"/>
        </w:rPr>
        <w:t xml:space="preserve">perts to fight the infection. </w:t>
      </w:r>
    </w:p>
    <w:p w14:paraId="5F6F181A"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The regime, however, mobilized its resources soon to fight what it perceived as the start of a US campaign to destroy its nuclear program without firing a shot. This author understands that Iran’s Supreme Leader Ayatollah Ali Khamenei gathered senior security officials warning that the attack on Natanz was part of a larger plot, along with sanctions, to destroy Iran’s infrastructure and its economy.</w:t>
      </w:r>
    </w:p>
    <w:p w14:paraId="43FC8286"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Khamenei to this day, despite recent overtures</w:t>
      </w:r>
      <w:r>
        <w:rPr>
          <w:rFonts w:ascii="Times New Roman" w:hAnsi="Times New Roman" w:cs="Times New Roman"/>
          <w:sz w:val="24"/>
          <w:szCs w:val="24"/>
        </w:rPr>
        <w:t xml:space="preserve"> by Iran</w:t>
      </w:r>
      <w:r w:rsidRPr="006B1975">
        <w:rPr>
          <w:rFonts w:ascii="Times New Roman" w:hAnsi="Times New Roman" w:cs="Times New Roman"/>
          <w:sz w:val="24"/>
          <w:szCs w:val="24"/>
        </w:rPr>
        <w:t xml:space="preserve">’s new president </w:t>
      </w:r>
      <w:r>
        <w:rPr>
          <w:rFonts w:ascii="Times New Roman" w:hAnsi="Times New Roman" w:cs="Times New Roman"/>
          <w:sz w:val="24"/>
          <w:szCs w:val="24"/>
        </w:rPr>
        <w:t>toward</w:t>
      </w:r>
      <w:r w:rsidRPr="006B1975">
        <w:rPr>
          <w:rFonts w:ascii="Times New Roman" w:hAnsi="Times New Roman" w:cs="Times New Roman"/>
          <w:sz w:val="24"/>
          <w:szCs w:val="24"/>
        </w:rPr>
        <w:t xml:space="preserve"> improving bilateral relations </w:t>
      </w:r>
      <w:r>
        <w:rPr>
          <w:rFonts w:ascii="Times New Roman" w:hAnsi="Times New Roman" w:cs="Times New Roman"/>
          <w:sz w:val="24"/>
          <w:szCs w:val="24"/>
        </w:rPr>
        <w:t xml:space="preserve">with the US </w:t>
      </w:r>
      <w:r w:rsidRPr="006B1975">
        <w:rPr>
          <w:rFonts w:ascii="Times New Roman" w:hAnsi="Times New Roman" w:cs="Times New Roman"/>
          <w:sz w:val="24"/>
          <w:szCs w:val="24"/>
        </w:rPr>
        <w:t xml:space="preserve">and notwithstanding President Obama’s recent declaration at the United Nations, believes that the US strategy is still regime change in Iran and partition of the country. Khamenei believes Iran’s nuclear program is but an excuse to attack Iran. He considers the presence of US forces in the Persian Gulf as proof </w:t>
      </w:r>
      <w:r>
        <w:rPr>
          <w:rFonts w:ascii="Times New Roman" w:hAnsi="Times New Roman" w:cs="Times New Roman"/>
          <w:sz w:val="24"/>
          <w:szCs w:val="24"/>
        </w:rPr>
        <w:t xml:space="preserve">of this strategy </w:t>
      </w:r>
      <w:r w:rsidRPr="006B1975">
        <w:rPr>
          <w:rFonts w:ascii="Times New Roman" w:hAnsi="Times New Roman" w:cs="Times New Roman"/>
          <w:sz w:val="24"/>
          <w:szCs w:val="24"/>
        </w:rPr>
        <w:t>and as a threat to Iranian national security. It is through such</w:t>
      </w:r>
      <w:r>
        <w:rPr>
          <w:rFonts w:ascii="Times New Roman" w:hAnsi="Times New Roman" w:cs="Times New Roman"/>
          <w:sz w:val="24"/>
          <w:szCs w:val="24"/>
        </w:rPr>
        <w:t xml:space="preserve"> a</w:t>
      </w:r>
      <w:r w:rsidRPr="006B1975">
        <w:rPr>
          <w:rFonts w:ascii="Times New Roman" w:hAnsi="Times New Roman" w:cs="Times New Roman"/>
          <w:sz w:val="24"/>
          <w:szCs w:val="24"/>
        </w:rPr>
        <w:t xml:space="preserve"> viewpoint that Khamenei and his senior advisors regard the Stuxnet attack as a manifestation of the ove</w:t>
      </w:r>
      <w:r>
        <w:rPr>
          <w:rFonts w:ascii="Times New Roman" w:hAnsi="Times New Roman" w:cs="Times New Roman"/>
          <w:sz w:val="24"/>
          <w:szCs w:val="24"/>
        </w:rPr>
        <w:t>rall US strategy in Iran.</w:t>
      </w:r>
    </w:p>
    <w:p w14:paraId="492829CB" w14:textId="77777777" w:rsidR="002B4573" w:rsidRPr="006B1975" w:rsidRDefault="002B4573" w:rsidP="002B4573">
      <w:pPr>
        <w:rPr>
          <w:rFonts w:ascii="Times New Roman" w:hAnsi="Times New Roman" w:cs="Times New Roman"/>
          <w:sz w:val="24"/>
          <w:szCs w:val="24"/>
        </w:rPr>
      </w:pPr>
      <w:r w:rsidRPr="006B1975">
        <w:rPr>
          <w:rFonts w:ascii="Times New Roman" w:hAnsi="Times New Roman" w:cs="Times New Roman"/>
          <w:b/>
          <w:sz w:val="24"/>
          <w:szCs w:val="24"/>
        </w:rPr>
        <w:lastRenderedPageBreak/>
        <w:t>Defensive Measures</w:t>
      </w:r>
    </w:p>
    <w:p w14:paraId="24D825CB"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Stuxnet made the Iranian leadership at its highest levels aware of the importance of critical network security as it exposed the country’s inability to remove the worm from its systems. Since then, Iran has significantly increased resources devoted to computer network defense and has refocused its </w:t>
      </w:r>
      <w:r w:rsidRPr="008A6122">
        <w:rPr>
          <w:rFonts w:ascii="Times New Roman" w:hAnsi="Times New Roman" w:cs="Times New Roman"/>
          <w:sz w:val="24"/>
          <w:szCs w:val="24"/>
        </w:rPr>
        <w:t>cyber defense</w:t>
      </w:r>
      <w:r w:rsidRPr="006B1975">
        <w:rPr>
          <w:rFonts w:ascii="Times New Roman" w:hAnsi="Times New Roman" w:cs="Times New Roman"/>
          <w:sz w:val="24"/>
          <w:szCs w:val="24"/>
        </w:rPr>
        <w:t xml:space="preserve"> posture. It has elevated the role and responsibilities of its national </w:t>
      </w:r>
      <w:r w:rsidRPr="00AF5D3E">
        <w:rPr>
          <w:rFonts w:ascii="Times New Roman" w:hAnsi="Times New Roman" w:cs="Times New Roman"/>
          <w:sz w:val="24"/>
          <w:szCs w:val="24"/>
        </w:rPr>
        <w:t>cybersecurity</w:t>
      </w:r>
      <w:r w:rsidRPr="006B1975">
        <w:rPr>
          <w:rFonts w:ascii="Times New Roman" w:hAnsi="Times New Roman" w:cs="Times New Roman"/>
          <w:sz w:val="24"/>
          <w:szCs w:val="24"/>
        </w:rPr>
        <w:t xml:space="preserve"> authority, involved its major research universities in cybersecurity, and strengthened the cyber departments within the </w:t>
      </w:r>
      <w:r>
        <w:rPr>
          <w:rFonts w:ascii="Times New Roman" w:hAnsi="Times New Roman" w:cs="Times New Roman"/>
          <w:sz w:val="24"/>
          <w:szCs w:val="24"/>
        </w:rPr>
        <w:t>M</w:t>
      </w:r>
      <w:r w:rsidRPr="006B1975">
        <w:rPr>
          <w:rFonts w:ascii="Times New Roman" w:hAnsi="Times New Roman" w:cs="Times New Roman"/>
          <w:sz w:val="24"/>
          <w:szCs w:val="24"/>
        </w:rPr>
        <w:t xml:space="preserve">inistry of </w:t>
      </w:r>
      <w:r>
        <w:rPr>
          <w:rFonts w:ascii="Times New Roman" w:hAnsi="Times New Roman" w:cs="Times New Roman"/>
          <w:sz w:val="24"/>
          <w:szCs w:val="24"/>
        </w:rPr>
        <w:t>I</w:t>
      </w:r>
      <w:r w:rsidRPr="006B1975">
        <w:rPr>
          <w:rFonts w:ascii="Times New Roman" w:hAnsi="Times New Roman" w:cs="Times New Roman"/>
          <w:sz w:val="24"/>
          <w:szCs w:val="24"/>
        </w:rPr>
        <w:t xml:space="preserve">nformation and </w:t>
      </w:r>
      <w:r>
        <w:rPr>
          <w:rFonts w:ascii="Times New Roman" w:hAnsi="Times New Roman" w:cs="Times New Roman"/>
          <w:sz w:val="24"/>
          <w:szCs w:val="24"/>
        </w:rPr>
        <w:t>S</w:t>
      </w:r>
      <w:r w:rsidRPr="006B1975">
        <w:rPr>
          <w:rFonts w:ascii="Times New Roman" w:hAnsi="Times New Roman" w:cs="Times New Roman"/>
          <w:sz w:val="24"/>
          <w:szCs w:val="24"/>
        </w:rPr>
        <w:t>ecurity</w:t>
      </w:r>
      <w:r>
        <w:rPr>
          <w:rFonts w:ascii="Times New Roman" w:hAnsi="Times New Roman" w:cs="Times New Roman"/>
          <w:sz w:val="24"/>
          <w:szCs w:val="24"/>
        </w:rPr>
        <w:t xml:space="preserve"> </w:t>
      </w:r>
      <w:r w:rsidRPr="00A92650">
        <w:rPr>
          <w:rFonts w:ascii="Times New Roman" w:hAnsi="Times New Roman" w:cs="Times New Roman"/>
          <w:sz w:val="24"/>
          <w:szCs w:val="24"/>
        </w:rPr>
        <w:t xml:space="preserve">and </w:t>
      </w:r>
      <w:r w:rsidRPr="008A6122">
        <w:rPr>
          <w:rFonts w:ascii="Times New Roman" w:hAnsi="Times New Roman" w:cs="Times New Roman"/>
          <w:sz w:val="24"/>
          <w:szCs w:val="24"/>
        </w:rPr>
        <w:t>I</w:t>
      </w:r>
      <w:r w:rsidRPr="00A92650">
        <w:rPr>
          <w:rFonts w:ascii="Times New Roman" w:hAnsi="Times New Roman" w:cs="Times New Roman"/>
          <w:sz w:val="24"/>
          <w:szCs w:val="24"/>
        </w:rPr>
        <w:t xml:space="preserve">ranian </w:t>
      </w:r>
      <w:r w:rsidRPr="008A6122">
        <w:rPr>
          <w:rFonts w:ascii="Times New Roman" w:hAnsi="Times New Roman" w:cs="Times New Roman"/>
          <w:sz w:val="24"/>
          <w:szCs w:val="24"/>
        </w:rPr>
        <w:t>R</w:t>
      </w:r>
      <w:r w:rsidRPr="00A92650">
        <w:rPr>
          <w:rFonts w:ascii="Times New Roman" w:hAnsi="Times New Roman" w:cs="Times New Roman"/>
          <w:sz w:val="24"/>
          <w:szCs w:val="24"/>
        </w:rPr>
        <w:t xml:space="preserve">evolutionary </w:t>
      </w:r>
      <w:r w:rsidRPr="008A6122">
        <w:rPr>
          <w:rFonts w:ascii="Times New Roman" w:hAnsi="Times New Roman" w:cs="Times New Roman"/>
          <w:sz w:val="24"/>
          <w:szCs w:val="24"/>
        </w:rPr>
        <w:t>G</w:t>
      </w:r>
      <w:r w:rsidRPr="00A92650">
        <w:rPr>
          <w:rFonts w:ascii="Times New Roman" w:hAnsi="Times New Roman" w:cs="Times New Roman"/>
          <w:sz w:val="24"/>
          <w:szCs w:val="24"/>
        </w:rPr>
        <w:t xml:space="preserve">uard </w:t>
      </w:r>
      <w:r w:rsidRPr="008A6122">
        <w:rPr>
          <w:rFonts w:ascii="Times New Roman" w:hAnsi="Times New Roman" w:cs="Times New Roman"/>
          <w:sz w:val="24"/>
          <w:szCs w:val="24"/>
        </w:rPr>
        <w:t>C</w:t>
      </w:r>
      <w:r w:rsidRPr="00A92650">
        <w:rPr>
          <w:rFonts w:ascii="Times New Roman" w:hAnsi="Times New Roman" w:cs="Times New Roman"/>
          <w:sz w:val="24"/>
          <w:szCs w:val="24"/>
        </w:rPr>
        <w:t>orps’</w:t>
      </w:r>
      <w:r>
        <w:rPr>
          <w:rFonts w:ascii="Times New Roman" w:hAnsi="Times New Roman" w:cs="Times New Roman"/>
          <w:sz w:val="24"/>
          <w:szCs w:val="24"/>
        </w:rPr>
        <w:t xml:space="preserve"> Quds Force (QF). </w:t>
      </w:r>
    </w:p>
    <w:p w14:paraId="132E9672"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The subsequent discovery in 2012 of “Flame,” a massive </w:t>
      </w:r>
      <w:r w:rsidRPr="004757B1">
        <w:rPr>
          <w:rFonts w:ascii="Times New Roman" w:hAnsi="Times New Roman" w:cs="Times New Roman"/>
          <w:sz w:val="24"/>
          <w:szCs w:val="24"/>
        </w:rPr>
        <w:t>spy malware</w:t>
      </w:r>
      <w:r>
        <w:rPr>
          <w:rFonts w:ascii="Times New Roman" w:hAnsi="Times New Roman" w:cs="Times New Roman"/>
          <w:sz w:val="24"/>
          <w:szCs w:val="24"/>
        </w:rPr>
        <w:t xml:space="preserve"> program</w:t>
      </w:r>
      <w:r w:rsidRPr="006B1975">
        <w:rPr>
          <w:rFonts w:ascii="Times New Roman" w:hAnsi="Times New Roman" w:cs="Times New Roman"/>
          <w:sz w:val="24"/>
          <w:szCs w:val="24"/>
        </w:rPr>
        <w:t xml:space="preserve"> that </w:t>
      </w:r>
      <w:r>
        <w:rPr>
          <w:rFonts w:ascii="Times New Roman" w:hAnsi="Times New Roman" w:cs="Times New Roman"/>
          <w:sz w:val="24"/>
          <w:szCs w:val="24"/>
        </w:rPr>
        <w:t xml:space="preserve">had </w:t>
      </w:r>
      <w:r w:rsidRPr="006B1975">
        <w:rPr>
          <w:rFonts w:ascii="Times New Roman" w:hAnsi="Times New Roman" w:cs="Times New Roman"/>
          <w:sz w:val="24"/>
          <w:szCs w:val="24"/>
        </w:rPr>
        <w:t>infiltrated Iranian computers, reinforc</w:t>
      </w:r>
      <w:r>
        <w:rPr>
          <w:rFonts w:ascii="Times New Roman" w:hAnsi="Times New Roman" w:cs="Times New Roman"/>
          <w:sz w:val="24"/>
          <w:szCs w:val="24"/>
        </w:rPr>
        <w:t xml:space="preserve">ed Iranian cyber defense priorities. </w:t>
      </w:r>
      <w:r w:rsidRPr="006B1975">
        <w:rPr>
          <w:rFonts w:ascii="Times New Roman" w:hAnsi="Times New Roman" w:cs="Times New Roman"/>
          <w:sz w:val="24"/>
          <w:szCs w:val="24"/>
        </w:rPr>
        <w:t xml:space="preserve">Flame is believed to have targeted Iran’s oil ministry and its main export terminal at Kharq Island. Russia’s </w:t>
      </w:r>
      <w:r w:rsidRPr="00AF5D3E">
        <w:rPr>
          <w:rFonts w:ascii="Times New Roman" w:hAnsi="Times New Roman" w:cs="Times New Roman"/>
          <w:sz w:val="24"/>
          <w:szCs w:val="24"/>
        </w:rPr>
        <w:t>antivirus</w:t>
      </w:r>
      <w:r w:rsidRPr="006B1975">
        <w:rPr>
          <w:rFonts w:ascii="Times New Roman" w:hAnsi="Times New Roman" w:cs="Times New Roman"/>
          <w:sz w:val="24"/>
          <w:szCs w:val="24"/>
        </w:rPr>
        <w:t xml:space="preserve"> firm Kaspersky Lab said at the time of the virus’s discovery that Flame might have been operating</w:t>
      </w:r>
      <w:r>
        <w:rPr>
          <w:rFonts w:ascii="Times New Roman" w:hAnsi="Times New Roman" w:cs="Times New Roman"/>
          <w:sz w:val="24"/>
          <w:szCs w:val="24"/>
        </w:rPr>
        <w:t xml:space="preserve"> in the wild as early as 2007. </w:t>
      </w:r>
      <w:r w:rsidRPr="006B1975">
        <w:rPr>
          <w:rFonts w:ascii="Times New Roman" w:hAnsi="Times New Roman" w:cs="Times New Roman"/>
          <w:sz w:val="24"/>
          <w:szCs w:val="24"/>
        </w:rPr>
        <w:t>Whereas Stuxnet was designed to damage Natanz centrifuges, Flame, while sharing characteristics with Stuxnet, was built to spy on the country’s computer networks and sen</w:t>
      </w:r>
      <w:r>
        <w:rPr>
          <w:rFonts w:ascii="Times New Roman" w:hAnsi="Times New Roman" w:cs="Times New Roman"/>
          <w:sz w:val="24"/>
          <w:szCs w:val="24"/>
        </w:rPr>
        <w:t>d</w:t>
      </w:r>
      <w:r w:rsidRPr="006B1975">
        <w:rPr>
          <w:rFonts w:ascii="Times New Roman" w:hAnsi="Times New Roman" w:cs="Times New Roman"/>
          <w:sz w:val="24"/>
          <w:szCs w:val="24"/>
        </w:rPr>
        <w:t xml:space="preserve"> back intelligence. The US and Israel were al</w:t>
      </w:r>
      <w:r>
        <w:rPr>
          <w:rFonts w:ascii="Times New Roman" w:hAnsi="Times New Roman" w:cs="Times New Roman"/>
          <w:sz w:val="24"/>
          <w:szCs w:val="24"/>
        </w:rPr>
        <w:t>so suspected of creating Flame.</w:t>
      </w:r>
    </w:p>
    <w:p w14:paraId="7D4E41A4"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In mid-October 2012, Iran’s newly completed Bushehr nuclear power reactor experience</w:t>
      </w:r>
      <w:r>
        <w:rPr>
          <w:rFonts w:ascii="Times New Roman" w:hAnsi="Times New Roman" w:cs="Times New Roman"/>
          <w:sz w:val="24"/>
          <w:szCs w:val="24"/>
        </w:rPr>
        <w:t>d</w:t>
      </w:r>
      <w:r w:rsidRPr="006B1975">
        <w:rPr>
          <w:rFonts w:ascii="Times New Roman" w:hAnsi="Times New Roman" w:cs="Times New Roman"/>
          <w:sz w:val="24"/>
          <w:szCs w:val="24"/>
        </w:rPr>
        <w:t xml:space="preserve"> a near</w:t>
      </w:r>
      <w:r>
        <w:rPr>
          <w:rFonts w:ascii="Times New Roman" w:hAnsi="Times New Roman" w:cs="Times New Roman"/>
          <w:sz w:val="24"/>
          <w:szCs w:val="24"/>
        </w:rPr>
        <w:t>-</w:t>
      </w:r>
      <w:r w:rsidRPr="006B1975">
        <w:rPr>
          <w:rFonts w:ascii="Times New Roman" w:hAnsi="Times New Roman" w:cs="Times New Roman"/>
          <w:sz w:val="24"/>
          <w:szCs w:val="24"/>
        </w:rPr>
        <w:t>explosion. The authorities shut</w:t>
      </w:r>
      <w:r>
        <w:rPr>
          <w:rFonts w:ascii="Times New Roman" w:hAnsi="Times New Roman" w:cs="Times New Roman"/>
          <w:sz w:val="24"/>
          <w:szCs w:val="24"/>
        </w:rPr>
        <w:t xml:space="preserve"> it</w:t>
      </w:r>
      <w:r w:rsidRPr="006B1975">
        <w:rPr>
          <w:rFonts w:ascii="Times New Roman" w:hAnsi="Times New Roman" w:cs="Times New Roman"/>
          <w:sz w:val="24"/>
          <w:szCs w:val="24"/>
        </w:rPr>
        <w:t xml:space="preserve"> down temporarily and removed fuel rods from </w:t>
      </w:r>
      <w:r>
        <w:rPr>
          <w:rFonts w:ascii="Times New Roman" w:hAnsi="Times New Roman" w:cs="Times New Roman"/>
          <w:sz w:val="24"/>
          <w:szCs w:val="24"/>
        </w:rPr>
        <w:t xml:space="preserve">the </w:t>
      </w:r>
      <w:r w:rsidRPr="006B1975">
        <w:rPr>
          <w:rFonts w:ascii="Times New Roman" w:hAnsi="Times New Roman" w:cs="Times New Roman"/>
          <w:sz w:val="24"/>
          <w:szCs w:val="24"/>
        </w:rPr>
        <w:t>plant. Later</w:t>
      </w:r>
      <w:r>
        <w:rPr>
          <w:rFonts w:ascii="Times New Roman" w:hAnsi="Times New Roman" w:cs="Times New Roman"/>
          <w:sz w:val="24"/>
          <w:szCs w:val="24"/>
        </w:rPr>
        <w:t>,</w:t>
      </w:r>
      <w:r w:rsidRPr="006B1975">
        <w:rPr>
          <w:rFonts w:ascii="Times New Roman" w:hAnsi="Times New Roman" w:cs="Times New Roman"/>
          <w:sz w:val="24"/>
          <w:szCs w:val="24"/>
        </w:rPr>
        <w:t xml:space="preserve"> Iran said that Stuxnet was back and had </w:t>
      </w:r>
      <w:r>
        <w:rPr>
          <w:rFonts w:ascii="Times New Roman" w:hAnsi="Times New Roman" w:cs="Times New Roman"/>
          <w:sz w:val="24"/>
          <w:szCs w:val="24"/>
        </w:rPr>
        <w:t>t</w:t>
      </w:r>
      <w:r w:rsidRPr="006B1975">
        <w:rPr>
          <w:rFonts w:ascii="Times New Roman" w:hAnsi="Times New Roman" w:cs="Times New Roman"/>
          <w:sz w:val="24"/>
          <w:szCs w:val="24"/>
        </w:rPr>
        <w:t xml:space="preserve">ampered </w:t>
      </w:r>
      <w:r>
        <w:rPr>
          <w:rFonts w:ascii="Times New Roman" w:hAnsi="Times New Roman" w:cs="Times New Roman"/>
          <w:sz w:val="24"/>
          <w:szCs w:val="24"/>
        </w:rPr>
        <w:t>with the reactor’s computers.</w:t>
      </w:r>
    </w:p>
    <w:p w14:paraId="3E39338E"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The Iranians later talked about a massive conspiracy involving major </w:t>
      </w:r>
      <w:r w:rsidRPr="00AF5D3E">
        <w:rPr>
          <w:rFonts w:ascii="Times New Roman" w:hAnsi="Times New Roman" w:cs="Times New Roman"/>
          <w:sz w:val="24"/>
          <w:szCs w:val="24"/>
        </w:rPr>
        <w:t>antivirus</w:t>
      </w:r>
      <w:r w:rsidRPr="006B1975">
        <w:rPr>
          <w:rFonts w:ascii="Times New Roman" w:hAnsi="Times New Roman" w:cs="Times New Roman"/>
          <w:sz w:val="24"/>
          <w:szCs w:val="24"/>
        </w:rPr>
        <w:t xml:space="preserve"> firms to keep the existence of Stuxnet and Flame hidden for a</w:t>
      </w:r>
      <w:r>
        <w:rPr>
          <w:rFonts w:ascii="Times New Roman" w:hAnsi="Times New Roman" w:cs="Times New Roman"/>
          <w:sz w:val="24"/>
          <w:szCs w:val="24"/>
        </w:rPr>
        <w:t>n extended period of</w:t>
      </w:r>
      <w:r w:rsidRPr="006B1975">
        <w:rPr>
          <w:rFonts w:ascii="Times New Roman" w:hAnsi="Times New Roman" w:cs="Times New Roman"/>
          <w:sz w:val="24"/>
          <w:szCs w:val="24"/>
        </w:rPr>
        <w:t xml:space="preserve"> time. </w:t>
      </w:r>
      <w:r>
        <w:rPr>
          <w:rFonts w:ascii="Times New Roman" w:hAnsi="Times New Roman" w:cs="Times New Roman"/>
          <w:sz w:val="24"/>
          <w:szCs w:val="24"/>
        </w:rPr>
        <w:t>T</w:t>
      </w:r>
      <w:r w:rsidRPr="006B1975">
        <w:rPr>
          <w:rFonts w:ascii="Times New Roman" w:hAnsi="Times New Roman" w:cs="Times New Roman"/>
          <w:sz w:val="24"/>
          <w:szCs w:val="24"/>
        </w:rPr>
        <w:t>hat theory</w:t>
      </w:r>
      <w:r>
        <w:rPr>
          <w:rFonts w:ascii="Times New Roman" w:hAnsi="Times New Roman" w:cs="Times New Roman"/>
          <w:sz w:val="24"/>
          <w:szCs w:val="24"/>
        </w:rPr>
        <w:t xml:space="preserve"> notwithstanding</w:t>
      </w:r>
      <w:r w:rsidRPr="006B1975">
        <w:rPr>
          <w:rFonts w:ascii="Times New Roman" w:hAnsi="Times New Roman" w:cs="Times New Roman"/>
          <w:sz w:val="24"/>
          <w:szCs w:val="24"/>
        </w:rPr>
        <w:t xml:space="preserve">, Stuxnet went undetected for more than a year after it was launched in the wild, even though a </w:t>
      </w:r>
      <w:r w:rsidRPr="004757B1">
        <w:rPr>
          <w:rFonts w:ascii="Times New Roman" w:hAnsi="Times New Roman" w:cs="Times New Roman"/>
          <w:sz w:val="24"/>
          <w:szCs w:val="24"/>
        </w:rPr>
        <w:t>zero-day</w:t>
      </w:r>
      <w:r w:rsidRPr="006B1975">
        <w:rPr>
          <w:rFonts w:ascii="Times New Roman" w:hAnsi="Times New Roman" w:cs="Times New Roman"/>
          <w:sz w:val="24"/>
          <w:szCs w:val="24"/>
        </w:rPr>
        <w:t xml:space="preserve"> exploit that was used in the virus had reportedly been used before with another piece of malware, Duqu, which had also infiltrated Iranian computers. Iranian technicians soon realized that Stuxnet, Duqu</w:t>
      </w:r>
      <w:r>
        <w:rPr>
          <w:rFonts w:ascii="Times New Roman" w:hAnsi="Times New Roman" w:cs="Times New Roman"/>
          <w:sz w:val="24"/>
          <w:szCs w:val="24"/>
        </w:rPr>
        <w:t>,</w:t>
      </w:r>
      <w:r w:rsidRPr="006B1975">
        <w:rPr>
          <w:rFonts w:ascii="Times New Roman" w:hAnsi="Times New Roman" w:cs="Times New Roman"/>
          <w:sz w:val="24"/>
          <w:szCs w:val="24"/>
        </w:rPr>
        <w:t xml:space="preserve"> and Flame were not </w:t>
      </w:r>
      <w:r>
        <w:rPr>
          <w:rFonts w:ascii="Times New Roman" w:hAnsi="Times New Roman" w:cs="Times New Roman"/>
          <w:sz w:val="24"/>
          <w:szCs w:val="24"/>
        </w:rPr>
        <w:t xml:space="preserve">easily detectable </w:t>
      </w:r>
      <w:r w:rsidRPr="008A6122">
        <w:rPr>
          <w:rFonts w:ascii="Times New Roman" w:hAnsi="Times New Roman" w:cs="Times New Roman"/>
          <w:sz w:val="24"/>
          <w:szCs w:val="24"/>
        </w:rPr>
        <w:t>malware</w:t>
      </w:r>
      <w:r w:rsidRPr="006B1975">
        <w:rPr>
          <w:rFonts w:ascii="Times New Roman" w:hAnsi="Times New Roman" w:cs="Times New Roman"/>
          <w:sz w:val="24"/>
          <w:szCs w:val="24"/>
        </w:rPr>
        <w:t xml:space="preserve">. They were probably created by Western intelligence agencies as part of an </w:t>
      </w:r>
      <w:r w:rsidRPr="001561F2">
        <w:rPr>
          <w:rFonts w:ascii="Times New Roman" w:hAnsi="Times New Roman" w:cs="Times New Roman"/>
          <w:sz w:val="24"/>
          <w:szCs w:val="24"/>
        </w:rPr>
        <w:t>ongoing</w:t>
      </w:r>
      <w:r w:rsidRPr="006B1975">
        <w:rPr>
          <w:rFonts w:ascii="Times New Roman" w:hAnsi="Times New Roman" w:cs="Times New Roman"/>
          <w:sz w:val="24"/>
          <w:szCs w:val="24"/>
        </w:rPr>
        <w:t xml:space="preserve"> </w:t>
      </w:r>
      <w:r w:rsidRPr="004757B1">
        <w:rPr>
          <w:rFonts w:ascii="Times New Roman" w:hAnsi="Times New Roman" w:cs="Times New Roman"/>
          <w:sz w:val="24"/>
          <w:szCs w:val="24"/>
        </w:rPr>
        <w:t>cyberwarfare</w:t>
      </w:r>
      <w:r w:rsidRPr="006B1975">
        <w:rPr>
          <w:rFonts w:ascii="Times New Roman" w:hAnsi="Times New Roman" w:cs="Times New Roman"/>
          <w:sz w:val="24"/>
          <w:szCs w:val="24"/>
        </w:rPr>
        <w:t xml:space="preserve"> campaign.</w:t>
      </w:r>
    </w:p>
    <w:p w14:paraId="337B958B"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In </w:t>
      </w:r>
      <w:r>
        <w:rPr>
          <w:rFonts w:ascii="Times New Roman" w:hAnsi="Times New Roman" w:cs="Times New Roman"/>
          <w:sz w:val="24"/>
          <w:szCs w:val="24"/>
        </w:rPr>
        <w:t>the aftermath</w:t>
      </w:r>
      <w:r w:rsidRPr="006B1975">
        <w:rPr>
          <w:rFonts w:ascii="Times New Roman" w:hAnsi="Times New Roman" w:cs="Times New Roman"/>
          <w:sz w:val="24"/>
          <w:szCs w:val="24"/>
        </w:rPr>
        <w:t xml:space="preserve">, the National Cyber Security Committee (NCSC) has become an important organ in Iran’s national security apparatus. </w:t>
      </w:r>
      <w:r w:rsidRPr="009259FE">
        <w:rPr>
          <w:rFonts w:ascii="Times New Roman" w:hAnsi="Times New Roman" w:cs="Times New Roman"/>
          <w:sz w:val="24"/>
          <w:szCs w:val="24"/>
        </w:rPr>
        <w:t>The MAHER Computer Emergency Response Team (CERT) Coordination Center</w:t>
      </w:r>
      <w:r w:rsidRPr="006B1975">
        <w:rPr>
          <w:rFonts w:ascii="Times New Roman" w:hAnsi="Times New Roman" w:cs="Times New Roman"/>
          <w:sz w:val="24"/>
          <w:szCs w:val="24"/>
        </w:rPr>
        <w:t xml:space="preserve"> </w:t>
      </w:r>
      <w:r>
        <w:rPr>
          <w:rFonts w:ascii="Times New Roman" w:hAnsi="Times New Roman" w:cs="Times New Roman"/>
          <w:sz w:val="24"/>
          <w:szCs w:val="24"/>
        </w:rPr>
        <w:t>was</w:t>
      </w:r>
      <w:r w:rsidRPr="006B1975">
        <w:rPr>
          <w:rFonts w:ascii="Times New Roman" w:hAnsi="Times New Roman" w:cs="Times New Roman"/>
          <w:sz w:val="24"/>
          <w:szCs w:val="24"/>
        </w:rPr>
        <w:t xml:space="preserve"> formed by </w:t>
      </w:r>
      <w:r>
        <w:rPr>
          <w:rFonts w:ascii="Times New Roman" w:hAnsi="Times New Roman" w:cs="Times New Roman"/>
          <w:sz w:val="24"/>
          <w:szCs w:val="24"/>
        </w:rPr>
        <w:t xml:space="preserve">the Ministry of Information and </w:t>
      </w:r>
      <w:r w:rsidRPr="006B1975">
        <w:rPr>
          <w:rFonts w:ascii="Times New Roman" w:hAnsi="Times New Roman" w:cs="Times New Roman"/>
          <w:sz w:val="24"/>
          <w:szCs w:val="24"/>
        </w:rPr>
        <w:t>C</w:t>
      </w:r>
      <w:r>
        <w:rPr>
          <w:rFonts w:ascii="Times New Roman" w:hAnsi="Times New Roman" w:cs="Times New Roman"/>
          <w:sz w:val="24"/>
          <w:szCs w:val="24"/>
        </w:rPr>
        <w:t xml:space="preserve">ommunications </w:t>
      </w:r>
      <w:r w:rsidRPr="006B1975">
        <w:rPr>
          <w:rFonts w:ascii="Times New Roman" w:hAnsi="Times New Roman" w:cs="Times New Roman"/>
          <w:sz w:val="24"/>
          <w:szCs w:val="24"/>
        </w:rPr>
        <w:t>T</w:t>
      </w:r>
      <w:r>
        <w:rPr>
          <w:rFonts w:ascii="Times New Roman" w:hAnsi="Times New Roman" w:cs="Times New Roman"/>
          <w:sz w:val="24"/>
          <w:szCs w:val="24"/>
        </w:rPr>
        <w:t>echnology</w:t>
      </w:r>
      <w:r w:rsidRPr="006B1975">
        <w:rPr>
          <w:rFonts w:ascii="Times New Roman" w:hAnsi="Times New Roman" w:cs="Times New Roman"/>
          <w:sz w:val="24"/>
          <w:szCs w:val="24"/>
        </w:rPr>
        <w:t xml:space="preserve"> to over</w:t>
      </w:r>
      <w:r>
        <w:rPr>
          <w:rFonts w:ascii="Times New Roman" w:hAnsi="Times New Roman" w:cs="Times New Roman"/>
          <w:sz w:val="24"/>
          <w:szCs w:val="24"/>
        </w:rPr>
        <w:t xml:space="preserve">see critical network security. </w:t>
      </w:r>
      <w:r w:rsidRPr="006B1975">
        <w:rPr>
          <w:rFonts w:ascii="Times New Roman" w:hAnsi="Times New Roman" w:cs="Times New Roman"/>
          <w:sz w:val="24"/>
          <w:szCs w:val="24"/>
        </w:rPr>
        <w:t xml:space="preserve">On </w:t>
      </w:r>
      <w:r>
        <w:rPr>
          <w:rFonts w:ascii="Times New Roman" w:hAnsi="Times New Roman" w:cs="Times New Roman"/>
          <w:sz w:val="24"/>
          <w:szCs w:val="24"/>
        </w:rPr>
        <w:t xml:space="preserve">the </w:t>
      </w:r>
      <w:r w:rsidRPr="006B1975">
        <w:rPr>
          <w:rFonts w:ascii="Times New Roman" w:hAnsi="Times New Roman" w:cs="Times New Roman"/>
          <w:sz w:val="24"/>
          <w:szCs w:val="24"/>
        </w:rPr>
        <w:t>military side, Iran’s Passive Defense Organization is heavily involved in cyber preparedness. In October 2012, it held the first-ever cyber drill in six major zones in the countr</w:t>
      </w:r>
      <w:r>
        <w:rPr>
          <w:rFonts w:ascii="Times New Roman" w:hAnsi="Times New Roman" w:cs="Times New Roman"/>
          <w:sz w:val="24"/>
          <w:szCs w:val="24"/>
        </w:rPr>
        <w:t>y to test cyber infrastructure.</w:t>
      </w:r>
    </w:p>
    <w:p w14:paraId="2724CFDD" w14:textId="77777777" w:rsidR="002B4573"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Iran is also developing a nationally dedicated Internet,</w:t>
      </w:r>
      <w:r>
        <w:rPr>
          <w:rFonts w:ascii="Times New Roman" w:hAnsi="Times New Roman" w:cs="Times New Roman"/>
          <w:sz w:val="24"/>
          <w:szCs w:val="24"/>
        </w:rPr>
        <w:t xml:space="preserve"> the</w:t>
      </w:r>
      <w:r w:rsidRPr="006B1975">
        <w:rPr>
          <w:rFonts w:ascii="Times New Roman" w:hAnsi="Times New Roman" w:cs="Times New Roman"/>
          <w:sz w:val="24"/>
          <w:szCs w:val="24"/>
        </w:rPr>
        <w:t xml:space="preserve"> Iran National Data Network. Although its creation might have more to do with the desire on the part of the authorities to </w:t>
      </w:r>
      <w:r w:rsidRPr="006B1975">
        <w:rPr>
          <w:rFonts w:ascii="Times New Roman" w:hAnsi="Times New Roman" w:cs="Times New Roman"/>
          <w:sz w:val="24"/>
          <w:szCs w:val="24"/>
        </w:rPr>
        <w:lastRenderedPageBreak/>
        <w:t>control the flow of information between the country’s citi</w:t>
      </w:r>
      <w:r>
        <w:rPr>
          <w:rFonts w:ascii="Times New Roman" w:hAnsi="Times New Roman" w:cs="Times New Roman"/>
          <w:sz w:val="24"/>
          <w:szCs w:val="24"/>
        </w:rPr>
        <w:t xml:space="preserve">zens and the outside world, </w:t>
      </w:r>
      <w:r w:rsidRPr="006B1975">
        <w:rPr>
          <w:rFonts w:ascii="Times New Roman" w:hAnsi="Times New Roman" w:cs="Times New Roman"/>
          <w:sz w:val="24"/>
          <w:szCs w:val="24"/>
        </w:rPr>
        <w:t xml:space="preserve">the so-called “clean internet” is billed as a first line of defense </w:t>
      </w:r>
      <w:r>
        <w:rPr>
          <w:rFonts w:ascii="Times New Roman" w:hAnsi="Times New Roman" w:cs="Times New Roman"/>
          <w:sz w:val="24"/>
          <w:szCs w:val="24"/>
        </w:rPr>
        <w:t xml:space="preserve">against foreign </w:t>
      </w:r>
      <w:r w:rsidRPr="00202DF6">
        <w:rPr>
          <w:rFonts w:ascii="Times New Roman" w:hAnsi="Times New Roman" w:cs="Times New Roman"/>
          <w:sz w:val="24"/>
          <w:szCs w:val="24"/>
        </w:rPr>
        <w:t>cyberattacks</w:t>
      </w:r>
      <w:r>
        <w:rPr>
          <w:rFonts w:ascii="Times New Roman" w:hAnsi="Times New Roman" w:cs="Times New Roman"/>
          <w:sz w:val="24"/>
          <w:szCs w:val="24"/>
        </w:rPr>
        <w:t>.</w:t>
      </w:r>
    </w:p>
    <w:p w14:paraId="4A470702"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Iran has also been trying to develop indigenous </w:t>
      </w:r>
      <w:r w:rsidRPr="00202DF6">
        <w:rPr>
          <w:rFonts w:ascii="Times New Roman" w:hAnsi="Times New Roman" w:cs="Times New Roman"/>
          <w:sz w:val="24"/>
          <w:szCs w:val="24"/>
        </w:rPr>
        <w:t>antivirus</w:t>
      </w:r>
      <w:r w:rsidRPr="006B1975">
        <w:rPr>
          <w:rFonts w:ascii="Times New Roman" w:hAnsi="Times New Roman" w:cs="Times New Roman"/>
          <w:sz w:val="24"/>
          <w:szCs w:val="24"/>
        </w:rPr>
        <w:t xml:space="preserve"> firms to block the use of foreign-built software. If Iran’s missile program is any indication, the Iranians could also attempt to reverse</w:t>
      </w:r>
      <w:r>
        <w:rPr>
          <w:rFonts w:ascii="Times New Roman" w:hAnsi="Times New Roman" w:cs="Times New Roman"/>
          <w:sz w:val="24"/>
          <w:szCs w:val="24"/>
        </w:rPr>
        <w:t>-</w:t>
      </w:r>
      <w:r w:rsidRPr="006B1975">
        <w:rPr>
          <w:rFonts w:ascii="Times New Roman" w:hAnsi="Times New Roman" w:cs="Times New Roman"/>
          <w:sz w:val="24"/>
          <w:szCs w:val="24"/>
        </w:rPr>
        <w:t>engineer Stuxnet for launching their own attacks against ind</w:t>
      </w:r>
      <w:r>
        <w:rPr>
          <w:rFonts w:ascii="Times New Roman" w:hAnsi="Times New Roman" w:cs="Times New Roman"/>
          <w:sz w:val="24"/>
          <w:szCs w:val="24"/>
        </w:rPr>
        <w:t>ustrial systems in the West.</w:t>
      </w:r>
      <w:del w:id="509" w:author="E" w:date="2015-08-26T17:46:00Z">
        <w:r w:rsidDel="009731F2">
          <w:rPr>
            <w:rFonts w:ascii="Times New Roman" w:hAnsi="Times New Roman" w:cs="Times New Roman"/>
            <w:sz w:val="24"/>
            <w:szCs w:val="24"/>
          </w:rPr>
          <w:delText xml:space="preserve">   </w:delText>
        </w:r>
      </w:del>
    </w:p>
    <w:p w14:paraId="21E4BAA2" w14:textId="77777777" w:rsidR="002B4573" w:rsidRDefault="002B4573" w:rsidP="002B4573">
      <w:pPr>
        <w:rPr>
          <w:rFonts w:ascii="Times New Roman" w:hAnsi="Times New Roman" w:cs="Times New Roman"/>
          <w:b/>
          <w:sz w:val="24"/>
          <w:szCs w:val="24"/>
        </w:rPr>
      </w:pPr>
      <w:r w:rsidRPr="006B1975">
        <w:rPr>
          <w:rFonts w:ascii="Times New Roman" w:hAnsi="Times New Roman" w:cs="Times New Roman"/>
          <w:b/>
          <w:sz w:val="24"/>
          <w:szCs w:val="24"/>
        </w:rPr>
        <w:t>Offensive/Retaliatory Measures</w:t>
      </w:r>
    </w:p>
    <w:p w14:paraId="5ED8A9B3" w14:textId="77777777" w:rsidR="002B4573" w:rsidRDefault="002B4573" w:rsidP="002B4573">
      <w:pPr>
        <w:ind w:firstLine="720"/>
        <w:rPr>
          <w:rFonts w:ascii="Times New Roman" w:hAnsi="Times New Roman" w:cs="Times New Roman"/>
          <w:sz w:val="24"/>
          <w:szCs w:val="24"/>
        </w:rPr>
      </w:pPr>
      <w:r w:rsidRPr="00F640DB">
        <w:rPr>
          <w:rFonts w:ascii="Times New Roman" w:hAnsi="Times New Roman" w:cs="Times New Roman"/>
          <w:sz w:val="24"/>
          <w:szCs w:val="24"/>
        </w:rPr>
        <w:t xml:space="preserve">Soon after the Stuxnet discovery, Iran began retaliatory cyberattacks against US, Saudi, and Israeli targets. Its computer network operations were also meant to project an image of national strength in cyber conflicts. The Distributed Denial of Service (DDoS) attacks against some twenty major US banks began in September 2011, and are likely to continue. The Iranians focused their attacks on the </w:t>
      </w:r>
      <w:r w:rsidRPr="008A6122">
        <w:rPr>
          <w:rFonts w:ascii="Times New Roman" w:hAnsi="Times New Roman" w:cs="Times New Roman"/>
          <w:sz w:val="24"/>
          <w:szCs w:val="24"/>
        </w:rPr>
        <w:t>data centers</w:t>
      </w:r>
      <w:r w:rsidRPr="00F640DB">
        <w:rPr>
          <w:rFonts w:ascii="Times New Roman" w:hAnsi="Times New Roman" w:cs="Times New Roman"/>
          <w:sz w:val="24"/>
          <w:szCs w:val="24"/>
        </w:rPr>
        <w:t xml:space="preserve"> used to host services in the “cloud” to commandeer massive computing power to back substantial DDoS attacks against bank websites. The use of data</w:t>
      </w:r>
      <w:r>
        <w:rPr>
          <w:rFonts w:ascii="Times New Roman" w:hAnsi="Times New Roman" w:cs="Times New Roman"/>
          <w:sz w:val="24"/>
          <w:szCs w:val="24"/>
        </w:rPr>
        <w:t xml:space="preserve"> </w:t>
      </w:r>
      <w:r w:rsidRPr="00F640DB">
        <w:rPr>
          <w:rFonts w:ascii="Times New Roman" w:hAnsi="Times New Roman" w:cs="Times New Roman"/>
          <w:sz w:val="24"/>
          <w:szCs w:val="24"/>
        </w:rPr>
        <w:t xml:space="preserve">centers against so many US financial institutions was indeed the first major achievement of Iranian cyber actors. They elevated DDoS attacks to </w:t>
      </w:r>
      <w:r>
        <w:rPr>
          <w:rFonts w:ascii="Times New Roman" w:hAnsi="Times New Roman" w:cs="Times New Roman"/>
          <w:sz w:val="24"/>
          <w:szCs w:val="24"/>
        </w:rPr>
        <w:t xml:space="preserve">a </w:t>
      </w:r>
      <w:r w:rsidRPr="00F640DB">
        <w:rPr>
          <w:rFonts w:ascii="Times New Roman" w:hAnsi="Times New Roman" w:cs="Times New Roman"/>
          <w:sz w:val="24"/>
          <w:szCs w:val="24"/>
        </w:rPr>
        <w:t>new high, manifest</w:t>
      </w:r>
      <w:r>
        <w:rPr>
          <w:rFonts w:ascii="Times New Roman" w:hAnsi="Times New Roman" w:cs="Times New Roman"/>
          <w:sz w:val="24"/>
          <w:szCs w:val="24"/>
        </w:rPr>
        <w:t>ed in</w:t>
      </w:r>
      <w:r w:rsidRPr="00F640DB">
        <w:rPr>
          <w:rFonts w:ascii="Times New Roman" w:hAnsi="Times New Roman" w:cs="Times New Roman"/>
          <w:sz w:val="24"/>
          <w:szCs w:val="24"/>
        </w:rPr>
        <w:t xml:space="preserve"> the unprecedented scale, scope, and effectiveness of their attacks.</w:t>
      </w:r>
      <w:r>
        <w:rPr>
          <w:rFonts w:ascii="Times New Roman" w:hAnsi="Times New Roman" w:cs="Times New Roman"/>
          <w:sz w:val="24"/>
          <w:szCs w:val="24"/>
        </w:rPr>
        <w:t xml:space="preserve"> </w:t>
      </w:r>
    </w:p>
    <w:p w14:paraId="38F3117E" w14:textId="77777777" w:rsidR="002B4573" w:rsidRPr="006B1975" w:rsidRDefault="002B4573" w:rsidP="002B4573">
      <w:pPr>
        <w:ind w:firstLine="720"/>
        <w:rPr>
          <w:rFonts w:ascii="Times New Roman" w:hAnsi="Times New Roman" w:cs="Times New Roman"/>
          <w:b/>
          <w:sz w:val="24"/>
          <w:szCs w:val="24"/>
        </w:rPr>
      </w:pPr>
      <w:r w:rsidRPr="006B1975">
        <w:rPr>
          <w:rFonts w:ascii="Times New Roman" w:hAnsi="Times New Roman" w:cs="Times New Roman"/>
          <w:sz w:val="24"/>
          <w:szCs w:val="24"/>
        </w:rPr>
        <w:t>In June 2012, the Iranians br</w:t>
      </w:r>
      <w:r>
        <w:rPr>
          <w:rFonts w:ascii="Times New Roman" w:hAnsi="Times New Roman" w:cs="Times New Roman"/>
          <w:sz w:val="24"/>
          <w:szCs w:val="24"/>
        </w:rPr>
        <w:t xml:space="preserve">eached Saudi Aramco’s network. </w:t>
      </w:r>
      <w:r w:rsidRPr="006B1975">
        <w:rPr>
          <w:rFonts w:ascii="Times New Roman" w:hAnsi="Times New Roman" w:cs="Times New Roman"/>
          <w:sz w:val="24"/>
          <w:szCs w:val="24"/>
        </w:rPr>
        <w:t xml:space="preserve">It is believed Iran will continue targeting rival oil companies in the Persian Gulf as a top </w:t>
      </w:r>
      <w:r w:rsidR="00B6214B">
        <w:rPr>
          <w:rFonts w:ascii="Times New Roman" w:hAnsi="Times New Roman" w:cs="Times New Roman"/>
          <w:sz w:val="24"/>
          <w:szCs w:val="24"/>
        </w:rPr>
        <w:t>c</w:t>
      </w:r>
      <w:r w:rsidR="00B6214B" w:rsidRPr="008A6122">
        <w:rPr>
          <w:rFonts w:ascii="Times New Roman" w:hAnsi="Times New Roman" w:cs="Times New Roman"/>
          <w:sz w:val="24"/>
          <w:szCs w:val="24"/>
        </w:rPr>
        <w:t xml:space="preserve">omputer </w:t>
      </w:r>
      <w:r w:rsidR="00B6214B">
        <w:rPr>
          <w:rFonts w:ascii="Times New Roman" w:hAnsi="Times New Roman" w:cs="Times New Roman"/>
          <w:sz w:val="24"/>
          <w:szCs w:val="24"/>
        </w:rPr>
        <w:t>n</w:t>
      </w:r>
      <w:r w:rsidR="00B6214B" w:rsidRPr="008A6122">
        <w:rPr>
          <w:rFonts w:ascii="Times New Roman" w:hAnsi="Times New Roman" w:cs="Times New Roman"/>
          <w:sz w:val="24"/>
          <w:szCs w:val="24"/>
        </w:rPr>
        <w:t xml:space="preserve">etwork </w:t>
      </w:r>
      <w:r w:rsidR="00B6214B">
        <w:rPr>
          <w:rFonts w:ascii="Times New Roman" w:hAnsi="Times New Roman" w:cs="Times New Roman"/>
          <w:sz w:val="24"/>
          <w:szCs w:val="24"/>
        </w:rPr>
        <w:t>o</w:t>
      </w:r>
      <w:r w:rsidR="00B6214B" w:rsidRPr="0019067E">
        <w:rPr>
          <w:rFonts w:ascii="Times New Roman" w:hAnsi="Times New Roman" w:cs="Times New Roman"/>
          <w:sz w:val="24"/>
          <w:szCs w:val="24"/>
        </w:rPr>
        <w:t>perations</w:t>
      </w:r>
      <w:r w:rsidRPr="0019067E">
        <w:rPr>
          <w:rFonts w:ascii="Times New Roman" w:hAnsi="Times New Roman" w:cs="Times New Roman"/>
          <w:sz w:val="24"/>
          <w:szCs w:val="24"/>
        </w:rPr>
        <w:t xml:space="preserve"> </w:t>
      </w:r>
      <w:r w:rsidRPr="006B1975">
        <w:rPr>
          <w:rFonts w:ascii="Times New Roman" w:hAnsi="Times New Roman" w:cs="Times New Roman"/>
          <w:sz w:val="24"/>
          <w:szCs w:val="24"/>
        </w:rPr>
        <w:t xml:space="preserve">priority. Iranian actors are </w:t>
      </w:r>
      <w:r>
        <w:rPr>
          <w:rFonts w:ascii="Times New Roman" w:hAnsi="Times New Roman" w:cs="Times New Roman"/>
          <w:sz w:val="24"/>
          <w:szCs w:val="24"/>
        </w:rPr>
        <w:t xml:space="preserve">also </w:t>
      </w:r>
      <w:r w:rsidRPr="006B1975">
        <w:rPr>
          <w:rFonts w:ascii="Times New Roman" w:hAnsi="Times New Roman" w:cs="Times New Roman"/>
          <w:sz w:val="24"/>
          <w:szCs w:val="24"/>
        </w:rPr>
        <w:t xml:space="preserve">believed to have targeted </w:t>
      </w:r>
      <w:r>
        <w:rPr>
          <w:rFonts w:ascii="Times New Roman" w:hAnsi="Times New Roman" w:cs="Times New Roman"/>
          <w:sz w:val="24"/>
          <w:szCs w:val="24"/>
        </w:rPr>
        <w:t xml:space="preserve">the </w:t>
      </w:r>
      <w:r w:rsidRPr="006B1975">
        <w:rPr>
          <w:rFonts w:ascii="Times New Roman" w:hAnsi="Times New Roman" w:cs="Times New Roman"/>
          <w:sz w:val="24"/>
          <w:szCs w:val="24"/>
        </w:rPr>
        <w:t>US Navy/Marine Corps Intranet.</w:t>
      </w:r>
      <w:r w:rsidRPr="006B1975">
        <w:rPr>
          <w:rFonts w:ascii="Times New Roman" w:hAnsi="Times New Roman" w:cs="Times New Roman"/>
          <w:sz w:val="24"/>
          <w:szCs w:val="24"/>
        </w:rPr>
        <w:br/>
      </w:r>
      <w:r w:rsidRPr="006B1975">
        <w:rPr>
          <w:rFonts w:ascii="Times New Roman" w:hAnsi="Times New Roman" w:cs="Times New Roman"/>
          <w:sz w:val="24"/>
          <w:szCs w:val="24"/>
        </w:rPr>
        <w:br/>
      </w:r>
      <w:r w:rsidRPr="006B1975">
        <w:rPr>
          <w:rFonts w:ascii="Times New Roman" w:hAnsi="Times New Roman" w:cs="Times New Roman"/>
          <w:b/>
          <w:sz w:val="24"/>
          <w:szCs w:val="24"/>
        </w:rPr>
        <w:t>The Quds Force</w:t>
      </w:r>
      <w:r>
        <w:rPr>
          <w:rFonts w:ascii="Times New Roman" w:hAnsi="Times New Roman" w:cs="Times New Roman"/>
          <w:b/>
          <w:sz w:val="24"/>
          <w:szCs w:val="24"/>
        </w:rPr>
        <w:t xml:space="preserve"> and Ministry of Intelligence and Security</w:t>
      </w:r>
    </w:p>
    <w:p w14:paraId="5FF2E3F7"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The IRGC’s Quds Force (QF) has established an active and growing department for electronic warfare, and has become Iran’s key offensive cyberwarfare actor</w:t>
      </w:r>
      <w:r>
        <w:rPr>
          <w:rFonts w:ascii="Times New Roman" w:hAnsi="Times New Roman" w:cs="Times New Roman"/>
          <w:sz w:val="24"/>
          <w:szCs w:val="24"/>
        </w:rPr>
        <w:t xml:space="preserve">, also </w:t>
      </w:r>
      <w:r w:rsidRPr="006B1975">
        <w:rPr>
          <w:rFonts w:ascii="Times New Roman" w:hAnsi="Times New Roman" w:cs="Times New Roman"/>
          <w:sz w:val="24"/>
          <w:szCs w:val="24"/>
        </w:rPr>
        <w:t>direct</w:t>
      </w:r>
      <w:r>
        <w:rPr>
          <w:rFonts w:ascii="Times New Roman" w:hAnsi="Times New Roman" w:cs="Times New Roman"/>
          <w:sz w:val="24"/>
          <w:szCs w:val="24"/>
        </w:rPr>
        <w:t>ing</w:t>
      </w:r>
      <w:r w:rsidRPr="006B1975">
        <w:rPr>
          <w:rFonts w:ascii="Times New Roman" w:hAnsi="Times New Roman" w:cs="Times New Roman"/>
          <w:sz w:val="24"/>
          <w:szCs w:val="24"/>
        </w:rPr>
        <w:t xml:space="preserve"> the cyberattack operations of a numbe</w:t>
      </w:r>
      <w:r>
        <w:rPr>
          <w:rFonts w:ascii="Times New Roman" w:hAnsi="Times New Roman" w:cs="Times New Roman"/>
          <w:sz w:val="24"/>
          <w:szCs w:val="24"/>
        </w:rPr>
        <w:t xml:space="preserve">r of local hacking contractors. </w:t>
      </w:r>
      <w:r w:rsidRPr="006B1975">
        <w:rPr>
          <w:rFonts w:ascii="Times New Roman" w:hAnsi="Times New Roman" w:cs="Times New Roman"/>
          <w:sz w:val="24"/>
          <w:szCs w:val="24"/>
        </w:rPr>
        <w:t>The QF is organized to direct asymmetrical war</w:t>
      </w:r>
      <w:r>
        <w:rPr>
          <w:rFonts w:ascii="Times New Roman" w:hAnsi="Times New Roman" w:cs="Times New Roman"/>
          <w:sz w:val="24"/>
          <w:szCs w:val="24"/>
        </w:rPr>
        <w:t xml:space="preserve"> on behalf of Iran</w:t>
      </w:r>
      <w:r w:rsidRPr="006B1975">
        <w:rPr>
          <w:rFonts w:ascii="Times New Roman" w:hAnsi="Times New Roman" w:cs="Times New Roman"/>
          <w:sz w:val="24"/>
          <w:szCs w:val="24"/>
        </w:rPr>
        <w:t xml:space="preserve"> in the region and beyond in case of a military conflict with the West. And cyberwarfare is increasingly becoming an impor</w:t>
      </w:r>
      <w:r>
        <w:rPr>
          <w:rFonts w:ascii="Times New Roman" w:hAnsi="Times New Roman" w:cs="Times New Roman"/>
          <w:sz w:val="24"/>
          <w:szCs w:val="24"/>
        </w:rPr>
        <w:t xml:space="preserve">tant element in QF’s mission. </w:t>
      </w:r>
      <w:r w:rsidRPr="006B1975">
        <w:rPr>
          <w:rFonts w:ascii="Times New Roman" w:hAnsi="Times New Roman" w:cs="Times New Roman"/>
          <w:sz w:val="24"/>
          <w:szCs w:val="24"/>
        </w:rPr>
        <w:t xml:space="preserve">The tight relationships between the QF and militant organizations in the region, </w:t>
      </w:r>
      <w:r>
        <w:rPr>
          <w:rFonts w:ascii="Times New Roman" w:hAnsi="Times New Roman" w:cs="Times New Roman"/>
          <w:sz w:val="24"/>
          <w:szCs w:val="24"/>
        </w:rPr>
        <w:t xml:space="preserve">like </w:t>
      </w:r>
      <w:r w:rsidRPr="006B1975">
        <w:rPr>
          <w:rFonts w:ascii="Times New Roman" w:hAnsi="Times New Roman" w:cs="Times New Roman"/>
          <w:sz w:val="24"/>
          <w:szCs w:val="24"/>
        </w:rPr>
        <w:t xml:space="preserve">the Lebanese Hezbollah, </w:t>
      </w:r>
      <w:r w:rsidRPr="003E3181">
        <w:rPr>
          <w:rFonts w:ascii="Times New Roman" w:hAnsi="Times New Roman" w:cs="Times New Roman"/>
          <w:sz w:val="24"/>
          <w:szCs w:val="24"/>
        </w:rPr>
        <w:t>Shia</w:t>
      </w:r>
      <w:r w:rsidRPr="006B1975">
        <w:rPr>
          <w:rFonts w:ascii="Times New Roman" w:hAnsi="Times New Roman" w:cs="Times New Roman"/>
          <w:sz w:val="24"/>
          <w:szCs w:val="24"/>
        </w:rPr>
        <w:t xml:space="preserve"> militias in Syria and Iraq, and other affiliates in Afghanistan and the Persian Gulf, will give the organization the resources necessary to establish a re</w:t>
      </w:r>
      <w:r>
        <w:rPr>
          <w:rFonts w:ascii="Times New Roman" w:hAnsi="Times New Roman" w:cs="Times New Roman"/>
          <w:sz w:val="24"/>
          <w:szCs w:val="24"/>
        </w:rPr>
        <w:t xml:space="preserve">gion-wide cyber threat network. </w:t>
      </w:r>
      <w:r w:rsidRPr="006B1975">
        <w:rPr>
          <w:rFonts w:ascii="Times New Roman" w:hAnsi="Times New Roman" w:cs="Times New Roman"/>
          <w:sz w:val="24"/>
          <w:szCs w:val="24"/>
        </w:rPr>
        <w:t xml:space="preserve">Inside Iran, the Ministry of Intelligence and Security and its growing network of local hacking contractors are the </w:t>
      </w:r>
      <w:r>
        <w:rPr>
          <w:rFonts w:ascii="Times New Roman" w:hAnsi="Times New Roman" w:cs="Times New Roman"/>
          <w:sz w:val="24"/>
          <w:szCs w:val="24"/>
        </w:rPr>
        <w:t xml:space="preserve">country’s active cyber actors. </w:t>
      </w:r>
    </w:p>
    <w:p w14:paraId="042068BB" w14:textId="77777777" w:rsidR="002B4573" w:rsidRPr="006B1975" w:rsidRDefault="002B4573" w:rsidP="002B4573">
      <w:pPr>
        <w:rPr>
          <w:rFonts w:ascii="Times New Roman" w:hAnsi="Times New Roman" w:cs="Times New Roman"/>
          <w:b/>
          <w:sz w:val="24"/>
          <w:szCs w:val="24"/>
        </w:rPr>
      </w:pPr>
      <w:r>
        <w:rPr>
          <w:rFonts w:ascii="Times New Roman" w:hAnsi="Times New Roman" w:cs="Times New Roman"/>
          <w:b/>
          <w:sz w:val="24"/>
          <w:szCs w:val="24"/>
        </w:rPr>
        <w:t xml:space="preserve">Iran and </w:t>
      </w:r>
      <w:r w:rsidRPr="008A6122">
        <w:rPr>
          <w:rFonts w:ascii="Times New Roman" w:hAnsi="Times New Roman" w:cs="Times New Roman"/>
          <w:b/>
          <w:sz w:val="24"/>
          <w:szCs w:val="24"/>
        </w:rPr>
        <w:t>Cyberwars</w:t>
      </w:r>
    </w:p>
    <w:p w14:paraId="6A5E73EC" w14:textId="77777777" w:rsidR="002B4573"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Iranian cyber actors have quickly gain</w:t>
      </w:r>
      <w:r>
        <w:rPr>
          <w:rFonts w:ascii="Times New Roman" w:hAnsi="Times New Roman" w:cs="Times New Roman"/>
          <w:sz w:val="24"/>
          <w:szCs w:val="24"/>
        </w:rPr>
        <w:t>ed</w:t>
      </w:r>
      <w:r w:rsidRPr="006B1975">
        <w:rPr>
          <w:rFonts w:ascii="Times New Roman" w:hAnsi="Times New Roman" w:cs="Times New Roman"/>
          <w:sz w:val="24"/>
          <w:szCs w:val="24"/>
        </w:rPr>
        <w:t xml:space="preserve"> the ability and experience to target financial and energy sectors and are attempting to exploit vulnerabilities in the Western defense sector as well. </w:t>
      </w:r>
      <w:ins w:id="510" w:author="E" w:date="2015-08-26T17:47:00Z">
        <w:r w:rsidR="009731F2">
          <w:rPr>
            <w:rFonts w:ascii="Times New Roman" w:hAnsi="Times New Roman" w:cs="Times New Roman"/>
            <w:sz w:val="24"/>
            <w:szCs w:val="24"/>
          </w:rPr>
          <w:tab/>
        </w:r>
      </w:ins>
      <w:r w:rsidRPr="006B1975">
        <w:rPr>
          <w:rFonts w:ascii="Times New Roman" w:hAnsi="Times New Roman" w:cs="Times New Roman"/>
          <w:sz w:val="24"/>
          <w:szCs w:val="24"/>
        </w:rPr>
        <w:t>As shown during the DDoS attacks on US bank</w:t>
      </w:r>
      <w:r>
        <w:rPr>
          <w:rFonts w:ascii="Times New Roman" w:hAnsi="Times New Roman" w:cs="Times New Roman"/>
          <w:sz w:val="24"/>
          <w:szCs w:val="24"/>
        </w:rPr>
        <w:t>s</w:t>
      </w:r>
      <w:r w:rsidRPr="006B1975">
        <w:rPr>
          <w:rFonts w:ascii="Times New Roman" w:hAnsi="Times New Roman" w:cs="Times New Roman"/>
          <w:sz w:val="24"/>
          <w:szCs w:val="24"/>
        </w:rPr>
        <w:t>, they can indeed cause significant short-term</w:t>
      </w:r>
      <w:r>
        <w:rPr>
          <w:rFonts w:ascii="Times New Roman" w:hAnsi="Times New Roman" w:cs="Times New Roman"/>
          <w:sz w:val="24"/>
          <w:szCs w:val="24"/>
        </w:rPr>
        <w:t xml:space="preserve"> disruptions in their targets.</w:t>
      </w:r>
    </w:p>
    <w:p w14:paraId="44920218"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lastRenderedPageBreak/>
        <w:t xml:space="preserve">The state has provided unprecedented resources to safeguard its network security and to launch retaliatory attacks against the US and its allies. The Quds Force in particular has become a major cyber actor with resources to establish a regional cyber network threating the countries </w:t>
      </w:r>
      <w:r>
        <w:rPr>
          <w:rFonts w:ascii="Times New Roman" w:hAnsi="Times New Roman" w:cs="Times New Roman"/>
          <w:sz w:val="24"/>
          <w:szCs w:val="24"/>
        </w:rPr>
        <w:t>in the Persian Gulf and beyond.</w:t>
      </w:r>
    </w:p>
    <w:p w14:paraId="306738FF" w14:textId="77777777" w:rsidR="002B4573" w:rsidRDefault="002B4573" w:rsidP="002B4573">
      <w:pPr>
        <w:ind w:firstLine="720"/>
        <w:rPr>
          <w:rFonts w:ascii="Times New Roman" w:hAnsi="Times New Roman" w:cs="Times New Roman"/>
          <w:sz w:val="24"/>
          <w:szCs w:val="24"/>
        </w:rPr>
        <w:sectPr w:rsidR="002B4573">
          <w:endnotePr>
            <w:numFmt w:val="decimal"/>
            <w:numRestart w:val="eachSect"/>
          </w:endnotePr>
          <w:type w:val="continuous"/>
          <w:pgSz w:w="12240" w:h="15840"/>
          <w:pgMar w:top="1440" w:right="1440" w:bottom="1440" w:left="1440" w:header="720" w:footer="720" w:gutter="0"/>
          <w:cols w:space="720"/>
          <w:docGrid w:linePitch="360"/>
        </w:sectPr>
      </w:pPr>
      <w:r w:rsidRPr="006B1975">
        <w:rPr>
          <w:rFonts w:ascii="Times New Roman" w:hAnsi="Times New Roman" w:cs="Times New Roman"/>
          <w:sz w:val="24"/>
          <w:szCs w:val="24"/>
        </w:rPr>
        <w:t xml:space="preserve">The question is how quickly the Iranians </w:t>
      </w:r>
      <w:r>
        <w:rPr>
          <w:rFonts w:ascii="Times New Roman" w:hAnsi="Times New Roman" w:cs="Times New Roman"/>
          <w:sz w:val="24"/>
          <w:szCs w:val="24"/>
        </w:rPr>
        <w:t xml:space="preserve">could </w:t>
      </w:r>
      <w:r w:rsidRPr="006B1975">
        <w:rPr>
          <w:rFonts w:ascii="Times New Roman" w:hAnsi="Times New Roman" w:cs="Times New Roman"/>
          <w:sz w:val="24"/>
          <w:szCs w:val="24"/>
        </w:rPr>
        <w:t>gain the expertise to launch complex computer network attacks. Their DDoS attacks on US banks show their willingness and desire to experiment with new ways of launching cyberattacks. Their attempts to reverse</w:t>
      </w:r>
      <w:r>
        <w:rPr>
          <w:rFonts w:ascii="Times New Roman" w:hAnsi="Times New Roman" w:cs="Times New Roman"/>
          <w:sz w:val="24"/>
          <w:szCs w:val="24"/>
        </w:rPr>
        <w:t>-</w:t>
      </w:r>
      <w:r w:rsidRPr="006B1975">
        <w:rPr>
          <w:rFonts w:ascii="Times New Roman" w:hAnsi="Times New Roman" w:cs="Times New Roman"/>
          <w:sz w:val="24"/>
          <w:szCs w:val="24"/>
        </w:rPr>
        <w:t>engineer sophisticated viruses cannot be discounted.</w:t>
      </w:r>
    </w:p>
    <w:p w14:paraId="03026628" w14:textId="77777777" w:rsidR="002B4573" w:rsidRDefault="002B4573" w:rsidP="002B4573">
      <w:pPr>
        <w:ind w:firstLine="720"/>
        <w:rPr>
          <w:rFonts w:ascii="Times New Roman" w:hAnsi="Times New Roman" w:cs="Times New Roman"/>
          <w:sz w:val="24"/>
          <w:szCs w:val="24"/>
        </w:rPr>
      </w:pPr>
    </w:p>
    <w:p w14:paraId="0E15C601" w14:textId="77777777" w:rsidR="002B4573" w:rsidRDefault="002B4573" w:rsidP="002B4573">
      <w:pPr>
        <w:rPr>
          <w:rFonts w:ascii="Times New Roman" w:hAnsi="Times New Roman" w:cs="Times New Roman"/>
          <w:sz w:val="24"/>
          <w:szCs w:val="24"/>
        </w:rPr>
      </w:pPr>
      <w:r>
        <w:rPr>
          <w:rFonts w:ascii="Times New Roman" w:hAnsi="Times New Roman" w:cs="Times New Roman"/>
          <w:sz w:val="24"/>
          <w:szCs w:val="24"/>
        </w:rPr>
        <w:br w:type="page"/>
      </w:r>
    </w:p>
    <w:p w14:paraId="7459D40D" w14:textId="77777777" w:rsidR="002B4573" w:rsidRDefault="002B4573" w:rsidP="002B4573">
      <w:pPr>
        <w:pStyle w:val="Heading1"/>
      </w:pPr>
      <w:bookmarkStart w:id="511" w:name="_Toc427076708"/>
      <w:r>
        <w:lastRenderedPageBreak/>
        <w:t xml:space="preserve">The World </w:t>
      </w:r>
      <w:r w:rsidR="007C5072">
        <w:t xml:space="preserve">after </w:t>
      </w:r>
      <w:r>
        <w:t>Stuxnet</w:t>
      </w:r>
      <w:bookmarkEnd w:id="511"/>
    </w:p>
    <w:p w14:paraId="3528F6B3" w14:textId="77777777" w:rsidR="002B4573" w:rsidRPr="00B604E6" w:rsidRDefault="002B4573" w:rsidP="002B4573">
      <w:pPr>
        <w:pStyle w:val="Heading2"/>
      </w:pPr>
      <w:bookmarkStart w:id="512" w:name="_Toc427076709"/>
      <w:r>
        <w:t>“</w:t>
      </w:r>
      <w:r w:rsidRPr="00B604E6">
        <w:t>Confidence Building Measures after Stuxnet: Opportunities and Incentives</w:t>
      </w:r>
      <w:r>
        <w:t xml:space="preserve">” by </w:t>
      </w:r>
      <w:r w:rsidRPr="00B604E6">
        <w:t>Bob Fonow</w:t>
      </w:r>
      <w:bookmarkEnd w:id="512"/>
    </w:p>
    <w:p w14:paraId="7F8D1427" w14:textId="77777777" w:rsidR="002B4573" w:rsidRDefault="002B4573" w:rsidP="002B4573"/>
    <w:p w14:paraId="624B2848"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We</w:t>
      </w:r>
      <w:r>
        <w:rPr>
          <w:rFonts w:ascii="Times New Roman" w:hAnsi="Times New Roman" w:cs="Times New Roman"/>
          <w:sz w:val="24"/>
          <w:szCs w:val="24"/>
        </w:rPr>
        <w:t xml:space="preserve"> ha</w:t>
      </w:r>
      <w:r w:rsidRPr="006B1975">
        <w:rPr>
          <w:rFonts w:ascii="Times New Roman" w:hAnsi="Times New Roman" w:cs="Times New Roman"/>
          <w:sz w:val="24"/>
          <w:szCs w:val="24"/>
        </w:rPr>
        <w:t>ve arrived at a paradigm shift in international relations, in the sense that Thomas Kuhn identified it: a series of developments and events leading to a recognition that formerly useful ways of understanding the world around us ha</w:t>
      </w:r>
      <w:r>
        <w:rPr>
          <w:rFonts w:ascii="Times New Roman" w:hAnsi="Times New Roman" w:cs="Times New Roman"/>
          <w:sz w:val="24"/>
          <w:szCs w:val="24"/>
        </w:rPr>
        <w:t>ve</w:t>
      </w:r>
      <w:r w:rsidRPr="006B1975">
        <w:rPr>
          <w:rFonts w:ascii="Times New Roman" w:hAnsi="Times New Roman" w:cs="Times New Roman"/>
          <w:sz w:val="24"/>
          <w:szCs w:val="24"/>
        </w:rPr>
        <w:t xml:space="preserve"> changed. The shift to the Internet as a weapons platform has been developing for a long time. But </w:t>
      </w:r>
      <w:r w:rsidR="0087603A">
        <w:rPr>
          <w:rFonts w:ascii="Times New Roman" w:hAnsi="Times New Roman" w:cs="Times New Roman"/>
          <w:sz w:val="24"/>
          <w:szCs w:val="24"/>
        </w:rPr>
        <w:t xml:space="preserve">only </w:t>
      </w:r>
      <w:r w:rsidRPr="006B1975">
        <w:rPr>
          <w:rFonts w:ascii="Times New Roman" w:hAnsi="Times New Roman" w:cs="Times New Roman"/>
          <w:sz w:val="24"/>
          <w:szCs w:val="24"/>
        </w:rPr>
        <w:t>within the last fifteen years ha</w:t>
      </w:r>
      <w:r>
        <w:rPr>
          <w:rFonts w:ascii="Times New Roman" w:hAnsi="Times New Roman" w:cs="Times New Roman"/>
          <w:sz w:val="24"/>
          <w:szCs w:val="24"/>
        </w:rPr>
        <w:t>ve</w:t>
      </w:r>
      <w:r w:rsidRPr="006B1975">
        <w:rPr>
          <w:rFonts w:ascii="Times New Roman" w:hAnsi="Times New Roman" w:cs="Times New Roman"/>
          <w:sz w:val="24"/>
          <w:szCs w:val="24"/>
        </w:rPr>
        <w:t xml:space="preserve"> telecommunications and the Internet become understood as area</w:t>
      </w:r>
      <w:r>
        <w:rPr>
          <w:rFonts w:ascii="Times New Roman" w:hAnsi="Times New Roman" w:cs="Times New Roman"/>
          <w:sz w:val="24"/>
          <w:szCs w:val="24"/>
        </w:rPr>
        <w:t>s</w:t>
      </w:r>
      <w:r w:rsidRPr="006B1975">
        <w:rPr>
          <w:rFonts w:ascii="Times New Roman" w:hAnsi="Times New Roman" w:cs="Times New Roman"/>
          <w:sz w:val="24"/>
          <w:szCs w:val="24"/>
        </w:rPr>
        <w:t xml:space="preserve"> of significant interest for governments, rising from low politics to a standard item on the international negotiating agenda, although it seems that intelligence services are well ahead of politicians.  </w:t>
      </w:r>
    </w:p>
    <w:p w14:paraId="785545C4"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Paradigm shifts are the result of innovation, </w:t>
      </w:r>
      <w:r>
        <w:rPr>
          <w:rFonts w:ascii="Times New Roman" w:hAnsi="Times New Roman" w:cs="Times New Roman"/>
          <w:sz w:val="24"/>
          <w:szCs w:val="24"/>
        </w:rPr>
        <w:t xml:space="preserve">and </w:t>
      </w:r>
      <w:r w:rsidRPr="006B1975">
        <w:rPr>
          <w:rFonts w:ascii="Times New Roman" w:hAnsi="Times New Roman" w:cs="Times New Roman"/>
          <w:sz w:val="24"/>
          <w:szCs w:val="24"/>
        </w:rPr>
        <w:t>usually technological innovation</w:t>
      </w:r>
      <w:r>
        <w:rPr>
          <w:rFonts w:ascii="Times New Roman" w:hAnsi="Times New Roman" w:cs="Times New Roman"/>
          <w:sz w:val="24"/>
          <w:szCs w:val="24"/>
        </w:rPr>
        <w:t xml:space="preserve"> </w:t>
      </w:r>
      <w:r w:rsidRPr="006B1975">
        <w:rPr>
          <w:rFonts w:ascii="Times New Roman" w:hAnsi="Times New Roman" w:cs="Times New Roman"/>
          <w:sz w:val="24"/>
          <w:szCs w:val="24"/>
        </w:rPr>
        <w:t>rather than, for example, a new or different political philosophy. Marxism’s rise and decline was</w:t>
      </w:r>
      <w:r>
        <w:rPr>
          <w:rFonts w:ascii="Times New Roman" w:hAnsi="Times New Roman" w:cs="Times New Roman"/>
          <w:sz w:val="24"/>
          <w:szCs w:val="24"/>
        </w:rPr>
        <w:t xml:space="preserve"> no</w:t>
      </w:r>
      <w:r w:rsidRPr="006B1975">
        <w:rPr>
          <w:rFonts w:ascii="Times New Roman" w:hAnsi="Times New Roman" w:cs="Times New Roman"/>
          <w:sz w:val="24"/>
          <w:szCs w:val="24"/>
        </w:rPr>
        <w:t>t a paradigm shift, though it</w:t>
      </w:r>
      <w:r>
        <w:rPr>
          <w:rFonts w:ascii="Times New Roman" w:hAnsi="Times New Roman" w:cs="Times New Roman"/>
          <w:sz w:val="24"/>
          <w:szCs w:val="24"/>
        </w:rPr>
        <w:t xml:space="preserve"> ha</w:t>
      </w:r>
      <w:r w:rsidRPr="006B1975">
        <w:rPr>
          <w:rFonts w:ascii="Times New Roman" w:hAnsi="Times New Roman" w:cs="Times New Roman"/>
          <w:sz w:val="24"/>
          <w:szCs w:val="24"/>
        </w:rPr>
        <w:t>s been described as such by those who credited it with scientific predictability. One could even argue that the advent of fission weapons was</w:t>
      </w:r>
      <w:r>
        <w:rPr>
          <w:rFonts w:ascii="Times New Roman" w:hAnsi="Times New Roman" w:cs="Times New Roman"/>
          <w:sz w:val="24"/>
          <w:szCs w:val="24"/>
        </w:rPr>
        <w:t xml:space="preserve"> </w:t>
      </w:r>
      <w:r w:rsidRPr="006B1975">
        <w:rPr>
          <w:rFonts w:ascii="Times New Roman" w:hAnsi="Times New Roman" w:cs="Times New Roman"/>
          <w:sz w:val="24"/>
          <w:szCs w:val="24"/>
        </w:rPr>
        <w:t>n</w:t>
      </w:r>
      <w:r>
        <w:rPr>
          <w:rFonts w:ascii="Times New Roman" w:hAnsi="Times New Roman" w:cs="Times New Roman"/>
          <w:sz w:val="24"/>
          <w:szCs w:val="24"/>
        </w:rPr>
        <w:t>o</w:t>
      </w:r>
      <w:r w:rsidRPr="006B1975">
        <w:rPr>
          <w:rFonts w:ascii="Times New Roman" w:hAnsi="Times New Roman" w:cs="Times New Roman"/>
          <w:sz w:val="24"/>
          <w:szCs w:val="24"/>
        </w:rPr>
        <w:t xml:space="preserve">t a paradigm shift, </w:t>
      </w:r>
      <w:r>
        <w:rPr>
          <w:rFonts w:ascii="Times New Roman" w:hAnsi="Times New Roman" w:cs="Times New Roman"/>
          <w:sz w:val="24"/>
          <w:szCs w:val="24"/>
        </w:rPr>
        <w:t xml:space="preserve">although </w:t>
      </w:r>
      <w:r w:rsidRPr="006B1975">
        <w:rPr>
          <w:rFonts w:ascii="Times New Roman" w:hAnsi="Times New Roman" w:cs="Times New Roman"/>
          <w:sz w:val="24"/>
          <w:szCs w:val="24"/>
        </w:rPr>
        <w:t xml:space="preserve">it happened with unprecedented speed and urgency. </w:t>
      </w:r>
      <w:r>
        <w:rPr>
          <w:rFonts w:ascii="Times New Roman" w:hAnsi="Times New Roman" w:cs="Times New Roman"/>
          <w:sz w:val="24"/>
          <w:szCs w:val="24"/>
        </w:rPr>
        <w:t>B</w:t>
      </w:r>
      <w:r w:rsidRPr="006B1975">
        <w:rPr>
          <w:rFonts w:ascii="Times New Roman" w:hAnsi="Times New Roman" w:cs="Times New Roman"/>
          <w:sz w:val="24"/>
          <w:szCs w:val="24"/>
        </w:rPr>
        <w:t>oth Marxism and nuclear weapons remained bounded by a known and understood political system</w:t>
      </w:r>
      <w:r>
        <w:rPr>
          <w:rFonts w:ascii="Times New Roman" w:hAnsi="Times New Roman" w:cs="Times New Roman"/>
          <w:sz w:val="24"/>
          <w:szCs w:val="24"/>
        </w:rPr>
        <w:t>:</w:t>
      </w:r>
      <w:r w:rsidRPr="006B1975">
        <w:rPr>
          <w:rFonts w:ascii="Times New Roman" w:hAnsi="Times New Roman" w:cs="Times New Roman"/>
          <w:sz w:val="24"/>
          <w:szCs w:val="24"/>
        </w:rPr>
        <w:t xml:space="preserve"> the system of states. Marxism was contained within the system. Nuclear weapons were immediately recognized as so destructive that everyone understood the need for strict state and government control. The Internet is unbounded by the same rules.  </w:t>
      </w:r>
    </w:p>
    <w:p w14:paraId="7A627AD1" w14:textId="77777777" w:rsidR="002B4573" w:rsidRPr="006B1975" w:rsidRDefault="002B4573" w:rsidP="002B4573">
      <w:pPr>
        <w:ind w:firstLine="720"/>
        <w:rPr>
          <w:rFonts w:ascii="Times New Roman" w:hAnsi="Times New Roman" w:cs="Times New Roman"/>
          <w:sz w:val="24"/>
          <w:szCs w:val="24"/>
        </w:rPr>
      </w:pPr>
      <w:r w:rsidRPr="001561F2">
        <w:rPr>
          <w:rFonts w:ascii="Times New Roman" w:hAnsi="Times New Roman" w:cs="Times New Roman"/>
          <w:sz w:val="24"/>
          <w:szCs w:val="24"/>
        </w:rPr>
        <w:t>I prefer to see the Internet in historical terms, as a development, or even an application layer, on the international telecommunications network that has been developing for 150 years. Treating cyberwarfare as a dimension of the international telecommunications system rather than a mysterious development of the Internet provides a greater array of responses to the issues of post-Stuxnet cybersecurity, and greater possibilities for confidence</w:t>
      </w:r>
      <w:r w:rsidRPr="008A6122">
        <w:rPr>
          <w:rFonts w:ascii="Times New Roman" w:hAnsi="Times New Roman" w:cs="Times New Roman"/>
          <w:sz w:val="24"/>
          <w:szCs w:val="24"/>
        </w:rPr>
        <w:t>-</w:t>
      </w:r>
      <w:r w:rsidRPr="001561F2">
        <w:rPr>
          <w:rFonts w:ascii="Times New Roman" w:hAnsi="Times New Roman" w:cs="Times New Roman"/>
          <w:sz w:val="24"/>
          <w:szCs w:val="24"/>
        </w:rPr>
        <w:t>building measures.</w:t>
      </w:r>
      <w:r w:rsidRPr="006B1975">
        <w:rPr>
          <w:rFonts w:ascii="Times New Roman" w:hAnsi="Times New Roman" w:cs="Times New Roman"/>
          <w:sz w:val="24"/>
          <w:szCs w:val="24"/>
        </w:rPr>
        <w:t xml:space="preserve">  </w:t>
      </w:r>
    </w:p>
    <w:p w14:paraId="2F0EA5A1"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Since the beginning of international telecommunications</w:t>
      </w:r>
      <w:r>
        <w:rPr>
          <w:rFonts w:ascii="Times New Roman" w:hAnsi="Times New Roman" w:cs="Times New Roman"/>
          <w:sz w:val="24"/>
          <w:szCs w:val="24"/>
        </w:rPr>
        <w:t>,</w:t>
      </w:r>
      <w:r w:rsidRPr="006B1975">
        <w:rPr>
          <w:rFonts w:ascii="Times New Roman" w:hAnsi="Times New Roman" w:cs="Times New Roman"/>
          <w:sz w:val="24"/>
          <w:szCs w:val="24"/>
        </w:rPr>
        <w:t xml:space="preserve"> there has been a fuzzy </w:t>
      </w:r>
      <w:r w:rsidR="0087603A">
        <w:rPr>
          <w:rFonts w:ascii="Times New Roman" w:hAnsi="Times New Roman" w:cs="Times New Roman"/>
          <w:sz w:val="24"/>
          <w:szCs w:val="24"/>
        </w:rPr>
        <w:t>demarcation</w:t>
      </w:r>
      <w:r w:rsidR="0087603A" w:rsidRPr="006B1975">
        <w:rPr>
          <w:rFonts w:ascii="Times New Roman" w:hAnsi="Times New Roman" w:cs="Times New Roman"/>
          <w:sz w:val="24"/>
          <w:szCs w:val="24"/>
        </w:rPr>
        <w:t xml:space="preserve"> </w:t>
      </w:r>
      <w:r w:rsidRPr="006B1975">
        <w:rPr>
          <w:rFonts w:ascii="Times New Roman" w:hAnsi="Times New Roman" w:cs="Times New Roman"/>
          <w:sz w:val="24"/>
          <w:szCs w:val="24"/>
        </w:rPr>
        <w:t>between military and commercial network</w:t>
      </w:r>
      <w:r>
        <w:rPr>
          <w:rFonts w:ascii="Times New Roman" w:hAnsi="Times New Roman" w:cs="Times New Roman"/>
          <w:sz w:val="24"/>
          <w:szCs w:val="24"/>
        </w:rPr>
        <w:t xml:space="preserve"> use</w:t>
      </w:r>
      <w:r w:rsidRPr="006B1975">
        <w:rPr>
          <w:rFonts w:ascii="Times New Roman" w:hAnsi="Times New Roman" w:cs="Times New Roman"/>
          <w:sz w:val="24"/>
          <w:szCs w:val="24"/>
        </w:rPr>
        <w:t>. In the mid</w:t>
      </w:r>
      <w:r>
        <w:rPr>
          <w:rFonts w:ascii="Times New Roman" w:hAnsi="Times New Roman" w:cs="Times New Roman"/>
          <w:sz w:val="24"/>
          <w:szCs w:val="24"/>
        </w:rPr>
        <w:t>-1</w:t>
      </w:r>
      <w:r w:rsidRPr="006B1975">
        <w:rPr>
          <w:rFonts w:ascii="Times New Roman" w:hAnsi="Times New Roman" w:cs="Times New Roman"/>
          <w:sz w:val="24"/>
          <w:szCs w:val="24"/>
        </w:rPr>
        <w:t>980s</w:t>
      </w:r>
      <w:r>
        <w:rPr>
          <w:rFonts w:ascii="Times New Roman" w:hAnsi="Times New Roman" w:cs="Times New Roman"/>
          <w:sz w:val="24"/>
          <w:szCs w:val="24"/>
        </w:rPr>
        <w:t>,</w:t>
      </w:r>
      <w:r w:rsidRPr="006B1975">
        <w:rPr>
          <w:rFonts w:ascii="Times New Roman" w:hAnsi="Times New Roman" w:cs="Times New Roman"/>
          <w:sz w:val="24"/>
          <w:szCs w:val="24"/>
        </w:rPr>
        <w:t xml:space="preserve"> the military impact of network technology was so obvious it became known as the Revolution on Military Affairs in the United States and popularized in organizations like the International Institute for Strategic Studies in London. Networks provided the technical foundation for two wars in Iraq.  </w:t>
      </w:r>
    </w:p>
    <w:p w14:paraId="5FF4D526"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Some in the British school of international affairs, </w:t>
      </w:r>
      <w:r>
        <w:rPr>
          <w:rFonts w:ascii="Times New Roman" w:hAnsi="Times New Roman" w:cs="Times New Roman"/>
          <w:sz w:val="24"/>
          <w:szCs w:val="24"/>
        </w:rPr>
        <w:t>with</w:t>
      </w:r>
      <w:r w:rsidRPr="006B1975">
        <w:rPr>
          <w:rFonts w:ascii="Times New Roman" w:hAnsi="Times New Roman" w:cs="Times New Roman"/>
          <w:sz w:val="24"/>
          <w:szCs w:val="24"/>
        </w:rPr>
        <w:t xml:space="preserve"> which I identify, primarily based </w:t>
      </w:r>
      <w:r>
        <w:rPr>
          <w:rFonts w:ascii="Times New Roman" w:hAnsi="Times New Roman" w:cs="Times New Roman"/>
          <w:sz w:val="24"/>
          <w:szCs w:val="24"/>
        </w:rPr>
        <w:t>in</w:t>
      </w:r>
      <w:r w:rsidRPr="006B1975">
        <w:rPr>
          <w:rFonts w:ascii="Times New Roman" w:hAnsi="Times New Roman" w:cs="Times New Roman"/>
          <w:sz w:val="24"/>
          <w:szCs w:val="24"/>
        </w:rPr>
        <w:t xml:space="preserve"> the L</w:t>
      </w:r>
      <w:r>
        <w:rPr>
          <w:rFonts w:ascii="Times New Roman" w:hAnsi="Times New Roman" w:cs="Times New Roman"/>
          <w:sz w:val="24"/>
          <w:szCs w:val="24"/>
        </w:rPr>
        <w:t xml:space="preserve">ondon </w:t>
      </w:r>
      <w:r w:rsidRPr="006B1975">
        <w:rPr>
          <w:rFonts w:ascii="Times New Roman" w:hAnsi="Times New Roman" w:cs="Times New Roman"/>
          <w:sz w:val="24"/>
          <w:szCs w:val="24"/>
        </w:rPr>
        <w:t>S</w:t>
      </w:r>
      <w:r>
        <w:rPr>
          <w:rFonts w:ascii="Times New Roman" w:hAnsi="Times New Roman" w:cs="Times New Roman"/>
          <w:sz w:val="24"/>
          <w:szCs w:val="24"/>
        </w:rPr>
        <w:t xml:space="preserve">chool of </w:t>
      </w:r>
      <w:r w:rsidRPr="006B1975">
        <w:rPr>
          <w:rFonts w:ascii="Times New Roman" w:hAnsi="Times New Roman" w:cs="Times New Roman"/>
          <w:sz w:val="24"/>
          <w:szCs w:val="24"/>
        </w:rPr>
        <w:t>E</w:t>
      </w:r>
      <w:r>
        <w:rPr>
          <w:rFonts w:ascii="Times New Roman" w:hAnsi="Times New Roman" w:cs="Times New Roman"/>
          <w:sz w:val="24"/>
          <w:szCs w:val="24"/>
        </w:rPr>
        <w:t>conomics (LSE)</w:t>
      </w:r>
      <w:r w:rsidRPr="006B1975">
        <w:rPr>
          <w:rFonts w:ascii="Times New Roman" w:hAnsi="Times New Roman" w:cs="Times New Roman"/>
          <w:sz w:val="24"/>
          <w:szCs w:val="24"/>
        </w:rPr>
        <w:t>’</w:t>
      </w:r>
      <w:r>
        <w:rPr>
          <w:rFonts w:ascii="Times New Roman" w:hAnsi="Times New Roman" w:cs="Times New Roman"/>
          <w:sz w:val="24"/>
          <w:szCs w:val="24"/>
        </w:rPr>
        <w:t>s</w:t>
      </w:r>
      <w:r w:rsidRPr="006B1975">
        <w:rPr>
          <w:rFonts w:ascii="Times New Roman" w:hAnsi="Times New Roman" w:cs="Times New Roman"/>
          <w:sz w:val="24"/>
          <w:szCs w:val="24"/>
        </w:rPr>
        <w:t xml:space="preserve"> department of international relations, argued that the early Internet was another in a long line of functional technologie</w:t>
      </w:r>
      <w:r>
        <w:rPr>
          <w:rFonts w:ascii="Times New Roman" w:hAnsi="Times New Roman" w:cs="Times New Roman"/>
          <w:sz w:val="24"/>
          <w:szCs w:val="24"/>
        </w:rPr>
        <w:t>s—</w:t>
      </w:r>
      <w:r w:rsidRPr="006B1975">
        <w:rPr>
          <w:rFonts w:ascii="Times New Roman" w:hAnsi="Times New Roman" w:cs="Times New Roman"/>
          <w:sz w:val="24"/>
          <w:szCs w:val="24"/>
        </w:rPr>
        <w:t xml:space="preserve">referring to David Mitrany’s </w:t>
      </w:r>
      <w:r>
        <w:rPr>
          <w:rFonts w:ascii="Times New Roman" w:hAnsi="Times New Roman" w:cs="Times New Roman"/>
          <w:sz w:val="24"/>
          <w:szCs w:val="24"/>
        </w:rPr>
        <w:t>f</w:t>
      </w:r>
      <w:r w:rsidRPr="006B1975">
        <w:rPr>
          <w:rFonts w:ascii="Times New Roman" w:hAnsi="Times New Roman" w:cs="Times New Roman"/>
          <w:sz w:val="24"/>
          <w:szCs w:val="24"/>
        </w:rPr>
        <w:t>unctionalism and neo-functionalism</w:t>
      </w:r>
      <w:r>
        <w:rPr>
          <w:rFonts w:ascii="Times New Roman" w:hAnsi="Times New Roman" w:cs="Times New Roman"/>
          <w:sz w:val="24"/>
          <w:szCs w:val="24"/>
        </w:rPr>
        <w:t>—</w:t>
      </w:r>
      <w:r w:rsidRPr="006B1975">
        <w:rPr>
          <w:rFonts w:ascii="Times New Roman" w:hAnsi="Times New Roman" w:cs="Times New Roman"/>
          <w:sz w:val="24"/>
          <w:szCs w:val="24"/>
        </w:rPr>
        <w:t xml:space="preserve">that led to a beneficial result for humanity, and </w:t>
      </w:r>
      <w:r>
        <w:rPr>
          <w:rFonts w:ascii="Times New Roman" w:hAnsi="Times New Roman" w:cs="Times New Roman"/>
          <w:sz w:val="24"/>
          <w:szCs w:val="24"/>
        </w:rPr>
        <w:t>was</w:t>
      </w:r>
      <w:r w:rsidRPr="006B1975">
        <w:rPr>
          <w:rFonts w:ascii="Times New Roman" w:hAnsi="Times New Roman" w:cs="Times New Roman"/>
          <w:sz w:val="24"/>
          <w:szCs w:val="24"/>
        </w:rPr>
        <w:t xml:space="preserve"> then perverted to military and destructive uses</w:t>
      </w:r>
      <w:r w:rsidRPr="0087603A">
        <w:rPr>
          <w:rFonts w:ascii="Times New Roman" w:hAnsi="Times New Roman" w:cs="Times New Roman"/>
          <w:sz w:val="24"/>
          <w:szCs w:val="24"/>
        </w:rPr>
        <w:t>.</w:t>
      </w:r>
      <w:r w:rsidRPr="0087603A">
        <w:rPr>
          <w:rStyle w:val="EndnoteReference"/>
          <w:rFonts w:ascii="Times New Roman" w:hAnsi="Times New Roman" w:cs="Times New Roman"/>
          <w:sz w:val="24"/>
          <w:szCs w:val="24"/>
        </w:rPr>
        <w:endnoteReference w:id="161"/>
      </w:r>
      <w:r>
        <w:rPr>
          <w:rFonts w:ascii="Times New Roman" w:hAnsi="Times New Roman" w:cs="Times New Roman"/>
          <w:sz w:val="24"/>
          <w:szCs w:val="24"/>
        </w:rPr>
        <w:t xml:space="preserve"> </w:t>
      </w:r>
      <w:r w:rsidRPr="006B1975">
        <w:rPr>
          <w:rFonts w:ascii="Times New Roman" w:hAnsi="Times New Roman" w:cs="Times New Roman"/>
          <w:sz w:val="24"/>
          <w:szCs w:val="24"/>
        </w:rPr>
        <w:t xml:space="preserve">That would make data communications technologies </w:t>
      </w:r>
      <w:r>
        <w:rPr>
          <w:rFonts w:ascii="Times New Roman" w:hAnsi="Times New Roman" w:cs="Times New Roman"/>
          <w:sz w:val="24"/>
          <w:szCs w:val="24"/>
        </w:rPr>
        <w:t>indistinguishable in</w:t>
      </w:r>
      <w:r w:rsidRPr="006B1975">
        <w:rPr>
          <w:rFonts w:ascii="Times New Roman" w:hAnsi="Times New Roman" w:cs="Times New Roman"/>
          <w:sz w:val="24"/>
          <w:szCs w:val="24"/>
        </w:rPr>
        <w:t xml:space="preserve"> a long line of neutral technologies. </w:t>
      </w:r>
    </w:p>
    <w:p w14:paraId="4EA1ED78"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lastRenderedPageBreak/>
        <w:t xml:space="preserve">I happen to think that </w:t>
      </w:r>
      <w:r>
        <w:rPr>
          <w:rFonts w:ascii="Times New Roman" w:hAnsi="Times New Roman" w:cs="Times New Roman"/>
          <w:sz w:val="24"/>
          <w:szCs w:val="24"/>
        </w:rPr>
        <w:t>f</w:t>
      </w:r>
      <w:r w:rsidRPr="006B1975">
        <w:rPr>
          <w:rFonts w:ascii="Times New Roman" w:hAnsi="Times New Roman" w:cs="Times New Roman"/>
          <w:sz w:val="24"/>
          <w:szCs w:val="24"/>
        </w:rPr>
        <w:t xml:space="preserve">unctionalism has a lot to say about the positive, normative influence of technology in </w:t>
      </w:r>
      <w:r w:rsidRPr="0087603A">
        <w:rPr>
          <w:rFonts w:ascii="Times New Roman" w:hAnsi="Times New Roman" w:cs="Times New Roman"/>
          <w:sz w:val="24"/>
          <w:szCs w:val="24"/>
        </w:rPr>
        <w:t xml:space="preserve">international affairs. </w:t>
      </w:r>
      <w:r w:rsidRPr="008A6122">
        <w:rPr>
          <w:rFonts w:ascii="Times New Roman" w:hAnsi="Times New Roman" w:cs="Times New Roman"/>
          <w:sz w:val="24"/>
          <w:szCs w:val="24"/>
          <w:lang w:val="en-GB"/>
        </w:rPr>
        <w:t>Mitrany argues that greater interdependence in the form of technical and social ties between countries can lead to peaceful relations, using the post-war development of the European Community as an example, and that most cooperation between states is developed by technical or “functional” experts in fields like posts and telecommunications, medicine, and even finance—not by politicians</w:t>
      </w:r>
      <w:r w:rsidRPr="0087603A">
        <w:rPr>
          <w:rFonts w:ascii="Times New Roman" w:hAnsi="Times New Roman" w:cs="Times New Roman"/>
          <w:sz w:val="24"/>
          <w:szCs w:val="24"/>
        </w:rPr>
        <w:t xml:space="preserve">. Yes and no. History also shows that those who maintain a technological lead in defense are precisely those societies </w:t>
      </w:r>
      <w:r w:rsidR="00FF3DE3">
        <w:rPr>
          <w:rFonts w:ascii="Times New Roman" w:hAnsi="Times New Roman" w:cs="Times New Roman"/>
          <w:sz w:val="24"/>
          <w:szCs w:val="24"/>
        </w:rPr>
        <w:t>with</w:t>
      </w:r>
      <w:r w:rsidRPr="0087603A">
        <w:rPr>
          <w:rFonts w:ascii="Times New Roman" w:hAnsi="Times New Roman" w:cs="Times New Roman"/>
          <w:sz w:val="24"/>
          <w:szCs w:val="24"/>
        </w:rPr>
        <w:t xml:space="preserve"> the freedom and internal institutional strength to develop theories like functionalism</w:t>
      </w:r>
      <w:r w:rsidRPr="006B1975">
        <w:rPr>
          <w:rFonts w:ascii="Times New Roman" w:hAnsi="Times New Roman" w:cs="Times New Roman"/>
          <w:sz w:val="24"/>
          <w:szCs w:val="24"/>
        </w:rPr>
        <w:t>.</w:t>
      </w:r>
      <w:r w:rsidR="00FF3DE3">
        <w:rPr>
          <w:rFonts w:ascii="Times New Roman" w:hAnsi="Times New Roman" w:cs="Times New Roman"/>
          <w:sz w:val="24"/>
          <w:szCs w:val="24"/>
        </w:rPr>
        <w:t xml:space="preserve"> </w:t>
      </w:r>
      <w:r w:rsidRPr="006B1975">
        <w:rPr>
          <w:rFonts w:ascii="Times New Roman" w:hAnsi="Times New Roman" w:cs="Times New Roman"/>
          <w:sz w:val="24"/>
          <w:szCs w:val="24"/>
        </w:rPr>
        <w:t>International cooperation depends on a political desire for functional expressio</w:t>
      </w:r>
      <w:r>
        <w:rPr>
          <w:rFonts w:ascii="Times New Roman" w:hAnsi="Times New Roman" w:cs="Times New Roman"/>
          <w:sz w:val="24"/>
          <w:szCs w:val="24"/>
        </w:rPr>
        <w:t xml:space="preserve">ns of cooperation to develop. </w:t>
      </w:r>
      <w:r w:rsidRPr="006B1975">
        <w:rPr>
          <w:rFonts w:ascii="Times New Roman" w:hAnsi="Times New Roman" w:cs="Times New Roman"/>
          <w:sz w:val="24"/>
          <w:szCs w:val="24"/>
        </w:rPr>
        <w:t>So when a paradigm shift as radical as offensive cyberwarfare occurs</w:t>
      </w:r>
      <w:r>
        <w:rPr>
          <w:rFonts w:ascii="Times New Roman" w:hAnsi="Times New Roman" w:cs="Times New Roman"/>
          <w:sz w:val="24"/>
          <w:szCs w:val="24"/>
        </w:rPr>
        <w:t>,</w:t>
      </w:r>
      <w:r w:rsidRPr="006B1975">
        <w:rPr>
          <w:rFonts w:ascii="Times New Roman" w:hAnsi="Times New Roman" w:cs="Times New Roman"/>
          <w:sz w:val="24"/>
          <w:szCs w:val="24"/>
        </w:rPr>
        <w:t xml:space="preserve"> it is wise to stay in front of technological developments</w:t>
      </w:r>
      <w:r>
        <w:rPr>
          <w:rFonts w:ascii="Times New Roman" w:hAnsi="Times New Roman" w:cs="Times New Roman"/>
          <w:sz w:val="24"/>
          <w:szCs w:val="24"/>
        </w:rPr>
        <w:t>. T</w:t>
      </w:r>
      <w:r w:rsidRPr="006B1975">
        <w:rPr>
          <w:rFonts w:ascii="Times New Roman" w:hAnsi="Times New Roman" w:cs="Times New Roman"/>
          <w:sz w:val="24"/>
          <w:szCs w:val="24"/>
        </w:rPr>
        <w:t xml:space="preserve">hat is a given, but </w:t>
      </w:r>
      <w:r>
        <w:rPr>
          <w:rFonts w:ascii="Times New Roman" w:hAnsi="Times New Roman" w:cs="Times New Roman"/>
          <w:sz w:val="24"/>
          <w:szCs w:val="24"/>
        </w:rPr>
        <w:t xml:space="preserve">it is </w:t>
      </w:r>
      <w:r w:rsidRPr="006B1975">
        <w:rPr>
          <w:rFonts w:ascii="Times New Roman" w:hAnsi="Times New Roman" w:cs="Times New Roman"/>
          <w:sz w:val="24"/>
          <w:szCs w:val="24"/>
        </w:rPr>
        <w:t xml:space="preserve">also </w:t>
      </w:r>
      <w:r>
        <w:rPr>
          <w:rFonts w:ascii="Times New Roman" w:hAnsi="Times New Roman" w:cs="Times New Roman"/>
          <w:sz w:val="24"/>
          <w:szCs w:val="24"/>
        </w:rPr>
        <w:t xml:space="preserve">wise </w:t>
      </w:r>
      <w:r w:rsidRPr="006B1975">
        <w:rPr>
          <w:rFonts w:ascii="Times New Roman" w:hAnsi="Times New Roman" w:cs="Times New Roman"/>
          <w:sz w:val="24"/>
          <w:szCs w:val="24"/>
        </w:rPr>
        <w:t xml:space="preserve">to set boundaries on its application and uses, or at least understand where potential boundaries might be drawn.  </w:t>
      </w:r>
    </w:p>
    <w:p w14:paraId="351FE631"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And here we are today: discussing Stuxnet and the offensive use of cyber technologies</w:t>
      </w:r>
      <w:r>
        <w:rPr>
          <w:rFonts w:ascii="Times New Roman" w:hAnsi="Times New Roman" w:cs="Times New Roman"/>
          <w:sz w:val="24"/>
          <w:szCs w:val="24"/>
        </w:rPr>
        <w:t>,</w:t>
      </w:r>
      <w:r w:rsidRPr="006B1975">
        <w:rPr>
          <w:rFonts w:ascii="Times New Roman" w:hAnsi="Times New Roman" w:cs="Times New Roman"/>
          <w:sz w:val="24"/>
          <w:szCs w:val="24"/>
        </w:rPr>
        <w:t xml:space="preserve"> </w:t>
      </w:r>
      <w:r>
        <w:rPr>
          <w:rFonts w:ascii="Times New Roman" w:hAnsi="Times New Roman" w:cs="Times New Roman"/>
          <w:sz w:val="24"/>
          <w:szCs w:val="24"/>
        </w:rPr>
        <w:t>t</w:t>
      </w:r>
      <w:r w:rsidRPr="006B1975">
        <w:rPr>
          <w:rFonts w:ascii="Times New Roman" w:hAnsi="Times New Roman" w:cs="Times New Roman"/>
          <w:sz w:val="24"/>
          <w:szCs w:val="24"/>
        </w:rPr>
        <w:t>rying to understand where they can and can</w:t>
      </w:r>
      <w:r>
        <w:rPr>
          <w:rFonts w:ascii="Times New Roman" w:hAnsi="Times New Roman" w:cs="Times New Roman"/>
          <w:sz w:val="24"/>
          <w:szCs w:val="24"/>
        </w:rPr>
        <w:t>no</w:t>
      </w:r>
      <w:r w:rsidRPr="006B1975">
        <w:rPr>
          <w:rFonts w:ascii="Times New Roman" w:hAnsi="Times New Roman" w:cs="Times New Roman"/>
          <w:sz w:val="24"/>
          <w:szCs w:val="24"/>
        </w:rPr>
        <w:t xml:space="preserve">t be used with some level of efficiency and effectiveness, </w:t>
      </w:r>
      <w:r w:rsidR="00FF3DE3">
        <w:rPr>
          <w:rFonts w:ascii="Times New Roman" w:hAnsi="Times New Roman" w:cs="Times New Roman"/>
          <w:sz w:val="24"/>
          <w:szCs w:val="24"/>
        </w:rPr>
        <w:t>and—</w:t>
      </w:r>
      <w:r w:rsidRPr="006B1975">
        <w:rPr>
          <w:rFonts w:ascii="Times New Roman" w:hAnsi="Times New Roman" w:cs="Times New Roman"/>
          <w:sz w:val="24"/>
          <w:szCs w:val="24"/>
        </w:rPr>
        <w:t>like the ladders of escalation in limited nuclear war forty years ago</w:t>
      </w:r>
      <w:r w:rsidR="00FF3DE3">
        <w:rPr>
          <w:rFonts w:ascii="Times New Roman" w:hAnsi="Times New Roman" w:cs="Times New Roman"/>
          <w:color w:val="333333"/>
          <w:sz w:val="24"/>
          <w:szCs w:val="24"/>
          <w:lang w:val="en-GB"/>
        </w:rPr>
        <w:t>—from</w:t>
      </w:r>
      <w:ins w:id="513" w:author="E" w:date="2015-08-26T17:48:00Z">
        <w:r w:rsidR="009731F2">
          <w:rPr>
            <w:rFonts w:ascii="Times New Roman" w:hAnsi="Times New Roman" w:cs="Times New Roman"/>
            <w:color w:val="333333"/>
            <w:sz w:val="24"/>
            <w:szCs w:val="24"/>
            <w:lang w:val="en-GB"/>
          </w:rPr>
          <w:t xml:space="preserve"> </w:t>
        </w:r>
      </w:ins>
      <w:r w:rsidRPr="006B1975">
        <w:rPr>
          <w:rFonts w:ascii="Times New Roman" w:hAnsi="Times New Roman" w:cs="Times New Roman"/>
          <w:sz w:val="24"/>
          <w:szCs w:val="24"/>
        </w:rPr>
        <w:t xml:space="preserve">looking for ways to manage perilous circumstances. </w:t>
      </w:r>
    </w:p>
    <w:p w14:paraId="23CEB839" w14:textId="77777777" w:rsidR="002B4573" w:rsidRPr="00277CF4" w:rsidRDefault="002B4573" w:rsidP="002B4573">
      <w:pPr>
        <w:rPr>
          <w:rFonts w:ascii="Times New Roman" w:hAnsi="Times New Roman" w:cs="Times New Roman"/>
          <w:b/>
          <w:sz w:val="24"/>
          <w:szCs w:val="24"/>
        </w:rPr>
      </w:pPr>
      <w:r w:rsidRPr="00277CF4">
        <w:rPr>
          <w:rFonts w:ascii="Times New Roman" w:hAnsi="Times New Roman" w:cs="Times New Roman"/>
          <w:b/>
          <w:sz w:val="24"/>
          <w:szCs w:val="24"/>
        </w:rPr>
        <w:t>A Turnaround Manager</w:t>
      </w:r>
      <w:r>
        <w:rPr>
          <w:rFonts w:ascii="Times New Roman" w:hAnsi="Times New Roman" w:cs="Times New Roman"/>
          <w:b/>
          <w:sz w:val="24"/>
          <w:szCs w:val="24"/>
        </w:rPr>
        <w:t>’</w:t>
      </w:r>
      <w:r w:rsidRPr="00277CF4">
        <w:rPr>
          <w:rFonts w:ascii="Times New Roman" w:hAnsi="Times New Roman" w:cs="Times New Roman"/>
          <w:b/>
          <w:sz w:val="24"/>
          <w:szCs w:val="24"/>
        </w:rPr>
        <w:t>s View</w:t>
      </w:r>
    </w:p>
    <w:p w14:paraId="4C7E350E"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w:t>
      </w:r>
      <w:r>
        <w:rPr>
          <w:rFonts w:ascii="Times New Roman" w:hAnsi="Times New Roman" w:cs="Times New Roman"/>
          <w:sz w:val="24"/>
          <w:szCs w:val="24"/>
        </w:rPr>
        <w:t xml:space="preserve"> a</w:t>
      </w:r>
      <w:r w:rsidRPr="006B1975">
        <w:rPr>
          <w:rFonts w:ascii="Times New Roman" w:hAnsi="Times New Roman" w:cs="Times New Roman"/>
          <w:sz w:val="24"/>
          <w:szCs w:val="24"/>
        </w:rPr>
        <w:t xml:space="preserve">m in the latter stages of a career in international telecommunications, </w:t>
      </w:r>
      <w:r>
        <w:rPr>
          <w:rFonts w:ascii="Times New Roman" w:hAnsi="Times New Roman" w:cs="Times New Roman"/>
          <w:sz w:val="24"/>
          <w:szCs w:val="24"/>
        </w:rPr>
        <w:t>begun</w:t>
      </w:r>
      <w:r w:rsidRPr="006B1975">
        <w:rPr>
          <w:rFonts w:ascii="Times New Roman" w:hAnsi="Times New Roman" w:cs="Times New Roman"/>
          <w:sz w:val="24"/>
          <w:szCs w:val="24"/>
        </w:rPr>
        <w:t xml:space="preserve"> with the Air Force and N</w:t>
      </w:r>
      <w:r>
        <w:rPr>
          <w:rFonts w:ascii="Times New Roman" w:hAnsi="Times New Roman" w:cs="Times New Roman"/>
          <w:sz w:val="24"/>
          <w:szCs w:val="24"/>
        </w:rPr>
        <w:t xml:space="preserve">ational </w:t>
      </w:r>
      <w:r w:rsidRPr="006B1975">
        <w:rPr>
          <w:rFonts w:ascii="Times New Roman" w:hAnsi="Times New Roman" w:cs="Times New Roman"/>
          <w:sz w:val="24"/>
          <w:szCs w:val="24"/>
        </w:rPr>
        <w:t>S</w:t>
      </w:r>
      <w:r>
        <w:rPr>
          <w:rFonts w:ascii="Times New Roman" w:hAnsi="Times New Roman" w:cs="Times New Roman"/>
          <w:sz w:val="24"/>
          <w:szCs w:val="24"/>
        </w:rPr>
        <w:t xml:space="preserve">ecurity </w:t>
      </w:r>
      <w:r w:rsidRPr="006B1975">
        <w:rPr>
          <w:rFonts w:ascii="Times New Roman" w:hAnsi="Times New Roman" w:cs="Times New Roman"/>
          <w:sz w:val="24"/>
          <w:szCs w:val="24"/>
        </w:rPr>
        <w:t>A</w:t>
      </w:r>
      <w:r>
        <w:rPr>
          <w:rFonts w:ascii="Times New Roman" w:hAnsi="Times New Roman" w:cs="Times New Roman"/>
          <w:sz w:val="24"/>
          <w:szCs w:val="24"/>
        </w:rPr>
        <w:t>gency</w:t>
      </w:r>
      <w:r w:rsidRPr="006B1975">
        <w:rPr>
          <w:rFonts w:ascii="Times New Roman" w:hAnsi="Times New Roman" w:cs="Times New Roman"/>
          <w:sz w:val="24"/>
          <w:szCs w:val="24"/>
        </w:rPr>
        <w:t xml:space="preserve"> </w:t>
      </w:r>
      <w:r>
        <w:rPr>
          <w:rFonts w:ascii="Times New Roman" w:hAnsi="Times New Roman" w:cs="Times New Roman"/>
          <w:sz w:val="24"/>
          <w:szCs w:val="24"/>
        </w:rPr>
        <w:t>at</w:t>
      </w:r>
      <w:r w:rsidRPr="006B1975">
        <w:rPr>
          <w:rFonts w:ascii="Times New Roman" w:hAnsi="Times New Roman" w:cs="Times New Roman"/>
          <w:sz w:val="24"/>
          <w:szCs w:val="24"/>
        </w:rPr>
        <w:t xml:space="preserve"> the age of </w:t>
      </w:r>
      <w:r>
        <w:rPr>
          <w:rFonts w:ascii="Times New Roman" w:hAnsi="Times New Roman" w:cs="Times New Roman"/>
          <w:sz w:val="24"/>
          <w:szCs w:val="24"/>
        </w:rPr>
        <w:t>eighteen</w:t>
      </w:r>
      <w:r w:rsidRPr="006B1975">
        <w:rPr>
          <w:rFonts w:ascii="Times New Roman" w:hAnsi="Times New Roman" w:cs="Times New Roman"/>
          <w:sz w:val="24"/>
          <w:szCs w:val="24"/>
        </w:rPr>
        <w:t>. My career has included corporate, government</w:t>
      </w:r>
      <w:r>
        <w:rPr>
          <w:rFonts w:ascii="Times New Roman" w:hAnsi="Times New Roman" w:cs="Times New Roman"/>
          <w:sz w:val="24"/>
          <w:szCs w:val="24"/>
        </w:rPr>
        <w:t>,</w:t>
      </w:r>
      <w:r w:rsidRPr="006B1975">
        <w:rPr>
          <w:rFonts w:ascii="Times New Roman" w:hAnsi="Times New Roman" w:cs="Times New Roman"/>
          <w:sz w:val="24"/>
          <w:szCs w:val="24"/>
        </w:rPr>
        <w:t xml:space="preserve"> and consulting work in many countries. My particular technical expertise in international telecommunications is the development of the infrastructure for data communications from telex, through </w:t>
      </w:r>
      <w:r w:rsidRPr="00CC3507">
        <w:rPr>
          <w:rFonts w:ascii="Times New Roman" w:hAnsi="Times New Roman" w:cs="Times New Roman"/>
          <w:sz w:val="24"/>
          <w:szCs w:val="24"/>
        </w:rPr>
        <w:t xml:space="preserve">early </w:t>
      </w:r>
      <w:r w:rsidRPr="008A6122">
        <w:rPr>
          <w:rFonts w:ascii="Times New Roman" w:hAnsi="Times New Roman" w:cs="Times New Roman"/>
          <w:sz w:val="24"/>
          <w:szCs w:val="24"/>
        </w:rPr>
        <w:t>packet</w:t>
      </w:r>
      <w:r w:rsidR="00CC3507" w:rsidRPr="008A6122">
        <w:rPr>
          <w:rFonts w:ascii="Times New Roman" w:hAnsi="Times New Roman" w:cs="Times New Roman"/>
          <w:sz w:val="24"/>
          <w:szCs w:val="24"/>
        </w:rPr>
        <w:t xml:space="preserve"> </w:t>
      </w:r>
      <w:r w:rsidRPr="008A6122">
        <w:rPr>
          <w:rFonts w:ascii="Times New Roman" w:hAnsi="Times New Roman" w:cs="Times New Roman"/>
          <w:sz w:val="24"/>
          <w:szCs w:val="24"/>
        </w:rPr>
        <w:t>switching</w:t>
      </w:r>
      <w:r w:rsidRPr="006B1975">
        <w:rPr>
          <w:rFonts w:ascii="Times New Roman" w:hAnsi="Times New Roman" w:cs="Times New Roman"/>
          <w:sz w:val="24"/>
          <w:szCs w:val="24"/>
        </w:rPr>
        <w:t xml:space="preserve"> through Internet technologies.</w:t>
      </w:r>
    </w:p>
    <w:p w14:paraId="20C62577"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Those who have read my writing for the Center for Technology and National Security Policy (CTNSP) at the National Defense University and within </w:t>
      </w:r>
      <w:r>
        <w:rPr>
          <w:rFonts w:ascii="Times New Roman" w:hAnsi="Times New Roman" w:cs="Times New Roman"/>
          <w:sz w:val="24"/>
          <w:szCs w:val="24"/>
        </w:rPr>
        <w:t xml:space="preserve">the </w:t>
      </w:r>
      <w:r w:rsidRPr="006B1975">
        <w:rPr>
          <w:rFonts w:ascii="Times New Roman" w:hAnsi="Times New Roman" w:cs="Times New Roman"/>
          <w:sz w:val="24"/>
          <w:szCs w:val="24"/>
        </w:rPr>
        <w:t>D</w:t>
      </w:r>
      <w:r>
        <w:rPr>
          <w:rFonts w:ascii="Times New Roman" w:hAnsi="Times New Roman" w:cs="Times New Roman"/>
          <w:sz w:val="24"/>
          <w:szCs w:val="24"/>
        </w:rPr>
        <w:t xml:space="preserve">epartment </w:t>
      </w:r>
      <w:r w:rsidRPr="006B1975">
        <w:rPr>
          <w:rFonts w:ascii="Times New Roman" w:hAnsi="Times New Roman" w:cs="Times New Roman"/>
          <w:sz w:val="24"/>
          <w:szCs w:val="24"/>
        </w:rPr>
        <w:t>o</w:t>
      </w:r>
      <w:r>
        <w:rPr>
          <w:rFonts w:ascii="Times New Roman" w:hAnsi="Times New Roman" w:cs="Times New Roman"/>
          <w:sz w:val="24"/>
          <w:szCs w:val="24"/>
        </w:rPr>
        <w:t xml:space="preserve">f </w:t>
      </w:r>
      <w:r w:rsidRPr="006B1975">
        <w:rPr>
          <w:rFonts w:ascii="Times New Roman" w:hAnsi="Times New Roman" w:cs="Times New Roman"/>
          <w:sz w:val="24"/>
          <w:szCs w:val="24"/>
        </w:rPr>
        <w:t>D</w:t>
      </w:r>
      <w:r>
        <w:rPr>
          <w:rFonts w:ascii="Times New Roman" w:hAnsi="Times New Roman" w:cs="Times New Roman"/>
          <w:sz w:val="24"/>
          <w:szCs w:val="24"/>
        </w:rPr>
        <w:t>efense (DoD)</w:t>
      </w:r>
      <w:r w:rsidRPr="006B1975">
        <w:rPr>
          <w:rFonts w:ascii="Times New Roman" w:hAnsi="Times New Roman" w:cs="Times New Roman"/>
          <w:sz w:val="24"/>
          <w:szCs w:val="24"/>
        </w:rPr>
        <w:t xml:space="preserve"> know that I remain more concerned about the damage that kinetic attacks can do to the global system than I am about cyber activities. To me</w:t>
      </w:r>
      <w:r>
        <w:rPr>
          <w:rFonts w:ascii="Times New Roman" w:hAnsi="Times New Roman" w:cs="Times New Roman"/>
          <w:sz w:val="24"/>
          <w:szCs w:val="24"/>
        </w:rPr>
        <w:t>,</w:t>
      </w:r>
      <w:r w:rsidRPr="006B1975">
        <w:rPr>
          <w:rFonts w:ascii="Times New Roman" w:hAnsi="Times New Roman" w:cs="Times New Roman"/>
          <w:sz w:val="24"/>
          <w:szCs w:val="24"/>
        </w:rPr>
        <w:t xml:space="preserve"> cybersecurity and cyberwarfare are applications that ride the infrastructure. Almost any cyberattack can be contained as long as the infrastructure remains intact. A systematic attack on the infrastructure renders cyber anything useless.  </w:t>
      </w:r>
    </w:p>
    <w:p w14:paraId="6C9815BA"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Within the international telecommunications business</w:t>
      </w:r>
      <w:r w:rsidR="00FE297B">
        <w:rPr>
          <w:rFonts w:ascii="Times New Roman" w:hAnsi="Times New Roman" w:cs="Times New Roman"/>
          <w:sz w:val="24"/>
          <w:szCs w:val="24"/>
        </w:rPr>
        <w:t>,</w:t>
      </w:r>
      <w:r w:rsidRPr="006B1975">
        <w:rPr>
          <w:rFonts w:ascii="Times New Roman" w:hAnsi="Times New Roman" w:cs="Times New Roman"/>
          <w:sz w:val="24"/>
          <w:szCs w:val="24"/>
        </w:rPr>
        <w:t xml:space="preserve"> I</w:t>
      </w:r>
      <w:r>
        <w:rPr>
          <w:rFonts w:ascii="Times New Roman" w:hAnsi="Times New Roman" w:cs="Times New Roman"/>
          <w:sz w:val="24"/>
          <w:szCs w:val="24"/>
        </w:rPr>
        <w:t xml:space="preserve"> a</w:t>
      </w:r>
      <w:r w:rsidRPr="006B1975">
        <w:rPr>
          <w:rFonts w:ascii="Times New Roman" w:hAnsi="Times New Roman" w:cs="Times New Roman"/>
          <w:sz w:val="24"/>
          <w:szCs w:val="24"/>
        </w:rPr>
        <w:t>m also a turnaround manager, usually dealing with distressed operation</w:t>
      </w:r>
      <w:r>
        <w:rPr>
          <w:rFonts w:ascii="Times New Roman" w:hAnsi="Times New Roman" w:cs="Times New Roman"/>
          <w:sz w:val="24"/>
          <w:szCs w:val="24"/>
        </w:rPr>
        <w:t>s—</w:t>
      </w:r>
      <w:r w:rsidRPr="006B1975">
        <w:rPr>
          <w:rFonts w:ascii="Times New Roman" w:hAnsi="Times New Roman" w:cs="Times New Roman"/>
          <w:sz w:val="24"/>
          <w:szCs w:val="24"/>
        </w:rPr>
        <w:t>those where management ha</w:t>
      </w:r>
      <w:r>
        <w:rPr>
          <w:rFonts w:ascii="Times New Roman" w:hAnsi="Times New Roman" w:cs="Times New Roman"/>
          <w:sz w:val="24"/>
          <w:szCs w:val="24"/>
        </w:rPr>
        <w:t>s</w:t>
      </w:r>
      <w:r w:rsidRPr="006B1975">
        <w:rPr>
          <w:rFonts w:ascii="Times New Roman" w:hAnsi="Times New Roman" w:cs="Times New Roman"/>
          <w:sz w:val="24"/>
          <w:szCs w:val="24"/>
        </w:rPr>
        <w:t xml:space="preserve"> made bad decisions, where a technology opportunity was missed, or even where a government has misstepped</w:t>
      </w:r>
      <w:r w:rsidR="00FE297B">
        <w:rPr>
          <w:rFonts w:ascii="Times New Roman" w:hAnsi="Times New Roman" w:cs="Times New Roman"/>
          <w:sz w:val="24"/>
          <w:szCs w:val="24"/>
        </w:rPr>
        <w:t>—</w:t>
      </w:r>
      <w:r>
        <w:rPr>
          <w:rFonts w:ascii="Times New Roman" w:hAnsi="Times New Roman" w:cs="Times New Roman"/>
          <w:sz w:val="24"/>
          <w:szCs w:val="24"/>
        </w:rPr>
        <w:t>t</w:t>
      </w:r>
      <w:r w:rsidRPr="006B1975">
        <w:rPr>
          <w:rFonts w:ascii="Times New Roman" w:hAnsi="Times New Roman" w:cs="Times New Roman"/>
          <w:sz w:val="24"/>
          <w:szCs w:val="24"/>
        </w:rPr>
        <w:t>here are many reasons why organizations get into trouble. In this role</w:t>
      </w:r>
      <w:r>
        <w:rPr>
          <w:rFonts w:ascii="Times New Roman" w:hAnsi="Times New Roman" w:cs="Times New Roman"/>
          <w:sz w:val="24"/>
          <w:szCs w:val="24"/>
        </w:rPr>
        <w:t xml:space="preserve">, </w:t>
      </w:r>
      <w:r w:rsidRPr="006B1975">
        <w:rPr>
          <w:rFonts w:ascii="Times New Roman" w:hAnsi="Times New Roman" w:cs="Times New Roman"/>
          <w:sz w:val="24"/>
          <w:szCs w:val="24"/>
        </w:rPr>
        <w:t xml:space="preserve">I have been deeply involved in the reconstruction of Iraq’s telecom and IT systems over several years, which is widely acknowledged as a success. I also reside in Beijing, </w:t>
      </w:r>
      <w:r>
        <w:rPr>
          <w:rFonts w:ascii="Times New Roman" w:hAnsi="Times New Roman" w:cs="Times New Roman"/>
          <w:sz w:val="24"/>
          <w:szCs w:val="24"/>
        </w:rPr>
        <w:t xml:space="preserve">and </w:t>
      </w:r>
      <w:r w:rsidRPr="006B1975">
        <w:rPr>
          <w:rFonts w:ascii="Times New Roman" w:hAnsi="Times New Roman" w:cs="Times New Roman"/>
          <w:sz w:val="24"/>
          <w:szCs w:val="24"/>
        </w:rPr>
        <w:t xml:space="preserve">so </w:t>
      </w:r>
      <w:r>
        <w:rPr>
          <w:rFonts w:ascii="Times New Roman" w:hAnsi="Times New Roman" w:cs="Times New Roman"/>
          <w:sz w:val="24"/>
          <w:szCs w:val="24"/>
        </w:rPr>
        <w:t xml:space="preserve">I </w:t>
      </w:r>
      <w:r w:rsidRPr="006B1975">
        <w:rPr>
          <w:rFonts w:ascii="Times New Roman" w:hAnsi="Times New Roman" w:cs="Times New Roman"/>
          <w:sz w:val="24"/>
          <w:szCs w:val="24"/>
        </w:rPr>
        <w:t>have an abiding interest in containing any problems betwe</w:t>
      </w:r>
      <w:r>
        <w:rPr>
          <w:rFonts w:ascii="Times New Roman" w:hAnsi="Times New Roman" w:cs="Times New Roman"/>
          <w:sz w:val="24"/>
          <w:szCs w:val="24"/>
        </w:rPr>
        <w:t>en the United States and China.</w:t>
      </w:r>
    </w:p>
    <w:p w14:paraId="2186760F" w14:textId="77777777" w:rsidR="002B4573" w:rsidRPr="006B1975" w:rsidRDefault="002B4573" w:rsidP="002B4573">
      <w:pPr>
        <w:ind w:firstLine="720"/>
        <w:rPr>
          <w:rFonts w:ascii="Times New Roman" w:hAnsi="Times New Roman" w:cs="Times New Roman"/>
          <w:sz w:val="24"/>
          <w:szCs w:val="24"/>
        </w:rPr>
      </w:pPr>
      <w:r w:rsidRPr="001561F2">
        <w:rPr>
          <w:rFonts w:ascii="Times New Roman" w:hAnsi="Times New Roman" w:cs="Times New Roman"/>
          <w:sz w:val="24"/>
          <w:szCs w:val="24"/>
        </w:rPr>
        <w:lastRenderedPageBreak/>
        <w:t>Confidence</w:t>
      </w:r>
      <w:r w:rsidRPr="008A6122">
        <w:rPr>
          <w:rFonts w:ascii="Times New Roman" w:hAnsi="Times New Roman" w:cs="Times New Roman"/>
          <w:sz w:val="24"/>
          <w:szCs w:val="24"/>
        </w:rPr>
        <w:t>-</w:t>
      </w:r>
      <w:r w:rsidRPr="001561F2">
        <w:rPr>
          <w:rFonts w:ascii="Times New Roman" w:hAnsi="Times New Roman" w:cs="Times New Roman"/>
          <w:sz w:val="24"/>
          <w:szCs w:val="24"/>
        </w:rPr>
        <w:t>building measures are a matter of course in any turnaround, always necessary in distressed operations, recovery from crises, or in a significant transformation. So allow me to approach the issue of confidence-building measures</w:t>
      </w:r>
      <w:r>
        <w:rPr>
          <w:rFonts w:ascii="Times New Roman" w:hAnsi="Times New Roman" w:cs="Times New Roman"/>
          <w:sz w:val="24"/>
          <w:szCs w:val="24"/>
        </w:rPr>
        <w:t xml:space="preserve"> in cyberwarfare as a China-</w:t>
      </w:r>
      <w:r w:rsidRPr="006B1975">
        <w:rPr>
          <w:rFonts w:ascii="Times New Roman" w:hAnsi="Times New Roman" w:cs="Times New Roman"/>
          <w:sz w:val="24"/>
          <w:szCs w:val="24"/>
        </w:rPr>
        <w:t xml:space="preserve">based American turnaround manager with a predilection for peaceful resolution of international problems. </w:t>
      </w:r>
    </w:p>
    <w:p w14:paraId="3E6BF018"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As a turnaround manager</w:t>
      </w:r>
      <w:r>
        <w:rPr>
          <w:rFonts w:ascii="Times New Roman" w:hAnsi="Times New Roman" w:cs="Times New Roman"/>
          <w:sz w:val="24"/>
          <w:szCs w:val="24"/>
        </w:rPr>
        <w:t>,</w:t>
      </w:r>
      <w:r w:rsidRPr="006B1975">
        <w:rPr>
          <w:rFonts w:ascii="Times New Roman" w:hAnsi="Times New Roman" w:cs="Times New Roman"/>
          <w:sz w:val="24"/>
          <w:szCs w:val="24"/>
        </w:rPr>
        <w:t xml:space="preserve"> I use a </w:t>
      </w:r>
      <w:r w:rsidRPr="00622E8E">
        <w:rPr>
          <w:rFonts w:ascii="Times New Roman" w:hAnsi="Times New Roman" w:cs="Times New Roman"/>
          <w:sz w:val="24"/>
          <w:szCs w:val="24"/>
        </w:rPr>
        <w:t>dialectical approach to problem solving</w:t>
      </w:r>
      <w:r w:rsidR="00622E8E">
        <w:rPr>
          <w:rFonts w:ascii="Times New Roman" w:hAnsi="Times New Roman" w:cs="Times New Roman"/>
          <w:sz w:val="24"/>
          <w:szCs w:val="24"/>
        </w:rPr>
        <w:t>—</w:t>
      </w:r>
      <w:r w:rsidRPr="00622E8E">
        <w:rPr>
          <w:rFonts w:ascii="Times New Roman" w:hAnsi="Times New Roman" w:cs="Times New Roman"/>
          <w:sz w:val="24"/>
          <w:szCs w:val="24"/>
        </w:rPr>
        <w:t>thesis, antithesis, and synthesis</w:t>
      </w:r>
      <w:r w:rsidR="00622E8E">
        <w:rPr>
          <w:rFonts w:ascii="Times New Roman" w:hAnsi="Times New Roman" w:cs="Times New Roman"/>
          <w:sz w:val="24"/>
          <w:szCs w:val="24"/>
        </w:rPr>
        <w:t xml:space="preserve">: </w:t>
      </w:r>
      <w:r w:rsidR="00622E8E" w:rsidRPr="00622E8E">
        <w:rPr>
          <w:rFonts w:ascii="Times New Roman" w:hAnsi="Times New Roman" w:cs="Times New Roman"/>
          <w:sz w:val="24"/>
          <w:szCs w:val="24"/>
        </w:rPr>
        <w:t>a</w:t>
      </w:r>
      <w:r w:rsidRPr="008A6122">
        <w:rPr>
          <w:rFonts w:ascii="Times New Roman" w:hAnsi="Times New Roman" w:cs="Times New Roman"/>
          <w:sz w:val="24"/>
          <w:szCs w:val="24"/>
        </w:rPr>
        <w:t>ssess the situation, look for options, test options, decide what I can and cannot give away in a negotiation, apply what works, and discard what does not</w:t>
      </w:r>
      <w:r w:rsidRPr="00622E8E">
        <w:rPr>
          <w:rFonts w:ascii="Times New Roman" w:hAnsi="Times New Roman" w:cs="Times New Roman"/>
          <w:sz w:val="24"/>
          <w:szCs w:val="24"/>
        </w:rPr>
        <w:t>. It</w:t>
      </w:r>
      <w:r>
        <w:rPr>
          <w:rFonts w:ascii="Times New Roman" w:hAnsi="Times New Roman" w:cs="Times New Roman"/>
          <w:sz w:val="24"/>
          <w:szCs w:val="24"/>
        </w:rPr>
        <w:t xml:space="preserve"> i</w:t>
      </w:r>
      <w:r w:rsidRPr="006B1975">
        <w:rPr>
          <w:rFonts w:ascii="Times New Roman" w:hAnsi="Times New Roman" w:cs="Times New Roman"/>
          <w:sz w:val="24"/>
          <w:szCs w:val="24"/>
        </w:rPr>
        <w:t>s the same approach I</w:t>
      </w:r>
      <w:r>
        <w:rPr>
          <w:rFonts w:ascii="Times New Roman" w:hAnsi="Times New Roman" w:cs="Times New Roman"/>
          <w:sz w:val="24"/>
          <w:szCs w:val="24"/>
        </w:rPr>
        <w:t xml:space="preserve"> ha</w:t>
      </w:r>
      <w:r w:rsidRPr="006B1975">
        <w:rPr>
          <w:rFonts w:ascii="Times New Roman" w:hAnsi="Times New Roman" w:cs="Times New Roman"/>
          <w:sz w:val="24"/>
          <w:szCs w:val="24"/>
        </w:rPr>
        <w:t>ve used in two turnarounds in China, and also in Iraq. My work is operational</w:t>
      </w:r>
      <w:r>
        <w:rPr>
          <w:rFonts w:ascii="Times New Roman" w:hAnsi="Times New Roman" w:cs="Times New Roman"/>
          <w:sz w:val="24"/>
          <w:szCs w:val="24"/>
        </w:rPr>
        <w:t xml:space="preserve">. </w:t>
      </w:r>
      <w:r w:rsidRPr="006B1975">
        <w:rPr>
          <w:rFonts w:ascii="Times New Roman" w:hAnsi="Times New Roman" w:cs="Times New Roman"/>
          <w:sz w:val="24"/>
          <w:szCs w:val="24"/>
        </w:rPr>
        <w:t>I</w:t>
      </w:r>
      <w:r>
        <w:rPr>
          <w:rFonts w:ascii="Times New Roman" w:hAnsi="Times New Roman" w:cs="Times New Roman"/>
          <w:sz w:val="24"/>
          <w:szCs w:val="24"/>
        </w:rPr>
        <w:t xml:space="preserve"> a</w:t>
      </w:r>
      <w:r w:rsidRPr="006B1975">
        <w:rPr>
          <w:rFonts w:ascii="Times New Roman" w:hAnsi="Times New Roman" w:cs="Times New Roman"/>
          <w:sz w:val="24"/>
          <w:szCs w:val="24"/>
        </w:rPr>
        <w:t xml:space="preserve">m hired to get things done. I usually work under some type of </w:t>
      </w:r>
      <w:r w:rsidRPr="00622E8E">
        <w:rPr>
          <w:rFonts w:ascii="Times New Roman" w:hAnsi="Times New Roman" w:cs="Times New Roman"/>
          <w:sz w:val="24"/>
          <w:szCs w:val="24"/>
        </w:rPr>
        <w:t>predefined</w:t>
      </w:r>
      <w:r w:rsidRPr="006B1975">
        <w:rPr>
          <w:rFonts w:ascii="Times New Roman" w:hAnsi="Times New Roman" w:cs="Times New Roman"/>
          <w:sz w:val="24"/>
          <w:szCs w:val="24"/>
        </w:rPr>
        <w:t xml:space="preserve"> goal or a strategic framework. Turnaround managers are focused on goals and, while we can be diplomatic, turnaround managers and reconstruction officials are</w:t>
      </w:r>
      <w:r>
        <w:rPr>
          <w:rFonts w:ascii="Times New Roman" w:hAnsi="Times New Roman" w:cs="Times New Roman"/>
          <w:sz w:val="24"/>
          <w:szCs w:val="24"/>
        </w:rPr>
        <w:t xml:space="preserve"> not </w:t>
      </w:r>
      <w:r w:rsidRPr="006B1975">
        <w:rPr>
          <w:rFonts w:ascii="Times New Roman" w:hAnsi="Times New Roman" w:cs="Times New Roman"/>
          <w:sz w:val="24"/>
          <w:szCs w:val="24"/>
        </w:rPr>
        <w:t>diplomats. But, like good</w:t>
      </w:r>
      <w:r>
        <w:rPr>
          <w:rFonts w:ascii="Times New Roman" w:hAnsi="Times New Roman" w:cs="Times New Roman"/>
          <w:sz w:val="24"/>
          <w:szCs w:val="24"/>
        </w:rPr>
        <w:t xml:space="preserve"> diplomats, we value </w:t>
      </w:r>
      <w:r w:rsidRPr="001561F2">
        <w:rPr>
          <w:rFonts w:ascii="Times New Roman" w:hAnsi="Times New Roman" w:cs="Times New Roman"/>
          <w:sz w:val="24"/>
          <w:szCs w:val="24"/>
        </w:rPr>
        <w:t>confidence-building measures</w:t>
      </w:r>
      <w:r w:rsidRPr="006B1975">
        <w:rPr>
          <w:rFonts w:ascii="Times New Roman" w:hAnsi="Times New Roman" w:cs="Times New Roman"/>
          <w:sz w:val="24"/>
          <w:szCs w:val="24"/>
        </w:rPr>
        <w:t xml:space="preserve"> as building blocks to success.</w:t>
      </w:r>
      <w:r w:rsidR="00622E8E">
        <w:rPr>
          <w:rFonts w:ascii="Times New Roman" w:hAnsi="Times New Roman" w:cs="Times New Roman"/>
          <w:sz w:val="24"/>
          <w:szCs w:val="24"/>
        </w:rPr>
        <w:t xml:space="preserve"> </w:t>
      </w:r>
      <w:r w:rsidR="00622E8E" w:rsidRPr="003F3CA2">
        <w:rPr>
          <w:rFonts w:ascii="Times New Roman" w:hAnsi="Times New Roman" w:cs="Times New Roman"/>
          <w:sz w:val="24"/>
          <w:szCs w:val="24"/>
        </w:rPr>
        <w:t>CBMs</w:t>
      </w:r>
      <w:r w:rsidR="00622E8E" w:rsidRPr="006B1975">
        <w:rPr>
          <w:rFonts w:ascii="Times New Roman" w:hAnsi="Times New Roman" w:cs="Times New Roman"/>
          <w:sz w:val="24"/>
          <w:szCs w:val="24"/>
        </w:rPr>
        <w:t xml:space="preserve"> require the navigation of a political and strategic landscape.</w:t>
      </w:r>
    </w:p>
    <w:p w14:paraId="4DE6AFF8"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w:t>
      </w:r>
      <w:r>
        <w:rPr>
          <w:rFonts w:ascii="Times New Roman" w:hAnsi="Times New Roman" w:cs="Times New Roman"/>
          <w:sz w:val="24"/>
          <w:szCs w:val="24"/>
        </w:rPr>
        <w:t xml:space="preserve"> a</w:t>
      </w:r>
      <w:r w:rsidRPr="006B1975">
        <w:rPr>
          <w:rFonts w:ascii="Times New Roman" w:hAnsi="Times New Roman" w:cs="Times New Roman"/>
          <w:sz w:val="24"/>
          <w:szCs w:val="24"/>
        </w:rPr>
        <w:t>m not certain yet to what degree this dialectic will work in containing the possibility of post</w:t>
      </w:r>
      <w:r>
        <w:rPr>
          <w:rFonts w:ascii="Times New Roman" w:hAnsi="Times New Roman" w:cs="Times New Roman"/>
          <w:sz w:val="24"/>
          <w:szCs w:val="24"/>
        </w:rPr>
        <w:t>-</w:t>
      </w:r>
      <w:r w:rsidRPr="006B1975">
        <w:rPr>
          <w:rFonts w:ascii="Times New Roman" w:hAnsi="Times New Roman" w:cs="Times New Roman"/>
          <w:sz w:val="24"/>
          <w:szCs w:val="24"/>
        </w:rPr>
        <w:t xml:space="preserve">Stuxnet cyberwarfare. </w:t>
      </w:r>
      <w:r w:rsidR="00622E8E">
        <w:rPr>
          <w:rFonts w:ascii="Times New Roman" w:hAnsi="Times New Roman" w:cs="Times New Roman"/>
          <w:sz w:val="24"/>
          <w:szCs w:val="24"/>
        </w:rPr>
        <w:t>I</w:t>
      </w:r>
      <w:r w:rsidRPr="006B1975">
        <w:rPr>
          <w:rFonts w:ascii="Times New Roman" w:hAnsi="Times New Roman" w:cs="Times New Roman"/>
          <w:sz w:val="24"/>
          <w:szCs w:val="24"/>
        </w:rPr>
        <w:t>t</w:t>
      </w:r>
      <w:r>
        <w:rPr>
          <w:rFonts w:ascii="Times New Roman" w:hAnsi="Times New Roman" w:cs="Times New Roman"/>
          <w:sz w:val="24"/>
          <w:szCs w:val="24"/>
        </w:rPr>
        <w:t xml:space="preserve"> i</w:t>
      </w:r>
      <w:r w:rsidRPr="006B1975">
        <w:rPr>
          <w:rFonts w:ascii="Times New Roman" w:hAnsi="Times New Roman" w:cs="Times New Roman"/>
          <w:sz w:val="24"/>
          <w:szCs w:val="24"/>
        </w:rPr>
        <w:t xml:space="preserve">s most likely to work in functional, technical sectors, underneath a strategic framework. </w:t>
      </w:r>
    </w:p>
    <w:p w14:paraId="25F9A279" w14:textId="77777777" w:rsidR="002B4573" w:rsidRPr="00277CF4" w:rsidRDefault="002B4573" w:rsidP="002B4573">
      <w:pPr>
        <w:rPr>
          <w:rFonts w:ascii="Times New Roman" w:hAnsi="Times New Roman" w:cs="Times New Roman"/>
          <w:b/>
          <w:sz w:val="24"/>
          <w:szCs w:val="24"/>
        </w:rPr>
      </w:pPr>
      <w:r w:rsidRPr="00277CF4">
        <w:rPr>
          <w:rFonts w:ascii="Times New Roman" w:hAnsi="Times New Roman" w:cs="Times New Roman"/>
          <w:b/>
          <w:sz w:val="24"/>
          <w:szCs w:val="24"/>
        </w:rPr>
        <w:t>The Current Operations Environment</w:t>
      </w:r>
    </w:p>
    <w:p w14:paraId="74DACC94"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According to many </w:t>
      </w:r>
      <w:r w:rsidR="00F23BF9">
        <w:rPr>
          <w:rFonts w:ascii="Times New Roman" w:hAnsi="Times New Roman" w:cs="Times New Roman"/>
          <w:sz w:val="24"/>
          <w:szCs w:val="24"/>
        </w:rPr>
        <w:t xml:space="preserve">global </w:t>
      </w:r>
      <w:r w:rsidRPr="006B1975">
        <w:rPr>
          <w:rFonts w:ascii="Times New Roman" w:hAnsi="Times New Roman" w:cs="Times New Roman"/>
          <w:sz w:val="24"/>
          <w:szCs w:val="24"/>
        </w:rPr>
        <w:t>commentators</w:t>
      </w:r>
      <w:r>
        <w:rPr>
          <w:rFonts w:ascii="Times New Roman" w:hAnsi="Times New Roman" w:cs="Times New Roman"/>
          <w:sz w:val="24"/>
          <w:szCs w:val="24"/>
        </w:rPr>
        <w:t>,</w:t>
      </w:r>
      <w:r w:rsidRPr="006B1975">
        <w:rPr>
          <w:rFonts w:ascii="Times New Roman" w:hAnsi="Times New Roman" w:cs="Times New Roman"/>
          <w:sz w:val="24"/>
          <w:szCs w:val="24"/>
        </w:rPr>
        <w:t xml:space="preserve"> the United States has unleashed the world’s first cyberwarfare offensive weapon, or at least the first software acknowledged to be a weapon. Some of the comments seem to have at least quasi-official </w:t>
      </w:r>
      <w:r w:rsidR="00D13C89">
        <w:rPr>
          <w:rFonts w:ascii="Times New Roman" w:hAnsi="Times New Roman" w:cs="Times New Roman"/>
          <w:sz w:val="24"/>
          <w:szCs w:val="24"/>
        </w:rPr>
        <w:t xml:space="preserve">US </w:t>
      </w:r>
      <w:r w:rsidRPr="006B1975">
        <w:rPr>
          <w:rFonts w:ascii="Times New Roman" w:hAnsi="Times New Roman" w:cs="Times New Roman"/>
          <w:sz w:val="24"/>
          <w:szCs w:val="24"/>
        </w:rPr>
        <w:t>backing and serve three purposes</w:t>
      </w:r>
      <w:r>
        <w:rPr>
          <w:rFonts w:ascii="Times New Roman" w:hAnsi="Times New Roman" w:cs="Times New Roman"/>
          <w:sz w:val="24"/>
          <w:szCs w:val="24"/>
        </w:rPr>
        <w:t>: f</w:t>
      </w:r>
      <w:r w:rsidRPr="006B1975">
        <w:rPr>
          <w:rFonts w:ascii="Times New Roman" w:hAnsi="Times New Roman" w:cs="Times New Roman"/>
          <w:sz w:val="24"/>
          <w:szCs w:val="24"/>
        </w:rPr>
        <w:t>irst, to assure th</w:t>
      </w:r>
      <w:r w:rsidR="00622E8E">
        <w:rPr>
          <w:rFonts w:ascii="Times New Roman" w:hAnsi="Times New Roman" w:cs="Times New Roman"/>
          <w:sz w:val="24"/>
          <w:szCs w:val="24"/>
        </w:rPr>
        <w:t>e</w:t>
      </w:r>
      <w:r w:rsidRPr="006B1975">
        <w:rPr>
          <w:rFonts w:ascii="Times New Roman" w:hAnsi="Times New Roman" w:cs="Times New Roman"/>
          <w:sz w:val="24"/>
          <w:szCs w:val="24"/>
        </w:rPr>
        <w:t xml:space="preserve"> world that Stuxnet has a shelf life of da</w:t>
      </w:r>
      <w:r>
        <w:rPr>
          <w:rFonts w:ascii="Times New Roman" w:hAnsi="Times New Roman" w:cs="Times New Roman"/>
          <w:sz w:val="24"/>
          <w:szCs w:val="24"/>
        </w:rPr>
        <w:t>nger for most users; second,</w:t>
      </w:r>
      <w:r w:rsidR="00622E8E">
        <w:rPr>
          <w:rFonts w:ascii="Times New Roman" w:hAnsi="Times New Roman" w:cs="Times New Roman"/>
          <w:sz w:val="24"/>
          <w:szCs w:val="24"/>
        </w:rPr>
        <w:t xml:space="preserve"> to warn</w:t>
      </w:r>
      <w:r>
        <w:rPr>
          <w:rFonts w:ascii="Times New Roman" w:hAnsi="Times New Roman" w:cs="Times New Roman"/>
          <w:sz w:val="24"/>
          <w:szCs w:val="24"/>
        </w:rPr>
        <w:t xml:space="preserve"> </w:t>
      </w:r>
      <w:r w:rsidRPr="006B1975">
        <w:rPr>
          <w:rFonts w:ascii="Times New Roman" w:hAnsi="Times New Roman" w:cs="Times New Roman"/>
          <w:sz w:val="24"/>
          <w:szCs w:val="24"/>
        </w:rPr>
        <w:t>that bad actors with skills could take the product and develop it, so it</w:t>
      </w:r>
      <w:r>
        <w:rPr>
          <w:rFonts w:ascii="Times New Roman" w:hAnsi="Times New Roman" w:cs="Times New Roman"/>
          <w:sz w:val="24"/>
          <w:szCs w:val="24"/>
        </w:rPr>
        <w:t xml:space="preserve"> is</w:t>
      </w:r>
      <w:r w:rsidRPr="006B1975">
        <w:rPr>
          <w:rFonts w:ascii="Times New Roman" w:hAnsi="Times New Roman" w:cs="Times New Roman"/>
          <w:sz w:val="24"/>
          <w:szCs w:val="24"/>
        </w:rPr>
        <w:t xml:space="preserve"> best for other governments to keep a </w:t>
      </w:r>
      <w:r w:rsidR="00D13C89">
        <w:rPr>
          <w:rFonts w:ascii="Times New Roman" w:hAnsi="Times New Roman" w:cs="Times New Roman"/>
          <w:sz w:val="24"/>
          <w:szCs w:val="24"/>
        </w:rPr>
        <w:t>wary</w:t>
      </w:r>
      <w:r w:rsidRPr="006B1975">
        <w:rPr>
          <w:rFonts w:ascii="Times New Roman" w:hAnsi="Times New Roman" w:cs="Times New Roman"/>
          <w:sz w:val="24"/>
          <w:szCs w:val="24"/>
        </w:rPr>
        <w:t xml:space="preserve"> eye</w:t>
      </w:r>
      <w:r w:rsidR="00D13C89">
        <w:rPr>
          <w:rFonts w:ascii="Times New Roman" w:hAnsi="Times New Roman" w:cs="Times New Roman"/>
          <w:sz w:val="24"/>
          <w:szCs w:val="24"/>
        </w:rPr>
        <w:t xml:space="preserve"> out</w:t>
      </w:r>
      <w:r w:rsidRPr="006B1975">
        <w:rPr>
          <w:rFonts w:ascii="Times New Roman" w:hAnsi="Times New Roman" w:cs="Times New Roman"/>
          <w:sz w:val="24"/>
          <w:szCs w:val="24"/>
        </w:rPr>
        <w:t xml:space="preserve"> and work with the U</w:t>
      </w:r>
      <w:r w:rsidR="00622E8E">
        <w:rPr>
          <w:rFonts w:ascii="Times New Roman" w:hAnsi="Times New Roman" w:cs="Times New Roman"/>
          <w:sz w:val="24"/>
          <w:szCs w:val="24"/>
        </w:rPr>
        <w:t xml:space="preserve">nited </w:t>
      </w:r>
      <w:r w:rsidRPr="006B1975">
        <w:rPr>
          <w:rFonts w:ascii="Times New Roman" w:hAnsi="Times New Roman" w:cs="Times New Roman"/>
          <w:sz w:val="24"/>
          <w:szCs w:val="24"/>
        </w:rPr>
        <w:t>S</w:t>
      </w:r>
      <w:r w:rsidR="00622E8E">
        <w:rPr>
          <w:rFonts w:ascii="Times New Roman" w:hAnsi="Times New Roman" w:cs="Times New Roman"/>
          <w:sz w:val="24"/>
          <w:szCs w:val="24"/>
        </w:rPr>
        <w:t>tates</w:t>
      </w:r>
      <w:r w:rsidRPr="006B1975">
        <w:rPr>
          <w:rFonts w:ascii="Times New Roman" w:hAnsi="Times New Roman" w:cs="Times New Roman"/>
          <w:sz w:val="24"/>
          <w:szCs w:val="24"/>
        </w:rPr>
        <w:t xml:space="preserve"> </w:t>
      </w:r>
      <w:del w:id="514" w:author="E" w:date="2015-08-26T17:50:00Z">
        <w:r w:rsidRPr="006B1975" w:rsidDel="009731F2">
          <w:rPr>
            <w:rFonts w:ascii="Times New Roman" w:hAnsi="Times New Roman" w:cs="Times New Roman"/>
            <w:sz w:val="24"/>
            <w:szCs w:val="24"/>
          </w:rPr>
          <w:delText xml:space="preserve">on </w:delText>
        </w:r>
      </w:del>
      <w:ins w:id="515" w:author="E" w:date="2015-08-26T17:50:00Z">
        <w:r w:rsidR="009731F2">
          <w:rPr>
            <w:rFonts w:ascii="Times New Roman" w:hAnsi="Times New Roman" w:cs="Times New Roman"/>
            <w:sz w:val="24"/>
            <w:szCs w:val="24"/>
          </w:rPr>
          <w:t>to</w:t>
        </w:r>
        <w:r w:rsidR="009731F2" w:rsidRPr="006B1975">
          <w:rPr>
            <w:rFonts w:ascii="Times New Roman" w:hAnsi="Times New Roman" w:cs="Times New Roman"/>
            <w:sz w:val="24"/>
            <w:szCs w:val="24"/>
          </w:rPr>
          <w:t xml:space="preserve"> </w:t>
        </w:r>
      </w:ins>
      <w:r w:rsidRPr="006B1975">
        <w:rPr>
          <w:rFonts w:ascii="Times New Roman" w:hAnsi="Times New Roman" w:cs="Times New Roman"/>
          <w:sz w:val="24"/>
          <w:szCs w:val="24"/>
        </w:rPr>
        <w:t>contain</w:t>
      </w:r>
      <w:del w:id="516" w:author="E" w:date="2015-08-26T17:50:00Z">
        <w:r w:rsidRPr="006B1975" w:rsidDel="009731F2">
          <w:rPr>
            <w:rFonts w:ascii="Times New Roman" w:hAnsi="Times New Roman" w:cs="Times New Roman"/>
            <w:sz w:val="24"/>
            <w:szCs w:val="24"/>
          </w:rPr>
          <w:delText>ing</w:delText>
        </w:r>
      </w:del>
      <w:r w:rsidRPr="006B1975">
        <w:rPr>
          <w:rFonts w:ascii="Times New Roman" w:hAnsi="Times New Roman" w:cs="Times New Roman"/>
          <w:sz w:val="24"/>
          <w:szCs w:val="24"/>
        </w:rPr>
        <w:t xml:space="preserve"> any outbreaks</w:t>
      </w:r>
      <w:r>
        <w:rPr>
          <w:rFonts w:ascii="Times New Roman" w:hAnsi="Times New Roman" w:cs="Times New Roman"/>
          <w:sz w:val="24"/>
          <w:szCs w:val="24"/>
        </w:rPr>
        <w:t>;</w:t>
      </w:r>
      <w:r w:rsidRPr="006B1975">
        <w:rPr>
          <w:rFonts w:ascii="Times New Roman" w:hAnsi="Times New Roman" w:cs="Times New Roman"/>
          <w:sz w:val="24"/>
          <w:szCs w:val="24"/>
        </w:rPr>
        <w:t xml:space="preserve"> </w:t>
      </w:r>
      <w:r w:rsidR="00D13C89">
        <w:rPr>
          <w:rFonts w:ascii="Times New Roman" w:hAnsi="Times New Roman" w:cs="Times New Roman"/>
          <w:sz w:val="24"/>
          <w:szCs w:val="24"/>
        </w:rPr>
        <w:t xml:space="preserve">and </w:t>
      </w:r>
      <w:r>
        <w:rPr>
          <w:rFonts w:ascii="Times New Roman" w:hAnsi="Times New Roman" w:cs="Times New Roman"/>
          <w:sz w:val="24"/>
          <w:szCs w:val="24"/>
        </w:rPr>
        <w:t>t</w:t>
      </w:r>
      <w:r w:rsidRPr="006B1975">
        <w:rPr>
          <w:rFonts w:ascii="Times New Roman" w:hAnsi="Times New Roman" w:cs="Times New Roman"/>
          <w:sz w:val="24"/>
          <w:szCs w:val="24"/>
        </w:rPr>
        <w:t xml:space="preserve">hird, to let the world </w:t>
      </w:r>
      <w:r>
        <w:rPr>
          <w:rFonts w:ascii="Times New Roman" w:hAnsi="Times New Roman" w:cs="Times New Roman"/>
          <w:sz w:val="24"/>
          <w:szCs w:val="24"/>
        </w:rPr>
        <w:t xml:space="preserve">(and </w:t>
      </w:r>
      <w:r w:rsidRPr="006B1975">
        <w:rPr>
          <w:rFonts w:ascii="Times New Roman" w:hAnsi="Times New Roman" w:cs="Times New Roman"/>
          <w:sz w:val="24"/>
          <w:szCs w:val="24"/>
        </w:rPr>
        <w:t>particularly China</w:t>
      </w:r>
      <w:r>
        <w:rPr>
          <w:rFonts w:ascii="Times New Roman" w:hAnsi="Times New Roman" w:cs="Times New Roman"/>
          <w:sz w:val="24"/>
          <w:szCs w:val="24"/>
        </w:rPr>
        <w:t>)</w:t>
      </w:r>
      <w:r w:rsidRPr="006B1975">
        <w:rPr>
          <w:rFonts w:ascii="Times New Roman" w:hAnsi="Times New Roman" w:cs="Times New Roman"/>
          <w:sz w:val="24"/>
          <w:szCs w:val="24"/>
        </w:rPr>
        <w:t xml:space="preserve"> know that the United States is far ahead of any competitor in cyberwarfare activities</w:t>
      </w:r>
      <w:r>
        <w:rPr>
          <w:rFonts w:ascii="Times New Roman" w:hAnsi="Times New Roman" w:cs="Times New Roman"/>
          <w:sz w:val="24"/>
          <w:szCs w:val="24"/>
        </w:rPr>
        <w:t>—</w:t>
      </w:r>
      <w:r w:rsidRPr="00F23BF9">
        <w:rPr>
          <w:rFonts w:ascii="Times New Roman" w:hAnsi="Times New Roman" w:cs="Times New Roman"/>
          <w:sz w:val="24"/>
          <w:szCs w:val="24"/>
        </w:rPr>
        <w:t>s</w:t>
      </w:r>
      <w:r w:rsidRPr="009259FE">
        <w:rPr>
          <w:rFonts w:ascii="Times New Roman" w:hAnsi="Times New Roman" w:cs="Times New Roman"/>
          <w:sz w:val="24"/>
          <w:szCs w:val="24"/>
        </w:rPr>
        <w:t>o be very careful in what you are hacking into in the United States</w:t>
      </w:r>
      <w:r w:rsidRPr="00F23BF9">
        <w:rPr>
          <w:rFonts w:ascii="Times New Roman" w:hAnsi="Times New Roman" w:cs="Times New Roman"/>
          <w:sz w:val="24"/>
          <w:szCs w:val="24"/>
        </w:rPr>
        <w:t>.</w:t>
      </w:r>
      <w:r w:rsidRPr="006B1975">
        <w:rPr>
          <w:rFonts w:ascii="Times New Roman" w:hAnsi="Times New Roman" w:cs="Times New Roman"/>
          <w:sz w:val="24"/>
          <w:szCs w:val="24"/>
        </w:rPr>
        <w:t xml:space="preserve">  </w:t>
      </w:r>
    </w:p>
    <w:p w14:paraId="08E734B1"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There is much concern about hacking today, particularly</w:t>
      </w:r>
      <w:r w:rsidR="00D13C89">
        <w:rPr>
          <w:rFonts w:ascii="Times New Roman" w:hAnsi="Times New Roman" w:cs="Times New Roman"/>
          <w:sz w:val="24"/>
          <w:szCs w:val="24"/>
        </w:rPr>
        <w:t xml:space="preserve"> surrounding attacks </w:t>
      </w:r>
      <w:r w:rsidRPr="006B1975">
        <w:rPr>
          <w:rFonts w:ascii="Times New Roman" w:hAnsi="Times New Roman" w:cs="Times New Roman"/>
          <w:sz w:val="24"/>
          <w:szCs w:val="24"/>
        </w:rPr>
        <w:t>from China. Press reports in China</w:t>
      </w:r>
      <w:r>
        <w:rPr>
          <w:rFonts w:ascii="Times New Roman" w:hAnsi="Times New Roman" w:cs="Times New Roman"/>
          <w:sz w:val="24"/>
          <w:szCs w:val="24"/>
        </w:rPr>
        <w:t>, however,</w:t>
      </w:r>
      <w:r w:rsidRPr="006B1975">
        <w:rPr>
          <w:rFonts w:ascii="Times New Roman" w:hAnsi="Times New Roman" w:cs="Times New Roman"/>
          <w:sz w:val="24"/>
          <w:szCs w:val="24"/>
        </w:rPr>
        <w:t xml:space="preserve"> indicate an acknowledgement that cyber development </w:t>
      </w:r>
      <w:r w:rsidR="00D13C89">
        <w:rPr>
          <w:rFonts w:ascii="Times New Roman" w:hAnsi="Times New Roman" w:cs="Times New Roman"/>
          <w:sz w:val="24"/>
          <w:szCs w:val="24"/>
        </w:rPr>
        <w:t>lag</w:t>
      </w:r>
      <w:r w:rsidRPr="006B1975">
        <w:rPr>
          <w:rFonts w:ascii="Times New Roman" w:hAnsi="Times New Roman" w:cs="Times New Roman"/>
          <w:sz w:val="24"/>
          <w:szCs w:val="24"/>
        </w:rPr>
        <w:t>s far behind the United States. For example, almost all observers say that the U</w:t>
      </w:r>
      <w:r w:rsidR="00622E8E">
        <w:rPr>
          <w:rFonts w:ascii="Times New Roman" w:hAnsi="Times New Roman" w:cs="Times New Roman"/>
          <w:sz w:val="24"/>
          <w:szCs w:val="24"/>
        </w:rPr>
        <w:t xml:space="preserve">nited </w:t>
      </w:r>
      <w:r w:rsidRPr="006B1975">
        <w:rPr>
          <w:rFonts w:ascii="Times New Roman" w:hAnsi="Times New Roman" w:cs="Times New Roman"/>
          <w:sz w:val="24"/>
          <w:szCs w:val="24"/>
        </w:rPr>
        <w:t>S</w:t>
      </w:r>
      <w:r w:rsidR="00622E8E">
        <w:rPr>
          <w:rFonts w:ascii="Times New Roman" w:hAnsi="Times New Roman" w:cs="Times New Roman"/>
          <w:sz w:val="24"/>
          <w:szCs w:val="24"/>
        </w:rPr>
        <w:t>tates</w:t>
      </w:r>
      <w:r w:rsidRPr="006B1975">
        <w:rPr>
          <w:rFonts w:ascii="Times New Roman" w:hAnsi="Times New Roman" w:cs="Times New Roman"/>
          <w:sz w:val="24"/>
          <w:szCs w:val="24"/>
        </w:rPr>
        <w:t xml:space="preserve"> dwarfs China on cybersecurity funding. The consensus seems to be that the U</w:t>
      </w:r>
      <w:r w:rsidR="00622E8E">
        <w:rPr>
          <w:rFonts w:ascii="Times New Roman" w:hAnsi="Times New Roman" w:cs="Times New Roman"/>
          <w:sz w:val="24"/>
          <w:szCs w:val="24"/>
        </w:rPr>
        <w:t xml:space="preserve">nited </w:t>
      </w:r>
      <w:r w:rsidRPr="006B1975">
        <w:rPr>
          <w:rFonts w:ascii="Times New Roman" w:hAnsi="Times New Roman" w:cs="Times New Roman"/>
          <w:sz w:val="24"/>
          <w:szCs w:val="24"/>
        </w:rPr>
        <w:t>S</w:t>
      </w:r>
      <w:r w:rsidR="00622E8E">
        <w:rPr>
          <w:rFonts w:ascii="Times New Roman" w:hAnsi="Times New Roman" w:cs="Times New Roman"/>
          <w:sz w:val="24"/>
          <w:szCs w:val="24"/>
        </w:rPr>
        <w:t>tates</w:t>
      </w:r>
      <w:r w:rsidRPr="006B1975">
        <w:rPr>
          <w:rFonts w:ascii="Times New Roman" w:hAnsi="Times New Roman" w:cs="Times New Roman"/>
          <w:sz w:val="24"/>
          <w:szCs w:val="24"/>
        </w:rPr>
        <w:t xml:space="preserve"> spends around $6.5 billion and China $400 million annually on cybersecurity. The U</w:t>
      </w:r>
      <w:r w:rsidR="00622E8E">
        <w:rPr>
          <w:rFonts w:ascii="Times New Roman" w:hAnsi="Times New Roman" w:cs="Times New Roman"/>
          <w:sz w:val="24"/>
          <w:szCs w:val="24"/>
        </w:rPr>
        <w:t xml:space="preserve">nited </w:t>
      </w:r>
      <w:r w:rsidRPr="006B1975">
        <w:rPr>
          <w:rFonts w:ascii="Times New Roman" w:hAnsi="Times New Roman" w:cs="Times New Roman"/>
          <w:sz w:val="24"/>
          <w:szCs w:val="24"/>
        </w:rPr>
        <w:t>S</w:t>
      </w:r>
      <w:r w:rsidR="00622E8E">
        <w:rPr>
          <w:rFonts w:ascii="Times New Roman" w:hAnsi="Times New Roman" w:cs="Times New Roman"/>
          <w:sz w:val="24"/>
          <w:szCs w:val="24"/>
        </w:rPr>
        <w:t>tates</w:t>
      </w:r>
      <w:r w:rsidRPr="006B1975">
        <w:rPr>
          <w:rFonts w:ascii="Times New Roman" w:hAnsi="Times New Roman" w:cs="Times New Roman"/>
          <w:sz w:val="24"/>
          <w:szCs w:val="24"/>
        </w:rPr>
        <w:t xml:space="preserve"> holds the advantage.</w:t>
      </w:r>
    </w:p>
    <w:p w14:paraId="28DD2592"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All hacking is opportunistic. If cyber defenses are weak</w:t>
      </w:r>
      <w:r>
        <w:rPr>
          <w:rFonts w:ascii="Times New Roman" w:hAnsi="Times New Roman" w:cs="Times New Roman"/>
          <w:sz w:val="24"/>
          <w:szCs w:val="24"/>
        </w:rPr>
        <w:t>,</w:t>
      </w:r>
      <w:r w:rsidRPr="006B1975">
        <w:rPr>
          <w:rFonts w:ascii="Times New Roman" w:hAnsi="Times New Roman" w:cs="Times New Roman"/>
          <w:sz w:val="24"/>
          <w:szCs w:val="24"/>
        </w:rPr>
        <w:t xml:space="preserve"> then Chinese, US, Russian, Serbian, Nigerian, and other hackers </w:t>
      </w:r>
      <w:r w:rsidR="00D13C89">
        <w:rPr>
          <w:rFonts w:ascii="Times New Roman" w:hAnsi="Times New Roman" w:cs="Times New Roman"/>
          <w:sz w:val="24"/>
          <w:szCs w:val="24"/>
        </w:rPr>
        <w:t>will</w:t>
      </w:r>
      <w:r w:rsidRPr="006B1975">
        <w:rPr>
          <w:rFonts w:ascii="Times New Roman" w:hAnsi="Times New Roman" w:cs="Times New Roman"/>
          <w:sz w:val="24"/>
          <w:szCs w:val="24"/>
        </w:rPr>
        <w:t xml:space="preserve"> attack them. </w:t>
      </w:r>
      <w:r>
        <w:rPr>
          <w:rFonts w:ascii="Times New Roman" w:hAnsi="Times New Roman" w:cs="Times New Roman"/>
          <w:sz w:val="24"/>
          <w:szCs w:val="24"/>
        </w:rPr>
        <w:t>Many</w:t>
      </w:r>
      <w:r w:rsidRPr="006B1975">
        <w:rPr>
          <w:rFonts w:ascii="Times New Roman" w:hAnsi="Times New Roman" w:cs="Times New Roman"/>
          <w:sz w:val="24"/>
          <w:szCs w:val="24"/>
        </w:rPr>
        <w:t xml:space="preserve"> of the opportunities for hacking come from the peculiarities of an unregulated or lightly</w:t>
      </w:r>
      <w:r>
        <w:rPr>
          <w:rFonts w:ascii="Times New Roman" w:hAnsi="Times New Roman" w:cs="Times New Roman"/>
          <w:sz w:val="24"/>
          <w:szCs w:val="24"/>
        </w:rPr>
        <w:t>-</w:t>
      </w:r>
      <w:r w:rsidRPr="006B1975">
        <w:rPr>
          <w:rFonts w:ascii="Times New Roman" w:hAnsi="Times New Roman" w:cs="Times New Roman"/>
          <w:sz w:val="24"/>
          <w:szCs w:val="24"/>
        </w:rPr>
        <w:t xml:space="preserve">regulated economic system, especially </w:t>
      </w:r>
      <w:r>
        <w:rPr>
          <w:rFonts w:ascii="Times New Roman" w:hAnsi="Times New Roman" w:cs="Times New Roman"/>
          <w:sz w:val="24"/>
          <w:szCs w:val="24"/>
        </w:rPr>
        <w:t xml:space="preserve">one characterized by </w:t>
      </w:r>
      <w:r w:rsidRPr="006B1975">
        <w:rPr>
          <w:rFonts w:ascii="Times New Roman" w:hAnsi="Times New Roman" w:cs="Times New Roman"/>
          <w:sz w:val="24"/>
          <w:szCs w:val="24"/>
        </w:rPr>
        <w:t>a mer</w:t>
      </w:r>
      <w:r>
        <w:rPr>
          <w:rFonts w:ascii="Times New Roman" w:hAnsi="Times New Roman" w:cs="Times New Roman"/>
          <w:sz w:val="24"/>
          <w:szCs w:val="24"/>
        </w:rPr>
        <w:t>gers and acquisitions system that</w:t>
      </w:r>
      <w:r w:rsidRPr="006B1975">
        <w:rPr>
          <w:rFonts w:ascii="Times New Roman" w:hAnsi="Times New Roman" w:cs="Times New Roman"/>
          <w:sz w:val="24"/>
          <w:szCs w:val="24"/>
        </w:rPr>
        <w:t xml:space="preserve"> excites Wall Street and Washington </w:t>
      </w:r>
      <w:r w:rsidRPr="006B1975">
        <w:rPr>
          <w:rFonts w:ascii="Times New Roman" w:hAnsi="Times New Roman" w:cs="Times New Roman"/>
          <w:sz w:val="24"/>
          <w:szCs w:val="24"/>
        </w:rPr>
        <w:lastRenderedPageBreak/>
        <w:t xml:space="preserve">politicians but creates the </w:t>
      </w:r>
      <w:r w:rsidRPr="00142AD5">
        <w:rPr>
          <w:rFonts w:ascii="Times New Roman" w:hAnsi="Times New Roman" w:cs="Times New Roman"/>
          <w:sz w:val="24"/>
          <w:szCs w:val="24"/>
        </w:rPr>
        <w:t>klu</w:t>
      </w:r>
      <w:r w:rsidR="00C45D27" w:rsidRPr="008A6122">
        <w:rPr>
          <w:rFonts w:ascii="Times New Roman" w:hAnsi="Times New Roman" w:cs="Times New Roman"/>
          <w:sz w:val="24"/>
          <w:szCs w:val="24"/>
        </w:rPr>
        <w:t>d</w:t>
      </w:r>
      <w:r w:rsidRPr="00142AD5">
        <w:rPr>
          <w:rFonts w:ascii="Times New Roman" w:hAnsi="Times New Roman" w:cs="Times New Roman"/>
          <w:sz w:val="24"/>
          <w:szCs w:val="24"/>
        </w:rPr>
        <w:t>ges</w:t>
      </w:r>
      <w:r w:rsidRPr="006B1975">
        <w:rPr>
          <w:rFonts w:ascii="Times New Roman" w:hAnsi="Times New Roman" w:cs="Times New Roman"/>
          <w:sz w:val="24"/>
          <w:szCs w:val="24"/>
        </w:rPr>
        <w:t xml:space="preserve"> and reduced IT budgets for CIOs that leave so many back doors open. </w:t>
      </w:r>
    </w:p>
    <w:p w14:paraId="46F71F84"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In my limited talks so far with Chinese telecom academics, infrastructure protection remains the main topic of conversation. Faculties are</w:t>
      </w:r>
      <w:r>
        <w:rPr>
          <w:rFonts w:ascii="Times New Roman" w:hAnsi="Times New Roman" w:cs="Times New Roman"/>
          <w:sz w:val="24"/>
          <w:szCs w:val="24"/>
        </w:rPr>
        <w:t xml:space="preserve"> no</w:t>
      </w:r>
      <w:r w:rsidRPr="006B1975">
        <w:rPr>
          <w:rFonts w:ascii="Times New Roman" w:hAnsi="Times New Roman" w:cs="Times New Roman"/>
          <w:sz w:val="24"/>
          <w:szCs w:val="24"/>
        </w:rPr>
        <w:t xml:space="preserve">t ready to teach cybersecurity. The best Chinese position to defend against a cyberattack from the United States would be to </w:t>
      </w:r>
      <w:r w:rsidR="0087603A">
        <w:rPr>
          <w:rFonts w:ascii="Times New Roman" w:hAnsi="Times New Roman" w:cs="Times New Roman"/>
          <w:sz w:val="24"/>
          <w:szCs w:val="24"/>
        </w:rPr>
        <w:t>isolate</w:t>
      </w:r>
      <w:r w:rsidRPr="006B1975">
        <w:rPr>
          <w:rFonts w:ascii="Times New Roman" w:hAnsi="Times New Roman" w:cs="Times New Roman"/>
          <w:sz w:val="24"/>
          <w:szCs w:val="24"/>
        </w:rPr>
        <w:t xml:space="preserve"> the infrastructure</w:t>
      </w:r>
      <w:r w:rsidR="00D13C89">
        <w:rPr>
          <w:rFonts w:ascii="Times New Roman" w:hAnsi="Times New Roman" w:cs="Times New Roman"/>
          <w:sz w:val="24"/>
          <w:szCs w:val="24"/>
        </w:rPr>
        <w:t>—</w:t>
      </w:r>
      <w:r w:rsidRPr="006B1975">
        <w:rPr>
          <w:rFonts w:ascii="Times New Roman" w:hAnsi="Times New Roman" w:cs="Times New Roman"/>
          <w:sz w:val="24"/>
          <w:szCs w:val="24"/>
        </w:rPr>
        <w:t>for example</w:t>
      </w:r>
      <w:r w:rsidR="0087603A">
        <w:rPr>
          <w:rFonts w:ascii="Times New Roman" w:hAnsi="Times New Roman" w:cs="Times New Roman"/>
          <w:sz w:val="24"/>
          <w:szCs w:val="24"/>
        </w:rPr>
        <w:t>,</w:t>
      </w:r>
      <w:r w:rsidR="00D13C89">
        <w:rPr>
          <w:rFonts w:ascii="Times New Roman" w:hAnsi="Times New Roman" w:cs="Times New Roman"/>
          <w:sz w:val="24"/>
          <w:szCs w:val="24"/>
        </w:rPr>
        <w:t xml:space="preserve"> to</w:t>
      </w:r>
      <w:r w:rsidRPr="006B1975">
        <w:rPr>
          <w:rFonts w:ascii="Times New Roman" w:hAnsi="Times New Roman" w:cs="Times New Roman"/>
          <w:sz w:val="24"/>
          <w:szCs w:val="24"/>
        </w:rPr>
        <w:t xml:space="preserve"> cut cables or turn off the electronics in international gateways if a threat is underway or perceived to be imminent. </w:t>
      </w:r>
    </w:p>
    <w:p w14:paraId="1180DDC1"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National networks can be isolated. </w:t>
      </w:r>
      <w:r w:rsidRPr="009259FE">
        <w:rPr>
          <w:rFonts w:ascii="Times New Roman" w:hAnsi="Times New Roman" w:cs="Times New Roman"/>
          <w:sz w:val="24"/>
          <w:szCs w:val="24"/>
        </w:rPr>
        <w:t>There are no predefined protocols for what a nation will accept in remaining connected to the global network in response to an attack.</w:t>
      </w:r>
      <w:r w:rsidRPr="006B1975">
        <w:rPr>
          <w:rFonts w:ascii="Times New Roman" w:hAnsi="Times New Roman" w:cs="Times New Roman"/>
          <w:sz w:val="24"/>
          <w:szCs w:val="24"/>
        </w:rPr>
        <w:t xml:space="preserve"> Several countries believe that multilateral venues are the place to develop these protocols. I presume this is behind the thinking of Russia and China at the International Telecommunication Union recently. They do</w:t>
      </w:r>
      <w:r>
        <w:rPr>
          <w:rFonts w:ascii="Times New Roman" w:hAnsi="Times New Roman" w:cs="Times New Roman"/>
          <w:sz w:val="24"/>
          <w:szCs w:val="24"/>
        </w:rPr>
        <w:t xml:space="preserve"> no</w:t>
      </w:r>
      <w:r w:rsidRPr="006B1975">
        <w:rPr>
          <w:rFonts w:ascii="Times New Roman" w:hAnsi="Times New Roman" w:cs="Times New Roman"/>
          <w:sz w:val="24"/>
          <w:szCs w:val="24"/>
        </w:rPr>
        <w:t>t want their networks under US control. The system worked well under the ITU for over a hundred years before the Internet. To me</w:t>
      </w:r>
      <w:r>
        <w:rPr>
          <w:rFonts w:ascii="Times New Roman" w:hAnsi="Times New Roman" w:cs="Times New Roman"/>
          <w:sz w:val="24"/>
          <w:szCs w:val="24"/>
        </w:rPr>
        <w:t>,</w:t>
      </w:r>
      <w:r w:rsidRPr="006B1975">
        <w:rPr>
          <w:rFonts w:ascii="Times New Roman" w:hAnsi="Times New Roman" w:cs="Times New Roman"/>
          <w:sz w:val="24"/>
          <w:szCs w:val="24"/>
        </w:rPr>
        <w:t xml:space="preserve"> </w:t>
      </w:r>
      <w:r>
        <w:rPr>
          <w:rFonts w:ascii="Times New Roman" w:hAnsi="Times New Roman" w:cs="Times New Roman"/>
          <w:sz w:val="24"/>
          <w:szCs w:val="24"/>
        </w:rPr>
        <w:t>this is</w:t>
      </w:r>
      <w:r w:rsidRPr="006B1975">
        <w:rPr>
          <w:rFonts w:ascii="Times New Roman" w:hAnsi="Times New Roman" w:cs="Times New Roman"/>
          <w:sz w:val="24"/>
          <w:szCs w:val="24"/>
        </w:rPr>
        <w:t xml:space="preserve"> an understandable position. </w:t>
      </w:r>
    </w:p>
    <w:p w14:paraId="17C7DD94"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As a consequence of recent revelations of the scale and depth of US cyber capabilities</w:t>
      </w:r>
      <w:r>
        <w:rPr>
          <w:rFonts w:ascii="Times New Roman" w:hAnsi="Times New Roman" w:cs="Times New Roman"/>
          <w:sz w:val="24"/>
          <w:szCs w:val="24"/>
        </w:rPr>
        <w:t>,</w:t>
      </w:r>
      <w:r w:rsidRPr="006B1975">
        <w:rPr>
          <w:rFonts w:ascii="Times New Roman" w:hAnsi="Times New Roman" w:cs="Times New Roman"/>
          <w:sz w:val="24"/>
          <w:szCs w:val="24"/>
        </w:rPr>
        <w:t xml:space="preserve"> the Chinese ce</w:t>
      </w:r>
      <w:r>
        <w:rPr>
          <w:rFonts w:ascii="Times New Roman" w:hAnsi="Times New Roman" w:cs="Times New Roman"/>
          <w:sz w:val="24"/>
          <w:szCs w:val="24"/>
        </w:rPr>
        <w:t xml:space="preserve">ntral government </w:t>
      </w:r>
      <w:r w:rsidR="00BE2B6A">
        <w:rPr>
          <w:rFonts w:ascii="Times New Roman" w:hAnsi="Times New Roman" w:cs="Times New Roman"/>
          <w:sz w:val="24"/>
          <w:szCs w:val="24"/>
        </w:rPr>
        <w:t xml:space="preserve">has </w:t>
      </w:r>
      <w:r>
        <w:rPr>
          <w:rFonts w:ascii="Times New Roman" w:hAnsi="Times New Roman" w:cs="Times New Roman"/>
          <w:sz w:val="24"/>
          <w:szCs w:val="24"/>
        </w:rPr>
        <w:t xml:space="preserve">advised banks and strategic industries </w:t>
      </w:r>
      <w:r w:rsidRPr="006B1975">
        <w:rPr>
          <w:rFonts w:ascii="Times New Roman" w:hAnsi="Times New Roman" w:cs="Times New Roman"/>
          <w:sz w:val="24"/>
          <w:szCs w:val="24"/>
        </w:rPr>
        <w:t>to remove US and international equipment and invest in Chinese</w:t>
      </w:r>
      <w:r>
        <w:rPr>
          <w:rFonts w:ascii="Times New Roman" w:hAnsi="Times New Roman" w:cs="Times New Roman"/>
          <w:sz w:val="24"/>
          <w:szCs w:val="24"/>
        </w:rPr>
        <w:t>-</w:t>
      </w:r>
      <w:r w:rsidRPr="006B1975">
        <w:rPr>
          <w:rFonts w:ascii="Times New Roman" w:hAnsi="Times New Roman" w:cs="Times New Roman"/>
          <w:sz w:val="24"/>
          <w:szCs w:val="24"/>
        </w:rPr>
        <w:t xml:space="preserve">produced networking equipment. To what degree the Chinese economy </w:t>
      </w:r>
      <w:r w:rsidR="00BE2B6A" w:rsidRPr="006B1975">
        <w:rPr>
          <w:rFonts w:ascii="Times New Roman" w:hAnsi="Times New Roman" w:cs="Times New Roman"/>
          <w:sz w:val="24"/>
          <w:szCs w:val="24"/>
        </w:rPr>
        <w:t>c</w:t>
      </w:r>
      <w:r w:rsidR="00BE2B6A">
        <w:rPr>
          <w:rFonts w:ascii="Times New Roman" w:hAnsi="Times New Roman" w:cs="Times New Roman"/>
          <w:sz w:val="24"/>
          <w:szCs w:val="24"/>
        </w:rPr>
        <w:t>an</w:t>
      </w:r>
      <w:r w:rsidR="00BE2B6A" w:rsidRPr="006B1975">
        <w:rPr>
          <w:rFonts w:ascii="Times New Roman" w:hAnsi="Times New Roman" w:cs="Times New Roman"/>
          <w:sz w:val="24"/>
          <w:szCs w:val="24"/>
        </w:rPr>
        <w:t xml:space="preserve"> </w:t>
      </w:r>
      <w:r w:rsidRPr="006B1975">
        <w:rPr>
          <w:rFonts w:ascii="Times New Roman" w:hAnsi="Times New Roman" w:cs="Times New Roman"/>
          <w:sz w:val="24"/>
          <w:szCs w:val="24"/>
        </w:rPr>
        <w:t>withstand this, or an attack, is unknown. It is possible that the banking industry could revert to legacy communications in the short</w:t>
      </w:r>
      <w:r>
        <w:rPr>
          <w:rFonts w:ascii="Times New Roman" w:hAnsi="Times New Roman" w:cs="Times New Roman"/>
          <w:sz w:val="24"/>
          <w:szCs w:val="24"/>
        </w:rPr>
        <w:t>-</w:t>
      </w:r>
      <w:r w:rsidRPr="006B1975">
        <w:rPr>
          <w:rFonts w:ascii="Times New Roman" w:hAnsi="Times New Roman" w:cs="Times New Roman"/>
          <w:sz w:val="24"/>
          <w:szCs w:val="24"/>
        </w:rPr>
        <w:t xml:space="preserve"> and medium</w:t>
      </w:r>
      <w:r>
        <w:rPr>
          <w:rFonts w:ascii="Times New Roman" w:hAnsi="Times New Roman" w:cs="Times New Roman"/>
          <w:sz w:val="24"/>
          <w:szCs w:val="24"/>
        </w:rPr>
        <w:t>-</w:t>
      </w:r>
      <w:r w:rsidRPr="006B1975">
        <w:rPr>
          <w:rFonts w:ascii="Times New Roman" w:hAnsi="Times New Roman" w:cs="Times New Roman"/>
          <w:sz w:val="24"/>
          <w:szCs w:val="24"/>
        </w:rPr>
        <w:t>term, depending on how much is left in exchanges and warehouses.</w:t>
      </w:r>
      <w:commentRangeStart w:id="517"/>
      <w:r w:rsidRPr="006B1975">
        <w:rPr>
          <w:rStyle w:val="EndnoteReference"/>
          <w:rFonts w:ascii="Times New Roman" w:hAnsi="Times New Roman" w:cs="Times New Roman"/>
          <w:sz w:val="24"/>
          <w:szCs w:val="24"/>
        </w:rPr>
        <w:endnoteReference w:id="162"/>
      </w:r>
      <w:r w:rsidRPr="006B1975">
        <w:rPr>
          <w:rFonts w:ascii="Times New Roman" w:hAnsi="Times New Roman" w:cs="Times New Roman"/>
          <w:sz w:val="24"/>
          <w:szCs w:val="24"/>
        </w:rPr>
        <w:t xml:space="preserve"> </w:t>
      </w:r>
      <w:commentRangeEnd w:id="517"/>
      <w:r w:rsidR="000B4367">
        <w:rPr>
          <w:rStyle w:val="CommentReference"/>
          <w:vanish/>
        </w:rPr>
        <w:commentReference w:id="517"/>
      </w:r>
      <w:r w:rsidRPr="006B1975">
        <w:rPr>
          <w:rFonts w:ascii="Times New Roman" w:hAnsi="Times New Roman" w:cs="Times New Roman"/>
          <w:sz w:val="24"/>
          <w:szCs w:val="24"/>
        </w:rPr>
        <w:t>X.75, X.25, and even HF remain reliable systems</w:t>
      </w:r>
      <w:r>
        <w:rPr>
          <w:rFonts w:ascii="Times New Roman" w:hAnsi="Times New Roman" w:cs="Times New Roman"/>
          <w:sz w:val="24"/>
          <w:szCs w:val="24"/>
        </w:rPr>
        <w:t>,</w:t>
      </w:r>
      <w:r w:rsidRPr="006B1975">
        <w:rPr>
          <w:rFonts w:ascii="Times New Roman" w:hAnsi="Times New Roman" w:cs="Times New Roman"/>
          <w:sz w:val="24"/>
          <w:szCs w:val="24"/>
        </w:rPr>
        <w:t xml:space="preserve"> if obsolete</w:t>
      </w:r>
      <w:r w:rsidR="00BE2B6A">
        <w:rPr>
          <w:rFonts w:ascii="Times New Roman" w:hAnsi="Times New Roman" w:cs="Times New Roman"/>
          <w:sz w:val="24"/>
          <w:szCs w:val="24"/>
        </w:rPr>
        <w:t>, which c</w:t>
      </w:r>
      <w:r w:rsidRPr="006B1975">
        <w:rPr>
          <w:rFonts w:ascii="Times New Roman" w:hAnsi="Times New Roman" w:cs="Times New Roman"/>
          <w:sz w:val="24"/>
          <w:szCs w:val="24"/>
        </w:rPr>
        <w:t>ould support core governance and economic tr</w:t>
      </w:r>
      <w:r>
        <w:rPr>
          <w:rFonts w:ascii="Times New Roman" w:hAnsi="Times New Roman" w:cs="Times New Roman"/>
          <w:sz w:val="24"/>
          <w:szCs w:val="24"/>
        </w:rPr>
        <w:t xml:space="preserve">ansactions. </w:t>
      </w:r>
      <w:r w:rsidRPr="009259FE">
        <w:rPr>
          <w:rFonts w:ascii="Times New Roman" w:hAnsi="Times New Roman" w:cs="Times New Roman"/>
          <w:sz w:val="24"/>
          <w:szCs w:val="24"/>
        </w:rPr>
        <w:t>China can cut off web access and common cellphone services in a crisis to maintain</w:t>
      </w:r>
      <w:r w:rsidR="00F07689" w:rsidRPr="009259FE">
        <w:rPr>
          <w:rFonts w:ascii="Times New Roman" w:hAnsi="Times New Roman" w:cs="Times New Roman"/>
          <w:sz w:val="24"/>
          <w:szCs w:val="24"/>
        </w:rPr>
        <w:t xml:space="preserve"> enough capacity for continued</w:t>
      </w:r>
      <w:r w:rsidRPr="009259FE">
        <w:rPr>
          <w:rFonts w:ascii="Times New Roman" w:hAnsi="Times New Roman" w:cs="Times New Roman"/>
          <w:sz w:val="24"/>
          <w:szCs w:val="24"/>
        </w:rPr>
        <w:t xml:space="preserve"> government communications.</w:t>
      </w:r>
      <w:r w:rsidRPr="006B1975">
        <w:rPr>
          <w:rFonts w:ascii="Times New Roman" w:hAnsi="Times New Roman" w:cs="Times New Roman"/>
          <w:sz w:val="24"/>
          <w:szCs w:val="24"/>
        </w:rPr>
        <w:t xml:space="preserve"> This would be a temporary measure while Huawei and ZTE ramp up production of advanced systems and storage.  </w:t>
      </w:r>
    </w:p>
    <w:p w14:paraId="698C2D89"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To say that all nations spy on militaries but only China engages in commercial cyber espionage sounds whiny and silly in Beijing. However, not responding to this activity </w:t>
      </w:r>
      <w:r w:rsidR="00BE2B6A">
        <w:rPr>
          <w:rFonts w:ascii="Times New Roman" w:hAnsi="Times New Roman" w:cs="Times New Roman"/>
          <w:sz w:val="24"/>
          <w:szCs w:val="24"/>
        </w:rPr>
        <w:t>shows</w:t>
      </w:r>
      <w:r w:rsidR="00BE2B6A" w:rsidRPr="006B1975">
        <w:rPr>
          <w:rFonts w:ascii="Times New Roman" w:hAnsi="Times New Roman" w:cs="Times New Roman"/>
          <w:sz w:val="24"/>
          <w:szCs w:val="24"/>
        </w:rPr>
        <w:t xml:space="preserve"> </w:t>
      </w:r>
      <w:r w:rsidRPr="006B1975">
        <w:rPr>
          <w:rFonts w:ascii="Times New Roman" w:hAnsi="Times New Roman" w:cs="Times New Roman"/>
          <w:sz w:val="24"/>
          <w:szCs w:val="24"/>
        </w:rPr>
        <w:t>weak</w:t>
      </w:r>
      <w:r w:rsidR="00BE2B6A">
        <w:rPr>
          <w:rFonts w:ascii="Times New Roman" w:hAnsi="Times New Roman" w:cs="Times New Roman"/>
          <w:sz w:val="24"/>
          <w:szCs w:val="24"/>
        </w:rPr>
        <w:t>ness</w:t>
      </w:r>
      <w:r w:rsidRPr="006B1975">
        <w:rPr>
          <w:rFonts w:ascii="Times New Roman" w:hAnsi="Times New Roman" w:cs="Times New Roman"/>
          <w:sz w:val="24"/>
          <w:szCs w:val="24"/>
        </w:rPr>
        <w:t xml:space="preserve"> and undermines international conventions. Telecom executives might argue that the world can</w:t>
      </w:r>
      <w:r>
        <w:rPr>
          <w:rFonts w:ascii="Times New Roman" w:hAnsi="Times New Roman" w:cs="Times New Roman"/>
          <w:sz w:val="24"/>
          <w:szCs w:val="24"/>
        </w:rPr>
        <w:t>not</w:t>
      </w:r>
      <w:r w:rsidRPr="006B1975">
        <w:rPr>
          <w:rFonts w:ascii="Times New Roman" w:hAnsi="Times New Roman" w:cs="Times New Roman"/>
          <w:sz w:val="24"/>
          <w:szCs w:val="24"/>
        </w:rPr>
        <w:t xml:space="preserve"> continue to let Chinese officials and businesspeople ignore agreements and conventions without corrupting the entire international system.  </w:t>
      </w:r>
    </w:p>
    <w:p w14:paraId="41BBD881"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Where does continued Chinese hacking o</w:t>
      </w:r>
      <w:r w:rsidR="00BE2B6A">
        <w:rPr>
          <w:rFonts w:ascii="Times New Roman" w:hAnsi="Times New Roman" w:cs="Times New Roman"/>
          <w:sz w:val="24"/>
          <w:szCs w:val="24"/>
        </w:rPr>
        <w:t>f</w:t>
      </w:r>
      <w:r w:rsidRPr="006B1975">
        <w:rPr>
          <w:rFonts w:ascii="Times New Roman" w:hAnsi="Times New Roman" w:cs="Times New Roman"/>
          <w:sz w:val="24"/>
          <w:szCs w:val="24"/>
        </w:rPr>
        <w:t xml:space="preserve"> economic targets elicit a technical response?   IP theft is not a divine right of the </w:t>
      </w:r>
      <w:r w:rsidR="00BE2B6A">
        <w:rPr>
          <w:rFonts w:ascii="Times New Roman" w:hAnsi="Times New Roman" w:cs="Times New Roman"/>
          <w:sz w:val="24"/>
          <w:szCs w:val="24"/>
        </w:rPr>
        <w:t>a</w:t>
      </w:r>
      <w:r w:rsidRPr="006B1975">
        <w:rPr>
          <w:rFonts w:ascii="Times New Roman" w:hAnsi="Times New Roman" w:cs="Times New Roman"/>
          <w:sz w:val="24"/>
          <w:szCs w:val="24"/>
        </w:rPr>
        <w:t>ncient Middle Kingdom, or excusable on the basis of a historical humiliation, or a victim playing catch-up, or simple expediency, or whatever it is. The United States can</w:t>
      </w:r>
      <w:r>
        <w:rPr>
          <w:rFonts w:ascii="Times New Roman" w:hAnsi="Times New Roman" w:cs="Times New Roman"/>
          <w:sz w:val="24"/>
          <w:szCs w:val="24"/>
        </w:rPr>
        <w:t>no</w:t>
      </w:r>
      <w:r w:rsidRPr="006B1975">
        <w:rPr>
          <w:rFonts w:ascii="Times New Roman" w:hAnsi="Times New Roman" w:cs="Times New Roman"/>
          <w:sz w:val="24"/>
          <w:szCs w:val="24"/>
        </w:rPr>
        <w:t>t make decisions</w:t>
      </w:r>
      <w:r>
        <w:rPr>
          <w:rFonts w:ascii="Times New Roman" w:hAnsi="Times New Roman" w:cs="Times New Roman"/>
          <w:sz w:val="24"/>
          <w:szCs w:val="24"/>
        </w:rPr>
        <w:t xml:space="preserve"> based</w:t>
      </w:r>
      <w:r w:rsidRPr="006B1975">
        <w:rPr>
          <w:rFonts w:ascii="Times New Roman" w:hAnsi="Times New Roman" w:cs="Times New Roman"/>
          <w:sz w:val="24"/>
          <w:szCs w:val="24"/>
        </w:rPr>
        <w:t xml:space="preserve"> on intention</w:t>
      </w:r>
      <w:r>
        <w:rPr>
          <w:rFonts w:ascii="Times New Roman" w:hAnsi="Times New Roman" w:cs="Times New Roman"/>
          <w:sz w:val="24"/>
          <w:szCs w:val="24"/>
        </w:rPr>
        <w:t>s—o</w:t>
      </w:r>
      <w:r w:rsidRPr="006B1975">
        <w:rPr>
          <w:rFonts w:ascii="Times New Roman" w:hAnsi="Times New Roman" w:cs="Times New Roman"/>
          <w:sz w:val="24"/>
          <w:szCs w:val="24"/>
        </w:rPr>
        <w:t xml:space="preserve">nly on actions and their results. What we do know is that China is an economically expansionist </w:t>
      </w:r>
      <w:r>
        <w:rPr>
          <w:rFonts w:ascii="Times New Roman" w:hAnsi="Times New Roman" w:cs="Times New Roman"/>
          <w:sz w:val="24"/>
          <w:szCs w:val="24"/>
        </w:rPr>
        <w:t>s</w:t>
      </w:r>
      <w:r w:rsidRPr="006B1975">
        <w:rPr>
          <w:rFonts w:ascii="Times New Roman" w:hAnsi="Times New Roman" w:cs="Times New Roman"/>
          <w:sz w:val="24"/>
          <w:szCs w:val="24"/>
        </w:rPr>
        <w:t>tate</w:t>
      </w:r>
      <w:r>
        <w:rPr>
          <w:rFonts w:ascii="Times New Roman" w:hAnsi="Times New Roman" w:cs="Times New Roman"/>
          <w:sz w:val="24"/>
          <w:szCs w:val="24"/>
        </w:rPr>
        <w:t xml:space="preserve"> </w:t>
      </w:r>
      <w:r w:rsidRPr="006B1975">
        <w:rPr>
          <w:rFonts w:ascii="Times New Roman" w:hAnsi="Times New Roman" w:cs="Times New Roman"/>
          <w:sz w:val="24"/>
          <w:szCs w:val="24"/>
        </w:rPr>
        <w:t>at a time when the U</w:t>
      </w:r>
      <w:r w:rsidR="00622E8E">
        <w:rPr>
          <w:rFonts w:ascii="Times New Roman" w:hAnsi="Times New Roman" w:cs="Times New Roman"/>
          <w:sz w:val="24"/>
          <w:szCs w:val="24"/>
        </w:rPr>
        <w:t xml:space="preserve">nited </w:t>
      </w:r>
      <w:r w:rsidRPr="006B1975">
        <w:rPr>
          <w:rFonts w:ascii="Times New Roman" w:hAnsi="Times New Roman" w:cs="Times New Roman"/>
          <w:sz w:val="24"/>
          <w:szCs w:val="24"/>
        </w:rPr>
        <w:t>S</w:t>
      </w:r>
      <w:r w:rsidR="00622E8E">
        <w:rPr>
          <w:rFonts w:ascii="Times New Roman" w:hAnsi="Times New Roman" w:cs="Times New Roman"/>
          <w:sz w:val="24"/>
          <w:szCs w:val="24"/>
        </w:rPr>
        <w:t>tates</w:t>
      </w:r>
      <w:r w:rsidRPr="006B1975">
        <w:rPr>
          <w:rFonts w:ascii="Times New Roman" w:hAnsi="Times New Roman" w:cs="Times New Roman"/>
          <w:sz w:val="24"/>
          <w:szCs w:val="24"/>
        </w:rPr>
        <w:t xml:space="preserve"> is under a number of stresses, most of its own making, that limit its responses. </w:t>
      </w:r>
      <w:r w:rsidRPr="009259FE">
        <w:rPr>
          <w:rFonts w:ascii="Times New Roman" w:hAnsi="Times New Roman" w:cs="Times New Roman"/>
          <w:sz w:val="24"/>
          <w:szCs w:val="24"/>
        </w:rPr>
        <w:t>There are also a significant number of elite policymakers, academics, and businesspeople in China who consider the U</w:t>
      </w:r>
      <w:r w:rsidR="00622E8E" w:rsidRPr="009259FE">
        <w:rPr>
          <w:rFonts w:ascii="Times New Roman" w:hAnsi="Times New Roman" w:cs="Times New Roman"/>
          <w:sz w:val="24"/>
          <w:szCs w:val="24"/>
        </w:rPr>
        <w:t xml:space="preserve">nited </w:t>
      </w:r>
      <w:r w:rsidRPr="009259FE">
        <w:rPr>
          <w:rFonts w:ascii="Times New Roman" w:hAnsi="Times New Roman" w:cs="Times New Roman"/>
          <w:sz w:val="24"/>
          <w:szCs w:val="24"/>
        </w:rPr>
        <w:t>S</w:t>
      </w:r>
      <w:r w:rsidR="00622E8E" w:rsidRPr="009259FE">
        <w:rPr>
          <w:rFonts w:ascii="Times New Roman" w:hAnsi="Times New Roman" w:cs="Times New Roman"/>
          <w:sz w:val="24"/>
          <w:szCs w:val="24"/>
        </w:rPr>
        <w:t>tates</w:t>
      </w:r>
      <w:r w:rsidRPr="009259FE">
        <w:rPr>
          <w:rFonts w:ascii="Times New Roman" w:hAnsi="Times New Roman" w:cs="Times New Roman"/>
          <w:sz w:val="24"/>
          <w:szCs w:val="24"/>
        </w:rPr>
        <w:t xml:space="preserve"> bought and paid for</w:t>
      </w:r>
      <w:r w:rsidR="00AD1AA2">
        <w:rPr>
          <w:rFonts w:ascii="Times New Roman" w:hAnsi="Times New Roman" w:cs="Times New Roman"/>
          <w:sz w:val="24"/>
          <w:szCs w:val="24"/>
        </w:rPr>
        <w:t xml:space="preserve"> thanks to </w:t>
      </w:r>
      <w:r w:rsidR="00CA5EC9">
        <w:rPr>
          <w:rFonts w:ascii="Times New Roman" w:hAnsi="Times New Roman" w:cs="Times New Roman"/>
          <w:sz w:val="24"/>
          <w:szCs w:val="24"/>
        </w:rPr>
        <w:t xml:space="preserve">Beijing’s </w:t>
      </w:r>
      <w:r w:rsidR="00AD1AA2">
        <w:rPr>
          <w:rFonts w:ascii="Times New Roman" w:hAnsi="Times New Roman" w:cs="Times New Roman"/>
          <w:sz w:val="24"/>
          <w:szCs w:val="24"/>
        </w:rPr>
        <w:t>holdings of US Treasury bills</w:t>
      </w:r>
      <w:r w:rsidR="00F23BF9">
        <w:rPr>
          <w:rFonts w:ascii="Times New Roman" w:hAnsi="Times New Roman" w:cs="Times New Roman"/>
          <w:sz w:val="24"/>
          <w:szCs w:val="24"/>
        </w:rPr>
        <w:t>; in other words,</w:t>
      </w:r>
      <w:r w:rsidRPr="009259FE">
        <w:rPr>
          <w:rFonts w:ascii="Times New Roman" w:hAnsi="Times New Roman" w:cs="Times New Roman"/>
          <w:sz w:val="24"/>
          <w:szCs w:val="24"/>
        </w:rPr>
        <w:t xml:space="preserve"> under control.</w:t>
      </w:r>
      <w:r w:rsidRPr="006B1975">
        <w:rPr>
          <w:rFonts w:ascii="Times New Roman" w:hAnsi="Times New Roman" w:cs="Times New Roman"/>
          <w:sz w:val="24"/>
          <w:szCs w:val="24"/>
        </w:rPr>
        <w:t xml:space="preserve">  </w:t>
      </w:r>
    </w:p>
    <w:p w14:paraId="5E6DB0BE" w14:textId="77777777" w:rsidR="002B4573" w:rsidRPr="006B1975" w:rsidRDefault="002B4573" w:rsidP="002B4573">
      <w:pPr>
        <w:ind w:firstLine="360"/>
        <w:rPr>
          <w:rFonts w:ascii="Times New Roman" w:hAnsi="Times New Roman" w:cs="Times New Roman"/>
          <w:sz w:val="24"/>
          <w:szCs w:val="24"/>
        </w:rPr>
      </w:pPr>
      <w:r w:rsidRPr="006B1975">
        <w:rPr>
          <w:rFonts w:ascii="Times New Roman" w:hAnsi="Times New Roman" w:cs="Times New Roman"/>
          <w:sz w:val="24"/>
          <w:szCs w:val="24"/>
        </w:rPr>
        <w:lastRenderedPageBreak/>
        <w:t>The political threat is that a revisionist consensus develops in Washington arguing that focusing on the Middle East and Islamic jihad was a grave mistake that let China undermine US economic and intellectual capital. Undertones of this exist in Washington alread</w:t>
      </w:r>
      <w:r>
        <w:rPr>
          <w:rFonts w:ascii="Times New Roman" w:hAnsi="Times New Roman" w:cs="Times New Roman"/>
          <w:sz w:val="24"/>
          <w:szCs w:val="24"/>
        </w:rPr>
        <w:t>y—</w:t>
      </w:r>
      <w:r w:rsidRPr="006B1975">
        <w:rPr>
          <w:rFonts w:ascii="Times New Roman" w:hAnsi="Times New Roman" w:cs="Times New Roman"/>
          <w:sz w:val="24"/>
          <w:szCs w:val="24"/>
        </w:rPr>
        <w:t xml:space="preserve">China’s </w:t>
      </w:r>
      <w:r w:rsidR="00F07689" w:rsidRPr="008A6122">
        <w:rPr>
          <w:rFonts w:ascii="Times New Roman" w:hAnsi="Times New Roman" w:cs="Times New Roman"/>
          <w:sz w:val="24"/>
          <w:szCs w:val="24"/>
        </w:rPr>
        <w:t>inflicting</w:t>
      </w:r>
      <w:r w:rsidR="000421CE" w:rsidRPr="00F07689">
        <w:rPr>
          <w:rFonts w:ascii="Times New Roman" w:hAnsi="Times New Roman" w:cs="Times New Roman"/>
          <w:sz w:val="24"/>
          <w:szCs w:val="24"/>
        </w:rPr>
        <w:t xml:space="preserve"> of a </w:t>
      </w:r>
      <w:r w:rsidRPr="00F07689">
        <w:rPr>
          <w:rFonts w:ascii="Times New Roman" w:hAnsi="Times New Roman" w:cs="Times New Roman"/>
          <w:sz w:val="24"/>
          <w:szCs w:val="24"/>
        </w:rPr>
        <w:t>death by a thousand cuts o</w:t>
      </w:r>
      <w:r w:rsidR="000421CE" w:rsidRPr="00F07689">
        <w:rPr>
          <w:rFonts w:ascii="Times New Roman" w:hAnsi="Times New Roman" w:cs="Times New Roman"/>
          <w:sz w:val="24"/>
          <w:szCs w:val="24"/>
        </w:rPr>
        <w:t>n</w:t>
      </w:r>
      <w:r w:rsidRPr="00F07689">
        <w:rPr>
          <w:rFonts w:ascii="Times New Roman" w:hAnsi="Times New Roman" w:cs="Times New Roman"/>
          <w:sz w:val="24"/>
          <w:szCs w:val="24"/>
        </w:rPr>
        <w:t xml:space="preserve"> the US economy</w:t>
      </w:r>
      <w:r w:rsidRPr="006B1975">
        <w:rPr>
          <w:rFonts w:ascii="Times New Roman" w:hAnsi="Times New Roman" w:cs="Times New Roman"/>
          <w:sz w:val="24"/>
          <w:szCs w:val="24"/>
        </w:rPr>
        <w:t xml:space="preserve">. We are then forced into a coercive diplomacy where </w:t>
      </w:r>
      <w:r w:rsidRPr="004757B1">
        <w:rPr>
          <w:rFonts w:ascii="Times New Roman" w:hAnsi="Times New Roman" w:cs="Times New Roman"/>
          <w:sz w:val="24"/>
          <w:szCs w:val="24"/>
        </w:rPr>
        <w:t>cyberwar</w:t>
      </w:r>
      <w:r w:rsidRPr="006B1975">
        <w:rPr>
          <w:rFonts w:ascii="Times New Roman" w:hAnsi="Times New Roman" w:cs="Times New Roman"/>
          <w:sz w:val="24"/>
          <w:szCs w:val="24"/>
        </w:rPr>
        <w:t xml:space="preserve"> becomes considered a valid option. Better to develop CBMs now.  </w:t>
      </w:r>
    </w:p>
    <w:p w14:paraId="312247BC" w14:textId="77777777" w:rsidR="002B4573" w:rsidRPr="00277CF4" w:rsidRDefault="002B4573" w:rsidP="002B4573">
      <w:pPr>
        <w:rPr>
          <w:rFonts w:ascii="Times New Roman" w:hAnsi="Times New Roman" w:cs="Times New Roman"/>
          <w:b/>
          <w:sz w:val="24"/>
          <w:szCs w:val="24"/>
        </w:rPr>
      </w:pPr>
      <w:r w:rsidRPr="00277CF4">
        <w:rPr>
          <w:rFonts w:ascii="Times New Roman" w:hAnsi="Times New Roman" w:cs="Times New Roman"/>
          <w:b/>
          <w:sz w:val="24"/>
          <w:szCs w:val="24"/>
        </w:rPr>
        <w:t xml:space="preserve">First Steps </w:t>
      </w:r>
    </w:p>
    <w:p w14:paraId="0B26C18E" w14:textId="77777777" w:rsidR="002B4573" w:rsidRDefault="002B4573" w:rsidP="008A6122">
      <w:pPr>
        <w:spacing w:after="0"/>
        <w:ind w:firstLine="720"/>
        <w:rPr>
          <w:rFonts w:ascii="Times New Roman" w:hAnsi="Times New Roman" w:cs="Times New Roman"/>
          <w:b/>
          <w:sz w:val="24"/>
          <w:szCs w:val="24"/>
        </w:rPr>
      </w:pPr>
      <w:r w:rsidRPr="001561F2">
        <w:rPr>
          <w:rFonts w:ascii="Times New Roman" w:hAnsi="Times New Roman" w:cs="Times New Roman"/>
          <w:sz w:val="24"/>
          <w:szCs w:val="24"/>
        </w:rPr>
        <w:t xml:space="preserve">In such a hostile and suspicious environment, straightforward approaches to confidence-building measures are unlikely to be successful. CBMs will have to be realistic and backed up with teeth. </w:t>
      </w:r>
      <w:commentRangeStart w:id="518"/>
      <w:r w:rsidRPr="001561F2">
        <w:rPr>
          <w:rFonts w:ascii="Times New Roman" w:hAnsi="Times New Roman" w:cs="Times New Roman"/>
          <w:sz w:val="24"/>
          <w:szCs w:val="24"/>
        </w:rPr>
        <w:t>James McGregor, a Beijing-based author and commentator, notes that the current US position is so weak that diplomats are left to convince Beijing that their ideas for cooperating and adhering to agreements are in China’s interest</w:t>
      </w:r>
      <w:commentRangeEnd w:id="518"/>
      <w:r w:rsidR="000B4367">
        <w:rPr>
          <w:rStyle w:val="CommentReference"/>
          <w:vanish/>
        </w:rPr>
        <w:commentReference w:id="518"/>
      </w:r>
      <w:r w:rsidRPr="001561F2">
        <w:rPr>
          <w:rFonts w:ascii="Times New Roman" w:hAnsi="Times New Roman" w:cs="Times New Roman"/>
          <w:sz w:val="24"/>
          <w:szCs w:val="24"/>
        </w:rPr>
        <w:t>. A more promising approach would be a negotiating strategy based on negative, positive, and neutral incentives. Confidence</w:t>
      </w:r>
      <w:r w:rsidRPr="008A6122">
        <w:rPr>
          <w:rFonts w:ascii="Times New Roman" w:hAnsi="Times New Roman" w:cs="Times New Roman"/>
          <w:sz w:val="24"/>
          <w:szCs w:val="24"/>
        </w:rPr>
        <w:t>-</w:t>
      </w:r>
      <w:r w:rsidRPr="001561F2">
        <w:rPr>
          <w:rFonts w:ascii="Times New Roman" w:hAnsi="Times New Roman" w:cs="Times New Roman"/>
          <w:sz w:val="24"/>
          <w:szCs w:val="24"/>
        </w:rPr>
        <w:t>building measures are social work.</w:t>
      </w:r>
    </w:p>
    <w:p w14:paraId="68DC1849" w14:textId="77777777" w:rsidR="002B4573" w:rsidRDefault="002B4573" w:rsidP="008A6122">
      <w:pPr>
        <w:spacing w:after="0"/>
        <w:rPr>
          <w:rFonts w:ascii="Times New Roman" w:hAnsi="Times New Roman" w:cs="Times New Roman"/>
          <w:sz w:val="24"/>
          <w:szCs w:val="24"/>
        </w:rPr>
      </w:pPr>
    </w:p>
    <w:p w14:paraId="5E9C8F18" w14:textId="77777777" w:rsidR="002B4573" w:rsidRPr="008A6122" w:rsidRDefault="002B4573" w:rsidP="008A6122">
      <w:pPr>
        <w:rPr>
          <w:rFonts w:ascii="Times New Roman" w:hAnsi="Times New Roman"/>
          <w:b/>
          <w:sz w:val="24"/>
        </w:rPr>
      </w:pPr>
      <w:r w:rsidRPr="008A6122">
        <w:rPr>
          <w:rFonts w:ascii="Times New Roman" w:hAnsi="Times New Roman"/>
          <w:b/>
          <w:sz w:val="24"/>
        </w:rPr>
        <w:t>Negative Incentives</w:t>
      </w:r>
    </w:p>
    <w:p w14:paraId="372A7F1C"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Negative incentives always require a firmness of purpose. </w:t>
      </w:r>
      <w:r>
        <w:rPr>
          <w:rFonts w:ascii="Times New Roman" w:hAnsi="Times New Roman" w:cs="Times New Roman"/>
          <w:sz w:val="24"/>
          <w:szCs w:val="24"/>
        </w:rPr>
        <w:t>T</w:t>
      </w:r>
      <w:r w:rsidRPr="006B1975">
        <w:rPr>
          <w:rFonts w:ascii="Times New Roman" w:hAnsi="Times New Roman" w:cs="Times New Roman"/>
          <w:sz w:val="24"/>
          <w:szCs w:val="24"/>
        </w:rPr>
        <w:t>he power of Wall Street, retailers</w:t>
      </w:r>
      <w:r>
        <w:rPr>
          <w:rFonts w:ascii="Times New Roman" w:hAnsi="Times New Roman" w:cs="Times New Roman"/>
          <w:sz w:val="24"/>
          <w:szCs w:val="24"/>
        </w:rPr>
        <w:t>,</w:t>
      </w:r>
      <w:r w:rsidRPr="006B1975">
        <w:rPr>
          <w:rFonts w:ascii="Times New Roman" w:hAnsi="Times New Roman" w:cs="Times New Roman"/>
          <w:sz w:val="24"/>
          <w:szCs w:val="24"/>
        </w:rPr>
        <w:t xml:space="preserve"> </w:t>
      </w:r>
      <w:r>
        <w:rPr>
          <w:rFonts w:ascii="Times New Roman" w:hAnsi="Times New Roman" w:cs="Times New Roman"/>
          <w:sz w:val="24"/>
          <w:szCs w:val="24"/>
        </w:rPr>
        <w:t>and</w:t>
      </w:r>
      <w:r w:rsidRPr="006B1975">
        <w:rPr>
          <w:rFonts w:ascii="Times New Roman" w:hAnsi="Times New Roman" w:cs="Times New Roman"/>
          <w:sz w:val="24"/>
          <w:szCs w:val="24"/>
        </w:rPr>
        <w:t xml:space="preserve"> the American Chamber of Commerce in China </w:t>
      </w:r>
      <w:r>
        <w:rPr>
          <w:rFonts w:ascii="Times New Roman" w:hAnsi="Times New Roman" w:cs="Times New Roman"/>
          <w:sz w:val="24"/>
          <w:szCs w:val="24"/>
        </w:rPr>
        <w:t xml:space="preserve">(Amcham China) </w:t>
      </w:r>
      <w:r w:rsidRPr="006B1975">
        <w:rPr>
          <w:rFonts w:ascii="Times New Roman" w:hAnsi="Times New Roman" w:cs="Times New Roman"/>
          <w:sz w:val="24"/>
          <w:szCs w:val="24"/>
        </w:rPr>
        <w:t>to interfere in attempts to influence China’s negative activities</w:t>
      </w:r>
      <w:r>
        <w:rPr>
          <w:rFonts w:ascii="Times New Roman" w:hAnsi="Times New Roman" w:cs="Times New Roman"/>
          <w:sz w:val="24"/>
          <w:szCs w:val="24"/>
        </w:rPr>
        <w:t xml:space="preserve"> should not be underestimated</w:t>
      </w:r>
      <w:r w:rsidRPr="006B1975">
        <w:rPr>
          <w:rFonts w:ascii="Times New Roman" w:hAnsi="Times New Roman" w:cs="Times New Roman"/>
          <w:sz w:val="24"/>
          <w:szCs w:val="24"/>
        </w:rPr>
        <w:t>. Those who do well in any endeavor are interested in maintaining the status quo. It</w:t>
      </w:r>
      <w:r>
        <w:rPr>
          <w:rFonts w:ascii="Times New Roman" w:hAnsi="Times New Roman" w:cs="Times New Roman"/>
          <w:sz w:val="24"/>
          <w:szCs w:val="24"/>
        </w:rPr>
        <w:t xml:space="preserve"> i</w:t>
      </w:r>
      <w:r w:rsidRPr="006B1975">
        <w:rPr>
          <w:rFonts w:ascii="Times New Roman" w:hAnsi="Times New Roman" w:cs="Times New Roman"/>
          <w:sz w:val="24"/>
          <w:szCs w:val="24"/>
        </w:rPr>
        <w:t xml:space="preserve">s a global economy, with many players identifying themselves as global citizens.  </w:t>
      </w:r>
    </w:p>
    <w:p w14:paraId="745B2485"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For two years</w:t>
      </w:r>
      <w:r>
        <w:rPr>
          <w:rFonts w:ascii="Times New Roman" w:hAnsi="Times New Roman" w:cs="Times New Roman"/>
          <w:sz w:val="24"/>
          <w:szCs w:val="24"/>
        </w:rPr>
        <w:t>,</w:t>
      </w:r>
      <w:r w:rsidRPr="006B1975">
        <w:rPr>
          <w:rFonts w:ascii="Times New Roman" w:hAnsi="Times New Roman" w:cs="Times New Roman"/>
          <w:sz w:val="24"/>
          <w:szCs w:val="24"/>
        </w:rPr>
        <w:t xml:space="preserve"> I was a co-chair of Amcham China’s ICT Forum</w:t>
      </w:r>
      <w:r>
        <w:rPr>
          <w:rFonts w:ascii="Times New Roman" w:hAnsi="Times New Roman" w:cs="Times New Roman"/>
          <w:sz w:val="24"/>
          <w:szCs w:val="24"/>
        </w:rPr>
        <w:t>,</w:t>
      </w:r>
      <w:r w:rsidRPr="006B1975">
        <w:rPr>
          <w:rFonts w:ascii="Times New Roman" w:hAnsi="Times New Roman" w:cs="Times New Roman"/>
          <w:sz w:val="24"/>
          <w:szCs w:val="24"/>
        </w:rPr>
        <w:t xml:space="preserve"> advocating for a tougher approach to negotiations on market access</w:t>
      </w:r>
      <w:r>
        <w:rPr>
          <w:rFonts w:ascii="Times New Roman" w:hAnsi="Times New Roman" w:cs="Times New Roman"/>
          <w:sz w:val="24"/>
          <w:szCs w:val="24"/>
        </w:rPr>
        <w:t xml:space="preserve">. I </w:t>
      </w:r>
      <w:r w:rsidRPr="006B1975">
        <w:rPr>
          <w:rFonts w:ascii="Times New Roman" w:hAnsi="Times New Roman" w:cs="Times New Roman"/>
          <w:sz w:val="24"/>
          <w:szCs w:val="24"/>
        </w:rPr>
        <w:t>was consistently shut down by some of the companies that China now wants to kick out. This extended to even holding a seminar on the subject of market access, which was tabled in fear that it would annoy the M</w:t>
      </w:r>
      <w:r>
        <w:rPr>
          <w:rFonts w:ascii="Times New Roman" w:hAnsi="Times New Roman" w:cs="Times New Roman"/>
          <w:sz w:val="24"/>
          <w:szCs w:val="24"/>
        </w:rPr>
        <w:t>inistry of Industry and Informati</w:t>
      </w:r>
      <w:r w:rsidR="000421CE">
        <w:rPr>
          <w:rFonts w:ascii="Times New Roman" w:hAnsi="Times New Roman" w:cs="Times New Roman"/>
          <w:sz w:val="24"/>
          <w:szCs w:val="24"/>
        </w:rPr>
        <w:t>on Technology</w:t>
      </w:r>
      <w:r w:rsidRPr="006B1975">
        <w:rPr>
          <w:rFonts w:ascii="Times New Roman" w:hAnsi="Times New Roman" w:cs="Times New Roman"/>
          <w:sz w:val="24"/>
          <w:szCs w:val="24"/>
        </w:rPr>
        <w:t>. The companies that are established do</w:t>
      </w:r>
      <w:r>
        <w:rPr>
          <w:rFonts w:ascii="Times New Roman" w:hAnsi="Times New Roman" w:cs="Times New Roman"/>
          <w:sz w:val="24"/>
          <w:szCs w:val="24"/>
        </w:rPr>
        <w:t xml:space="preserve"> no</w:t>
      </w:r>
      <w:r w:rsidRPr="006B1975">
        <w:rPr>
          <w:rFonts w:ascii="Times New Roman" w:hAnsi="Times New Roman" w:cs="Times New Roman"/>
          <w:sz w:val="24"/>
          <w:szCs w:val="24"/>
        </w:rPr>
        <w:t>t want trouble, and they do</w:t>
      </w:r>
      <w:r>
        <w:rPr>
          <w:rFonts w:ascii="Times New Roman" w:hAnsi="Times New Roman" w:cs="Times New Roman"/>
          <w:sz w:val="24"/>
          <w:szCs w:val="24"/>
        </w:rPr>
        <w:t xml:space="preserve"> no</w:t>
      </w:r>
      <w:r w:rsidRPr="006B1975">
        <w:rPr>
          <w:rFonts w:ascii="Times New Roman" w:hAnsi="Times New Roman" w:cs="Times New Roman"/>
          <w:sz w:val="24"/>
          <w:szCs w:val="24"/>
        </w:rPr>
        <w:t xml:space="preserve">t want competition, </w:t>
      </w:r>
      <w:r w:rsidR="000421CE">
        <w:rPr>
          <w:rFonts w:ascii="Times New Roman" w:hAnsi="Times New Roman" w:cs="Times New Roman"/>
          <w:sz w:val="24"/>
          <w:szCs w:val="24"/>
        </w:rPr>
        <w:t xml:space="preserve">as they have </w:t>
      </w:r>
      <w:r w:rsidRPr="006B1975">
        <w:rPr>
          <w:rFonts w:ascii="Times New Roman" w:hAnsi="Times New Roman" w:cs="Times New Roman"/>
          <w:sz w:val="24"/>
          <w:szCs w:val="24"/>
        </w:rPr>
        <w:t>enjoy</w:t>
      </w:r>
      <w:r w:rsidR="000421CE">
        <w:rPr>
          <w:rFonts w:ascii="Times New Roman" w:hAnsi="Times New Roman" w:cs="Times New Roman"/>
          <w:sz w:val="24"/>
          <w:szCs w:val="24"/>
        </w:rPr>
        <w:t>ed</w:t>
      </w:r>
      <w:r w:rsidRPr="006B1975">
        <w:rPr>
          <w:rFonts w:ascii="Times New Roman" w:hAnsi="Times New Roman" w:cs="Times New Roman"/>
          <w:sz w:val="24"/>
          <w:szCs w:val="24"/>
        </w:rPr>
        <w:t xml:space="preserve"> </w:t>
      </w:r>
      <w:r w:rsidR="000421CE">
        <w:rPr>
          <w:rFonts w:ascii="Times New Roman" w:hAnsi="Times New Roman" w:cs="Times New Roman"/>
          <w:sz w:val="24"/>
          <w:szCs w:val="24"/>
        </w:rPr>
        <w:t>a</w:t>
      </w:r>
      <w:r w:rsidRPr="006B1975">
        <w:rPr>
          <w:rFonts w:ascii="Times New Roman" w:hAnsi="Times New Roman" w:cs="Times New Roman"/>
          <w:sz w:val="24"/>
          <w:szCs w:val="24"/>
        </w:rPr>
        <w:t xml:space="preserve"> quasi-monopoly</w:t>
      </w:r>
      <w:r w:rsidR="000421CE">
        <w:rPr>
          <w:rFonts w:ascii="Times New Roman" w:hAnsi="Times New Roman" w:cs="Times New Roman"/>
          <w:sz w:val="24"/>
          <w:szCs w:val="24"/>
        </w:rPr>
        <w:t xml:space="preserve"> in China in exchange</w:t>
      </w:r>
      <w:r w:rsidRPr="006B1975">
        <w:rPr>
          <w:rFonts w:ascii="Times New Roman" w:hAnsi="Times New Roman" w:cs="Times New Roman"/>
          <w:sz w:val="24"/>
          <w:szCs w:val="24"/>
        </w:rPr>
        <w:t xml:space="preserve"> for their cooperation on technology transfer</w:t>
      </w:r>
      <w:r w:rsidR="000421CE">
        <w:rPr>
          <w:rFonts w:ascii="Times New Roman" w:hAnsi="Times New Roman" w:cs="Times New Roman"/>
          <w:sz w:val="24"/>
          <w:szCs w:val="24"/>
        </w:rPr>
        <w:t>, at least until now</w:t>
      </w:r>
      <w:r>
        <w:rPr>
          <w:rFonts w:ascii="Times New Roman" w:hAnsi="Times New Roman" w:cs="Times New Roman"/>
          <w:sz w:val="24"/>
          <w:szCs w:val="24"/>
        </w:rPr>
        <w:t>.</w:t>
      </w:r>
    </w:p>
    <w:p w14:paraId="6794E9DD"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What are possible negative options?  </w:t>
      </w:r>
    </w:p>
    <w:p w14:paraId="56DCC4AF"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b/>
          <w:sz w:val="24"/>
          <w:szCs w:val="24"/>
        </w:rPr>
        <w:t>Option 1:</w:t>
      </w:r>
      <w:r w:rsidRPr="006B1975">
        <w:rPr>
          <w:rFonts w:ascii="Times New Roman" w:hAnsi="Times New Roman" w:cs="Times New Roman"/>
          <w:sz w:val="24"/>
          <w:szCs w:val="24"/>
        </w:rPr>
        <w:t xml:space="preserve"> The Chinese government has ordered strategic industries to remove equipment and so</w:t>
      </w:r>
      <w:r>
        <w:rPr>
          <w:rFonts w:ascii="Times New Roman" w:hAnsi="Times New Roman" w:cs="Times New Roman"/>
          <w:sz w:val="24"/>
          <w:szCs w:val="24"/>
        </w:rPr>
        <w:t>ftware from the “eight dragons” (</w:t>
      </w:r>
      <w:r w:rsidRPr="006B1975">
        <w:rPr>
          <w:rFonts w:ascii="Times New Roman" w:hAnsi="Times New Roman" w:cs="Times New Roman"/>
          <w:sz w:val="24"/>
          <w:szCs w:val="24"/>
        </w:rPr>
        <w:t>Microsoft, Qualcomm, Intel, Google, Oracle, IBM, Cisco, and Apple</w:t>
      </w:r>
      <w:r>
        <w:rPr>
          <w:rFonts w:ascii="Times New Roman" w:hAnsi="Times New Roman" w:cs="Times New Roman"/>
          <w:sz w:val="24"/>
          <w:szCs w:val="24"/>
        </w:rPr>
        <w:t>)</w:t>
      </w:r>
      <w:r w:rsidRPr="006B1975">
        <w:rPr>
          <w:rFonts w:ascii="Times New Roman" w:hAnsi="Times New Roman" w:cs="Times New Roman"/>
          <w:sz w:val="24"/>
          <w:szCs w:val="24"/>
        </w:rPr>
        <w:t xml:space="preserve"> as a response to surveillance and Snowden revelations. The Chinese appear to be surprised by the scale of surveillanc</w:t>
      </w:r>
      <w:r>
        <w:rPr>
          <w:rFonts w:ascii="Times New Roman" w:hAnsi="Times New Roman" w:cs="Times New Roman"/>
          <w:sz w:val="24"/>
          <w:szCs w:val="24"/>
        </w:rPr>
        <w:t>e—</w:t>
      </w:r>
      <w:r w:rsidRPr="006B1975">
        <w:rPr>
          <w:rFonts w:ascii="Times New Roman" w:hAnsi="Times New Roman" w:cs="Times New Roman"/>
          <w:sz w:val="24"/>
          <w:szCs w:val="24"/>
        </w:rPr>
        <w:t xml:space="preserve">though surely this is posturing. Anyone with an understanding of intelligence, increases in network speed, and </w:t>
      </w:r>
      <w:r>
        <w:rPr>
          <w:rFonts w:ascii="Times New Roman" w:hAnsi="Times New Roman" w:cs="Times New Roman"/>
          <w:sz w:val="24"/>
          <w:szCs w:val="24"/>
        </w:rPr>
        <w:t xml:space="preserve">the </w:t>
      </w:r>
      <w:r w:rsidRPr="006B1975">
        <w:rPr>
          <w:rFonts w:ascii="Times New Roman" w:hAnsi="Times New Roman" w:cs="Times New Roman"/>
          <w:sz w:val="24"/>
          <w:szCs w:val="24"/>
        </w:rPr>
        <w:t xml:space="preserve">lower and lower cost of storage should assume that what can be stored will be stored, and China is no exception. The difference is that Snowden’s revelations have removed the veil of propriety and exposed hypocrisy in both countries. As a consequence, what might have been left unfunded in China is now being funded. What domestic purchases might have been left to a date when Chinese </w:t>
      </w:r>
      <w:r w:rsidRPr="006B1975">
        <w:rPr>
          <w:rFonts w:ascii="Times New Roman" w:hAnsi="Times New Roman" w:cs="Times New Roman"/>
          <w:sz w:val="24"/>
          <w:szCs w:val="24"/>
        </w:rPr>
        <w:lastRenderedPageBreak/>
        <w:t xml:space="preserve">technology is closer in capability to its US counterparts </w:t>
      </w:r>
      <w:r>
        <w:rPr>
          <w:rFonts w:ascii="Times New Roman" w:hAnsi="Times New Roman" w:cs="Times New Roman"/>
          <w:sz w:val="24"/>
          <w:szCs w:val="24"/>
        </w:rPr>
        <w:t>are</w:t>
      </w:r>
      <w:r w:rsidRPr="006B1975">
        <w:rPr>
          <w:rFonts w:ascii="Times New Roman" w:hAnsi="Times New Roman" w:cs="Times New Roman"/>
          <w:sz w:val="24"/>
          <w:szCs w:val="24"/>
        </w:rPr>
        <w:t xml:space="preserve"> now being purchased on accelerated time frames. </w:t>
      </w:r>
    </w:p>
    <w:p w14:paraId="6E726203"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Stopping major international equipment suppliers from prospering in China is not an empty threat, but one that </w:t>
      </w:r>
      <w:r w:rsidR="000421CE">
        <w:rPr>
          <w:rFonts w:ascii="Times New Roman" w:hAnsi="Times New Roman" w:cs="Times New Roman"/>
          <w:sz w:val="24"/>
          <w:szCs w:val="24"/>
        </w:rPr>
        <w:t>merits</w:t>
      </w:r>
      <w:r w:rsidR="000421CE" w:rsidRPr="006B1975">
        <w:rPr>
          <w:rFonts w:ascii="Times New Roman" w:hAnsi="Times New Roman" w:cs="Times New Roman"/>
          <w:sz w:val="24"/>
          <w:szCs w:val="24"/>
        </w:rPr>
        <w:t xml:space="preserve"> </w:t>
      </w:r>
      <w:r w:rsidRPr="006B1975">
        <w:rPr>
          <w:rFonts w:ascii="Times New Roman" w:hAnsi="Times New Roman" w:cs="Times New Roman"/>
          <w:sz w:val="24"/>
          <w:szCs w:val="24"/>
        </w:rPr>
        <w:t>careful con</w:t>
      </w:r>
      <w:r>
        <w:rPr>
          <w:rFonts w:ascii="Times New Roman" w:hAnsi="Times New Roman" w:cs="Times New Roman"/>
          <w:sz w:val="24"/>
          <w:szCs w:val="24"/>
        </w:rPr>
        <w:t xml:space="preserve">sideration. Starting in the </w:t>
      </w:r>
      <w:r w:rsidRPr="00E14BA2">
        <w:rPr>
          <w:rFonts w:ascii="Times New Roman" w:hAnsi="Times New Roman" w:cs="Times New Roman"/>
          <w:sz w:val="24"/>
          <w:szCs w:val="24"/>
        </w:rPr>
        <w:t>mid-1990s</w:t>
      </w:r>
      <w:r>
        <w:rPr>
          <w:rFonts w:ascii="Times New Roman" w:hAnsi="Times New Roman" w:cs="Times New Roman"/>
          <w:sz w:val="24"/>
          <w:szCs w:val="24"/>
        </w:rPr>
        <w:t>,</w:t>
      </w:r>
      <w:r w:rsidRPr="006B1975">
        <w:rPr>
          <w:rFonts w:ascii="Times New Roman" w:hAnsi="Times New Roman" w:cs="Times New Roman"/>
          <w:sz w:val="24"/>
          <w:szCs w:val="24"/>
        </w:rPr>
        <w:t xml:space="preserve"> </w:t>
      </w:r>
      <w:r w:rsidR="003D30DB">
        <w:rPr>
          <w:rFonts w:ascii="Times New Roman" w:hAnsi="Times New Roman" w:cs="Times New Roman"/>
          <w:sz w:val="24"/>
          <w:szCs w:val="24"/>
        </w:rPr>
        <w:t xml:space="preserve">Sprint built </w:t>
      </w:r>
      <w:r w:rsidRPr="006B1975">
        <w:rPr>
          <w:rFonts w:ascii="Times New Roman" w:hAnsi="Times New Roman" w:cs="Times New Roman"/>
          <w:sz w:val="24"/>
          <w:szCs w:val="24"/>
        </w:rPr>
        <w:t>significant parts of the Chinese Internet using Cisco equipment. Today</w:t>
      </w:r>
      <w:r>
        <w:rPr>
          <w:rFonts w:ascii="Times New Roman" w:hAnsi="Times New Roman" w:cs="Times New Roman"/>
          <w:sz w:val="24"/>
          <w:szCs w:val="24"/>
        </w:rPr>
        <w:t>,</w:t>
      </w:r>
      <w:r w:rsidRPr="006B1975">
        <w:rPr>
          <w:rFonts w:ascii="Times New Roman" w:hAnsi="Times New Roman" w:cs="Times New Roman"/>
          <w:sz w:val="24"/>
          <w:szCs w:val="24"/>
        </w:rPr>
        <w:t xml:space="preserve"> each of these dragon companies is deeply integrated into the Chinese economy.   </w:t>
      </w:r>
    </w:p>
    <w:p w14:paraId="3526F145"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The US response so far points to a cross</w:t>
      </w:r>
      <w:r>
        <w:rPr>
          <w:rFonts w:ascii="Times New Roman" w:hAnsi="Times New Roman" w:cs="Times New Roman"/>
          <w:sz w:val="24"/>
          <w:szCs w:val="24"/>
        </w:rPr>
        <w:t>-</w:t>
      </w:r>
      <w:r w:rsidRPr="006B1975">
        <w:rPr>
          <w:rFonts w:ascii="Times New Roman" w:hAnsi="Times New Roman" w:cs="Times New Roman"/>
          <w:sz w:val="24"/>
          <w:szCs w:val="24"/>
        </w:rPr>
        <w:t>generational chan</w:t>
      </w:r>
      <w:r>
        <w:rPr>
          <w:rFonts w:ascii="Times New Roman" w:hAnsi="Times New Roman" w:cs="Times New Roman"/>
          <w:sz w:val="24"/>
          <w:szCs w:val="24"/>
        </w:rPr>
        <w:t>ge in the status of the China-</w:t>
      </w:r>
      <w:r w:rsidRPr="006B1975">
        <w:rPr>
          <w:rFonts w:ascii="Times New Roman" w:hAnsi="Times New Roman" w:cs="Times New Roman"/>
          <w:sz w:val="24"/>
          <w:szCs w:val="24"/>
        </w:rPr>
        <w:t>US relationship. Older executives and government officials are concerned that banning US equipment might damage the relationship</w:t>
      </w:r>
      <w:r w:rsidR="003D30DB">
        <w:rPr>
          <w:rFonts w:ascii="Times New Roman" w:hAnsi="Times New Roman" w:cs="Times New Roman"/>
          <w:sz w:val="24"/>
          <w:szCs w:val="24"/>
        </w:rPr>
        <w:t>,</w:t>
      </w:r>
      <w:r w:rsidRPr="006B1975">
        <w:rPr>
          <w:rFonts w:ascii="Times New Roman" w:hAnsi="Times New Roman" w:cs="Times New Roman"/>
          <w:sz w:val="24"/>
          <w:szCs w:val="24"/>
        </w:rPr>
        <w:t xml:space="preserve"> and are ready to enter into negotiations with Chinese authorities to maintain market access. However, younger </w:t>
      </w:r>
      <w:r w:rsidR="000421CE">
        <w:rPr>
          <w:rFonts w:ascii="Times New Roman" w:hAnsi="Times New Roman" w:cs="Times New Roman"/>
          <w:sz w:val="24"/>
          <w:szCs w:val="24"/>
        </w:rPr>
        <w:t xml:space="preserve">US </w:t>
      </w:r>
      <w:r w:rsidRPr="006B1975">
        <w:rPr>
          <w:rFonts w:ascii="Times New Roman" w:hAnsi="Times New Roman" w:cs="Times New Roman"/>
          <w:sz w:val="24"/>
          <w:szCs w:val="24"/>
        </w:rPr>
        <w:t xml:space="preserve">managers seem to be ready for a confrontation.  </w:t>
      </w:r>
    </w:p>
    <w:p w14:paraId="3202B85D"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Many younger technologists believe that the current generation of </w:t>
      </w:r>
      <w:r w:rsidR="003D30DB">
        <w:rPr>
          <w:rFonts w:ascii="Times New Roman" w:hAnsi="Times New Roman" w:cs="Times New Roman"/>
          <w:sz w:val="24"/>
          <w:szCs w:val="24"/>
        </w:rPr>
        <w:t xml:space="preserve">Chinese </w:t>
      </w:r>
      <w:r w:rsidRPr="006B1975">
        <w:rPr>
          <w:rFonts w:ascii="Times New Roman" w:hAnsi="Times New Roman" w:cs="Times New Roman"/>
          <w:sz w:val="24"/>
          <w:szCs w:val="24"/>
        </w:rPr>
        <w:t xml:space="preserve">leaders </w:t>
      </w:r>
      <w:del w:id="519" w:author="E" w:date="2015-08-26T17:53:00Z">
        <w:r w:rsidRPr="006B1975" w:rsidDel="000B4367">
          <w:rPr>
            <w:rFonts w:ascii="Times New Roman" w:hAnsi="Times New Roman" w:cs="Times New Roman"/>
            <w:sz w:val="24"/>
            <w:szCs w:val="24"/>
          </w:rPr>
          <w:delText>ha</w:delText>
        </w:r>
        <w:r w:rsidR="003D30DB" w:rsidDel="000B4367">
          <w:rPr>
            <w:rFonts w:ascii="Times New Roman" w:hAnsi="Times New Roman" w:cs="Times New Roman"/>
            <w:sz w:val="24"/>
            <w:szCs w:val="24"/>
          </w:rPr>
          <w:delText>ve</w:delText>
        </w:r>
        <w:r w:rsidRPr="006B1975" w:rsidDel="000B4367">
          <w:rPr>
            <w:rFonts w:ascii="Times New Roman" w:hAnsi="Times New Roman" w:cs="Times New Roman"/>
            <w:sz w:val="24"/>
            <w:szCs w:val="24"/>
          </w:rPr>
          <w:delText xml:space="preserve"> </w:delText>
        </w:r>
      </w:del>
      <w:ins w:id="520" w:author="E" w:date="2015-08-26T17:53:00Z">
        <w:r w:rsidR="000B4367" w:rsidRPr="006B1975">
          <w:rPr>
            <w:rFonts w:ascii="Times New Roman" w:hAnsi="Times New Roman" w:cs="Times New Roman"/>
            <w:sz w:val="24"/>
            <w:szCs w:val="24"/>
          </w:rPr>
          <w:t>ha</w:t>
        </w:r>
        <w:r w:rsidR="000B4367">
          <w:rPr>
            <w:rFonts w:ascii="Times New Roman" w:hAnsi="Times New Roman" w:cs="Times New Roman"/>
            <w:sz w:val="24"/>
            <w:szCs w:val="24"/>
          </w:rPr>
          <w:t>s</w:t>
        </w:r>
        <w:r w:rsidR="000B4367" w:rsidRPr="006B1975">
          <w:rPr>
            <w:rFonts w:ascii="Times New Roman" w:hAnsi="Times New Roman" w:cs="Times New Roman"/>
            <w:sz w:val="24"/>
            <w:szCs w:val="24"/>
          </w:rPr>
          <w:t xml:space="preserve"> </w:t>
        </w:r>
      </w:ins>
      <w:r w:rsidRPr="006B1975">
        <w:rPr>
          <w:rFonts w:ascii="Times New Roman" w:hAnsi="Times New Roman" w:cs="Times New Roman"/>
          <w:sz w:val="24"/>
          <w:szCs w:val="24"/>
        </w:rPr>
        <w:t xml:space="preserve">let US technical and business leadership slip away </w:t>
      </w:r>
      <w:r>
        <w:rPr>
          <w:rFonts w:ascii="Times New Roman" w:hAnsi="Times New Roman" w:cs="Times New Roman"/>
          <w:sz w:val="24"/>
          <w:szCs w:val="24"/>
        </w:rPr>
        <w:t>due to</w:t>
      </w:r>
      <w:r w:rsidRPr="006B1975">
        <w:rPr>
          <w:rFonts w:ascii="Times New Roman" w:hAnsi="Times New Roman" w:cs="Times New Roman"/>
          <w:sz w:val="24"/>
          <w:szCs w:val="24"/>
        </w:rPr>
        <w:t xml:space="preserve"> corporate greed and intellectual property theft. The</w:t>
      </w:r>
      <w:r w:rsidR="003D30DB">
        <w:rPr>
          <w:rFonts w:ascii="Times New Roman" w:hAnsi="Times New Roman" w:cs="Times New Roman"/>
          <w:sz w:val="24"/>
          <w:szCs w:val="24"/>
        </w:rPr>
        <w:t>se technologists</w:t>
      </w:r>
      <w:r w:rsidRPr="006B1975">
        <w:rPr>
          <w:rFonts w:ascii="Times New Roman" w:hAnsi="Times New Roman" w:cs="Times New Roman"/>
          <w:sz w:val="24"/>
          <w:szCs w:val="24"/>
        </w:rPr>
        <w:t xml:space="preserve"> have a more realistic sense of competitive international relations, not one necessarily based on globalization at any cost. They are quite content to let the Chine</w:t>
      </w:r>
      <w:r>
        <w:rPr>
          <w:rFonts w:ascii="Times New Roman" w:hAnsi="Times New Roman" w:cs="Times New Roman"/>
          <w:sz w:val="24"/>
          <w:szCs w:val="24"/>
        </w:rPr>
        <w:t>se government and state-</w:t>
      </w:r>
      <w:r w:rsidRPr="006B1975">
        <w:rPr>
          <w:rFonts w:ascii="Times New Roman" w:hAnsi="Times New Roman" w:cs="Times New Roman"/>
          <w:sz w:val="24"/>
          <w:szCs w:val="24"/>
        </w:rPr>
        <w:t>owned enterprises rely on Huawei and ZTE equipment exclusively, and in their minds</w:t>
      </w:r>
      <w:r w:rsidR="003D30DB">
        <w:rPr>
          <w:rFonts w:ascii="Times New Roman" w:hAnsi="Times New Roman" w:cs="Times New Roman"/>
          <w:sz w:val="24"/>
          <w:szCs w:val="24"/>
        </w:rPr>
        <w:t>,</w:t>
      </w:r>
      <w:r w:rsidRPr="006B1975">
        <w:rPr>
          <w:rFonts w:ascii="Times New Roman" w:hAnsi="Times New Roman" w:cs="Times New Roman"/>
          <w:sz w:val="24"/>
          <w:szCs w:val="24"/>
        </w:rPr>
        <w:t xml:space="preserve"> pick up the pieces</w:t>
      </w:r>
      <w:r w:rsidR="003D30DB">
        <w:rPr>
          <w:rFonts w:ascii="Times New Roman" w:hAnsi="Times New Roman" w:cs="Times New Roman"/>
          <w:sz w:val="24"/>
          <w:szCs w:val="24"/>
        </w:rPr>
        <w:t xml:space="preserve"> later on</w:t>
      </w:r>
      <w:r w:rsidRPr="006B1975">
        <w:rPr>
          <w:rFonts w:ascii="Times New Roman" w:hAnsi="Times New Roman" w:cs="Times New Roman"/>
          <w:sz w:val="24"/>
          <w:szCs w:val="24"/>
        </w:rPr>
        <w:t xml:space="preserve"> in a more cooperative environment.</w:t>
      </w:r>
    </w:p>
    <w:p w14:paraId="2D678886" w14:textId="77777777" w:rsidR="002B4573" w:rsidRPr="006B1975" w:rsidRDefault="00CA5EC9" w:rsidP="002B4573">
      <w:pPr>
        <w:ind w:firstLine="720"/>
        <w:rPr>
          <w:rFonts w:ascii="Times New Roman" w:hAnsi="Times New Roman" w:cs="Times New Roman"/>
          <w:sz w:val="24"/>
          <w:szCs w:val="24"/>
        </w:rPr>
      </w:pPr>
      <w:r>
        <w:rPr>
          <w:rFonts w:ascii="Times New Roman" w:hAnsi="Times New Roman" w:cs="Times New Roman"/>
          <w:sz w:val="24"/>
          <w:szCs w:val="24"/>
        </w:rPr>
        <w:t>Foreign t</w:t>
      </w:r>
      <w:r w:rsidRPr="006B1975">
        <w:rPr>
          <w:rFonts w:ascii="Times New Roman" w:hAnsi="Times New Roman" w:cs="Times New Roman"/>
          <w:sz w:val="24"/>
          <w:szCs w:val="24"/>
        </w:rPr>
        <w:t xml:space="preserve">echnical </w:t>
      </w:r>
      <w:r w:rsidR="002B4573" w:rsidRPr="006B1975">
        <w:rPr>
          <w:rFonts w:ascii="Times New Roman" w:hAnsi="Times New Roman" w:cs="Times New Roman"/>
          <w:sz w:val="24"/>
          <w:szCs w:val="24"/>
        </w:rPr>
        <w:t>trade associations in China are considered by their members and supporters to be doing their best, and should try to maintain a dialogue</w:t>
      </w:r>
      <w:r w:rsidR="008857BB">
        <w:rPr>
          <w:rFonts w:ascii="Times New Roman" w:hAnsi="Times New Roman" w:cs="Times New Roman"/>
          <w:sz w:val="24"/>
          <w:szCs w:val="24"/>
        </w:rPr>
        <w:t xml:space="preserve"> with the </w:t>
      </w:r>
      <w:del w:id="521" w:author="E" w:date="2015-08-26T17:53:00Z">
        <w:r w:rsidDel="000B4367">
          <w:rPr>
            <w:rFonts w:ascii="Times New Roman" w:hAnsi="Times New Roman" w:cs="Times New Roman"/>
            <w:sz w:val="24"/>
            <w:szCs w:val="24"/>
          </w:rPr>
          <w:delText xml:space="preserve">Beijing </w:delText>
        </w:r>
      </w:del>
      <w:r w:rsidR="008857BB">
        <w:rPr>
          <w:rFonts w:ascii="Times New Roman" w:hAnsi="Times New Roman" w:cs="Times New Roman"/>
          <w:sz w:val="24"/>
          <w:szCs w:val="24"/>
        </w:rPr>
        <w:t>government</w:t>
      </w:r>
      <w:ins w:id="522" w:author="E" w:date="2015-08-26T17:53:00Z">
        <w:r w:rsidR="000B4367">
          <w:rPr>
            <w:rFonts w:ascii="Times New Roman" w:hAnsi="Times New Roman" w:cs="Times New Roman"/>
            <w:sz w:val="24"/>
            <w:szCs w:val="24"/>
          </w:rPr>
          <w:t xml:space="preserve"> in Beijing</w:t>
        </w:r>
      </w:ins>
      <w:r w:rsidR="002B4573" w:rsidRPr="006B1975">
        <w:rPr>
          <w:rFonts w:ascii="Times New Roman" w:hAnsi="Times New Roman" w:cs="Times New Roman"/>
          <w:sz w:val="24"/>
          <w:szCs w:val="24"/>
        </w:rPr>
        <w:t>, but there is n</w:t>
      </w:r>
      <w:r w:rsidR="002B4573">
        <w:rPr>
          <w:rFonts w:ascii="Times New Roman" w:hAnsi="Times New Roman" w:cs="Times New Roman"/>
          <w:sz w:val="24"/>
          <w:szCs w:val="24"/>
        </w:rPr>
        <w:t xml:space="preserve">o expectation that China will </w:t>
      </w:r>
      <w:r w:rsidR="002B4573" w:rsidRPr="006B1975">
        <w:rPr>
          <w:rFonts w:ascii="Times New Roman" w:hAnsi="Times New Roman" w:cs="Times New Roman"/>
          <w:sz w:val="24"/>
          <w:szCs w:val="24"/>
        </w:rPr>
        <w:t>enter in</w:t>
      </w:r>
      <w:r w:rsidR="003D30DB">
        <w:rPr>
          <w:rFonts w:ascii="Times New Roman" w:hAnsi="Times New Roman" w:cs="Times New Roman"/>
          <w:sz w:val="24"/>
          <w:szCs w:val="24"/>
        </w:rPr>
        <w:t>to</w:t>
      </w:r>
      <w:r w:rsidR="002B4573" w:rsidRPr="006B1975">
        <w:rPr>
          <w:rFonts w:ascii="Times New Roman" w:hAnsi="Times New Roman" w:cs="Times New Roman"/>
          <w:sz w:val="24"/>
          <w:szCs w:val="24"/>
        </w:rPr>
        <w:t xml:space="preserve"> serious negotiations over technology policy. More and more companies are reassessing decisions about what will be exported and what</w:t>
      </w:r>
      <w:r w:rsidR="002B4573">
        <w:rPr>
          <w:rFonts w:ascii="Times New Roman" w:hAnsi="Times New Roman" w:cs="Times New Roman"/>
          <w:sz w:val="24"/>
          <w:szCs w:val="24"/>
        </w:rPr>
        <w:t xml:space="preserve"> will</w:t>
      </w:r>
      <w:r w:rsidR="002B4573" w:rsidRPr="006B1975">
        <w:rPr>
          <w:rFonts w:ascii="Times New Roman" w:hAnsi="Times New Roman" w:cs="Times New Roman"/>
          <w:sz w:val="24"/>
          <w:szCs w:val="24"/>
        </w:rPr>
        <w:t xml:space="preserve"> not. International lawyers tell me, anecdotally, that much of their business is wrapping up ventures. Google set an early precedent others may have wished they could or </w:t>
      </w:r>
      <w:r w:rsidR="002B4573">
        <w:rPr>
          <w:rFonts w:ascii="Times New Roman" w:hAnsi="Times New Roman" w:cs="Times New Roman"/>
          <w:sz w:val="24"/>
          <w:szCs w:val="24"/>
        </w:rPr>
        <w:t xml:space="preserve">thought they </w:t>
      </w:r>
      <w:r w:rsidR="002B4573" w:rsidRPr="006B1975">
        <w:rPr>
          <w:rFonts w:ascii="Times New Roman" w:hAnsi="Times New Roman" w:cs="Times New Roman"/>
          <w:sz w:val="24"/>
          <w:szCs w:val="24"/>
        </w:rPr>
        <w:t xml:space="preserve">should follow. </w:t>
      </w:r>
    </w:p>
    <w:p w14:paraId="77ED541E"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In China, older officials are convinced that the Communist Party has surpassed the United States in political and organizational effi</w:t>
      </w:r>
      <w:r>
        <w:rPr>
          <w:rFonts w:ascii="Times New Roman" w:hAnsi="Times New Roman" w:cs="Times New Roman"/>
          <w:sz w:val="24"/>
          <w:szCs w:val="24"/>
        </w:rPr>
        <w:t xml:space="preserve">ciency. But it is likely that </w:t>
      </w:r>
      <w:r w:rsidRPr="006B1975">
        <w:rPr>
          <w:rFonts w:ascii="Times New Roman" w:hAnsi="Times New Roman" w:cs="Times New Roman"/>
          <w:sz w:val="24"/>
          <w:szCs w:val="24"/>
        </w:rPr>
        <w:t xml:space="preserve">most government officials, especially at the highest, </w:t>
      </w:r>
      <w:r>
        <w:rPr>
          <w:rFonts w:ascii="Times New Roman" w:hAnsi="Times New Roman" w:cs="Times New Roman"/>
          <w:sz w:val="24"/>
          <w:szCs w:val="24"/>
        </w:rPr>
        <w:t>most</w:t>
      </w:r>
      <w:r w:rsidR="008857BB">
        <w:rPr>
          <w:rFonts w:ascii="Times New Roman" w:hAnsi="Times New Roman" w:cs="Times New Roman"/>
          <w:sz w:val="24"/>
          <w:szCs w:val="24"/>
        </w:rPr>
        <w:t>-</w:t>
      </w:r>
      <w:r w:rsidRPr="006B1975">
        <w:rPr>
          <w:rFonts w:ascii="Times New Roman" w:hAnsi="Times New Roman" w:cs="Times New Roman"/>
          <w:sz w:val="24"/>
          <w:szCs w:val="24"/>
        </w:rPr>
        <w:t>isolated lev</w:t>
      </w:r>
      <w:r>
        <w:rPr>
          <w:rFonts w:ascii="Times New Roman" w:hAnsi="Times New Roman" w:cs="Times New Roman"/>
          <w:sz w:val="24"/>
          <w:szCs w:val="24"/>
        </w:rPr>
        <w:t xml:space="preserve">el, have little understanding </w:t>
      </w:r>
      <w:r w:rsidRPr="006B1975">
        <w:rPr>
          <w:rFonts w:ascii="Times New Roman" w:hAnsi="Times New Roman" w:cs="Times New Roman"/>
          <w:sz w:val="24"/>
          <w:szCs w:val="24"/>
        </w:rPr>
        <w:t>of the nation’s domestic and international dependence on networking technology and applications. Younger officials are more knowledgeable and realistic.</w:t>
      </w:r>
    </w:p>
    <w:p w14:paraId="66C10220"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Concern about Snowden</w:t>
      </w:r>
      <w:r>
        <w:rPr>
          <w:rFonts w:ascii="Times New Roman" w:hAnsi="Times New Roman" w:cs="Times New Roman"/>
          <w:sz w:val="24"/>
          <w:szCs w:val="24"/>
        </w:rPr>
        <w:t>’s</w:t>
      </w:r>
      <w:r w:rsidRPr="006B1975">
        <w:rPr>
          <w:rFonts w:ascii="Times New Roman" w:hAnsi="Times New Roman" w:cs="Times New Roman"/>
          <w:sz w:val="24"/>
          <w:szCs w:val="24"/>
        </w:rPr>
        <w:t xml:space="preserve"> NSA revelations may have kickstarted a renewed interest in cybersecurity, but any change will t</w:t>
      </w:r>
      <w:r w:rsidR="008857BB">
        <w:rPr>
          <w:rFonts w:ascii="Times New Roman" w:hAnsi="Times New Roman" w:cs="Times New Roman"/>
          <w:sz w:val="24"/>
          <w:szCs w:val="24"/>
        </w:rPr>
        <w:t>ake</w:t>
      </w:r>
      <w:r w:rsidRPr="006B1975">
        <w:rPr>
          <w:rFonts w:ascii="Times New Roman" w:hAnsi="Times New Roman" w:cs="Times New Roman"/>
          <w:sz w:val="24"/>
          <w:szCs w:val="24"/>
        </w:rPr>
        <w:t xml:space="preserve"> a lot of time to filter down through the Chinese policy system, making it unlikely that China will </w:t>
      </w:r>
      <w:r w:rsidR="008857BB">
        <w:rPr>
          <w:rFonts w:ascii="Times New Roman" w:hAnsi="Times New Roman" w:cs="Times New Roman"/>
          <w:sz w:val="24"/>
          <w:szCs w:val="24"/>
        </w:rPr>
        <w:t xml:space="preserve">significantly improve its </w:t>
      </w:r>
      <w:r w:rsidRPr="006B1975">
        <w:rPr>
          <w:rFonts w:ascii="Times New Roman" w:hAnsi="Times New Roman" w:cs="Times New Roman"/>
          <w:sz w:val="24"/>
          <w:szCs w:val="24"/>
        </w:rPr>
        <w:t>security technologies in the short</w:t>
      </w:r>
      <w:r>
        <w:rPr>
          <w:rFonts w:ascii="Times New Roman" w:hAnsi="Times New Roman" w:cs="Times New Roman"/>
          <w:sz w:val="24"/>
          <w:szCs w:val="24"/>
        </w:rPr>
        <w:t>-</w:t>
      </w:r>
      <w:r w:rsidRPr="006B1975">
        <w:rPr>
          <w:rFonts w:ascii="Times New Roman" w:hAnsi="Times New Roman" w:cs="Times New Roman"/>
          <w:sz w:val="24"/>
          <w:szCs w:val="24"/>
        </w:rPr>
        <w:t xml:space="preserve"> and mid-term future, which gives the advantage to the United States. This seems to be the consensus among the technically knowledgeable in the United States with its large multinational population, including many Indians in high places, and also in Germany. Let the Chinese use their own equipment. Maybe it works, maybe not. There is a lot more to putting a national </w:t>
      </w:r>
      <w:r w:rsidRPr="00F07689">
        <w:rPr>
          <w:rFonts w:ascii="Times New Roman" w:hAnsi="Times New Roman" w:cs="Times New Roman"/>
          <w:sz w:val="24"/>
          <w:szCs w:val="24"/>
        </w:rPr>
        <w:t>network together than kit.</w:t>
      </w:r>
      <w:r w:rsidRPr="006B1975">
        <w:rPr>
          <w:rFonts w:ascii="Times New Roman" w:hAnsi="Times New Roman" w:cs="Times New Roman"/>
          <w:sz w:val="24"/>
          <w:szCs w:val="24"/>
        </w:rPr>
        <w:t xml:space="preserve">  </w:t>
      </w:r>
    </w:p>
    <w:p w14:paraId="157B6FF3"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lastRenderedPageBreak/>
        <w:t xml:space="preserve">Younger generations of both Chinese and </w:t>
      </w:r>
      <w:r w:rsidR="008857BB">
        <w:rPr>
          <w:rFonts w:ascii="Times New Roman" w:hAnsi="Times New Roman" w:cs="Times New Roman"/>
          <w:sz w:val="24"/>
          <w:szCs w:val="24"/>
        </w:rPr>
        <w:t>US</w:t>
      </w:r>
      <w:r w:rsidR="008857BB" w:rsidRPr="006B1975">
        <w:rPr>
          <w:rFonts w:ascii="Times New Roman" w:hAnsi="Times New Roman" w:cs="Times New Roman"/>
          <w:sz w:val="24"/>
          <w:szCs w:val="24"/>
        </w:rPr>
        <w:t xml:space="preserve"> </w:t>
      </w:r>
      <w:r w:rsidRPr="006B1975">
        <w:rPr>
          <w:rFonts w:ascii="Times New Roman" w:hAnsi="Times New Roman" w:cs="Times New Roman"/>
          <w:sz w:val="24"/>
          <w:szCs w:val="24"/>
        </w:rPr>
        <w:t>technologists are aware of the disparity</w:t>
      </w:r>
      <w:r>
        <w:rPr>
          <w:rFonts w:ascii="Times New Roman" w:hAnsi="Times New Roman" w:cs="Times New Roman"/>
          <w:sz w:val="24"/>
          <w:szCs w:val="24"/>
        </w:rPr>
        <w:t>,</w:t>
      </w:r>
      <w:r w:rsidRPr="006B1975">
        <w:rPr>
          <w:rFonts w:ascii="Times New Roman" w:hAnsi="Times New Roman" w:cs="Times New Roman"/>
          <w:sz w:val="24"/>
          <w:szCs w:val="24"/>
        </w:rPr>
        <w:t xml:space="preserve"> and this is where the possibility </w:t>
      </w:r>
      <w:r>
        <w:rPr>
          <w:rFonts w:ascii="Times New Roman" w:hAnsi="Times New Roman" w:cs="Times New Roman"/>
          <w:sz w:val="24"/>
          <w:szCs w:val="24"/>
        </w:rPr>
        <w:t>for</w:t>
      </w:r>
      <w:r w:rsidRPr="006B1975">
        <w:rPr>
          <w:rFonts w:ascii="Times New Roman" w:hAnsi="Times New Roman" w:cs="Times New Roman"/>
          <w:sz w:val="24"/>
          <w:szCs w:val="24"/>
        </w:rPr>
        <w:t xml:space="preserve"> negotiations exist</w:t>
      </w:r>
      <w:r>
        <w:rPr>
          <w:rFonts w:ascii="Times New Roman" w:hAnsi="Times New Roman" w:cs="Times New Roman"/>
          <w:sz w:val="24"/>
          <w:szCs w:val="24"/>
        </w:rPr>
        <w:t>s</w:t>
      </w:r>
      <w:r w:rsidRPr="006B1975">
        <w:rPr>
          <w:rFonts w:ascii="Times New Roman" w:hAnsi="Times New Roman" w:cs="Times New Roman"/>
          <w:sz w:val="24"/>
          <w:szCs w:val="24"/>
        </w:rPr>
        <w:t xml:space="preserve">. Take this </w:t>
      </w:r>
      <w:ins w:id="523" w:author="E" w:date="2015-08-26T17:54:00Z">
        <w:r w:rsidR="000B4367">
          <w:rPr>
            <w:rFonts w:ascii="Times New Roman" w:hAnsi="Times New Roman" w:cs="Times New Roman"/>
            <w:sz w:val="24"/>
            <w:szCs w:val="24"/>
          </w:rPr>
          <w:t xml:space="preserve">option </w:t>
        </w:r>
      </w:ins>
      <w:r w:rsidRPr="006B1975">
        <w:rPr>
          <w:rFonts w:ascii="Times New Roman" w:hAnsi="Times New Roman" w:cs="Times New Roman"/>
          <w:sz w:val="24"/>
          <w:szCs w:val="24"/>
        </w:rPr>
        <w:t>off the diplomacy table. Do</w:t>
      </w:r>
      <w:r>
        <w:rPr>
          <w:rFonts w:ascii="Times New Roman" w:hAnsi="Times New Roman" w:cs="Times New Roman"/>
          <w:sz w:val="24"/>
          <w:szCs w:val="24"/>
        </w:rPr>
        <w:t xml:space="preserve"> </w:t>
      </w:r>
      <w:r w:rsidRPr="006B1975">
        <w:rPr>
          <w:rFonts w:ascii="Times New Roman" w:hAnsi="Times New Roman" w:cs="Times New Roman"/>
          <w:sz w:val="24"/>
          <w:szCs w:val="24"/>
        </w:rPr>
        <w:t>n</w:t>
      </w:r>
      <w:r>
        <w:rPr>
          <w:rFonts w:ascii="Times New Roman" w:hAnsi="Times New Roman" w:cs="Times New Roman"/>
          <w:sz w:val="24"/>
          <w:szCs w:val="24"/>
        </w:rPr>
        <w:t>o</w:t>
      </w:r>
      <w:r w:rsidRPr="006B1975">
        <w:rPr>
          <w:rFonts w:ascii="Times New Roman" w:hAnsi="Times New Roman" w:cs="Times New Roman"/>
          <w:sz w:val="24"/>
          <w:szCs w:val="24"/>
        </w:rPr>
        <w:t xml:space="preserve">t </w:t>
      </w:r>
      <w:r w:rsidRPr="00304295">
        <w:rPr>
          <w:rFonts w:ascii="Times New Roman" w:hAnsi="Times New Roman" w:cs="Times New Roman"/>
          <w:sz w:val="24"/>
          <w:szCs w:val="24"/>
        </w:rPr>
        <w:t>overreact</w:t>
      </w:r>
      <w:r w:rsidRPr="006B1975">
        <w:rPr>
          <w:rFonts w:ascii="Times New Roman" w:hAnsi="Times New Roman" w:cs="Times New Roman"/>
          <w:sz w:val="24"/>
          <w:szCs w:val="24"/>
        </w:rPr>
        <w:t xml:space="preserve">.  </w:t>
      </w:r>
    </w:p>
    <w:p w14:paraId="3B828D74" w14:textId="77777777" w:rsidR="008857BB" w:rsidRDefault="002B4573" w:rsidP="008A6122">
      <w:pPr>
        <w:pStyle w:val="NoSpacing"/>
        <w:spacing w:line="276" w:lineRule="auto"/>
        <w:ind w:firstLine="720"/>
        <w:rPr>
          <w:rFonts w:ascii="Times New Roman" w:hAnsi="Times New Roman" w:cs="Times New Roman"/>
          <w:sz w:val="24"/>
          <w:szCs w:val="24"/>
        </w:rPr>
      </w:pPr>
      <w:r w:rsidRPr="00E14BA2">
        <w:rPr>
          <w:rFonts w:ascii="Times New Roman" w:hAnsi="Times New Roman" w:cs="Times New Roman"/>
          <w:b/>
          <w:sz w:val="24"/>
          <w:szCs w:val="24"/>
        </w:rPr>
        <w:t>Option 2</w:t>
      </w:r>
      <w:r w:rsidRPr="008A6122">
        <w:rPr>
          <w:rFonts w:ascii="Times New Roman" w:hAnsi="Times New Roman" w:cs="Times New Roman"/>
          <w:b/>
          <w:sz w:val="24"/>
          <w:szCs w:val="24"/>
        </w:rPr>
        <w:t>:</w:t>
      </w:r>
      <w:r w:rsidRPr="006B1975">
        <w:rPr>
          <w:rFonts w:ascii="Times New Roman" w:hAnsi="Times New Roman" w:cs="Times New Roman"/>
          <w:sz w:val="24"/>
          <w:szCs w:val="24"/>
        </w:rPr>
        <w:t xml:space="preserve"> The United States is the graduate school of China. China’s </w:t>
      </w:r>
      <w:r>
        <w:rPr>
          <w:rFonts w:ascii="Times New Roman" w:hAnsi="Times New Roman" w:cs="Times New Roman"/>
          <w:sz w:val="24"/>
          <w:szCs w:val="24"/>
        </w:rPr>
        <w:t xml:space="preserve">twelfth </w:t>
      </w:r>
      <w:r w:rsidRPr="006B1975">
        <w:rPr>
          <w:rFonts w:ascii="Times New Roman" w:hAnsi="Times New Roman" w:cs="Times New Roman"/>
          <w:sz w:val="24"/>
          <w:szCs w:val="24"/>
        </w:rPr>
        <w:t>Five</w:t>
      </w:r>
      <w:r>
        <w:rPr>
          <w:rFonts w:ascii="Times New Roman" w:hAnsi="Times New Roman" w:cs="Times New Roman"/>
          <w:sz w:val="24"/>
          <w:szCs w:val="24"/>
        </w:rPr>
        <w:t>-</w:t>
      </w:r>
      <w:r w:rsidRPr="006B1975">
        <w:rPr>
          <w:rFonts w:ascii="Times New Roman" w:hAnsi="Times New Roman" w:cs="Times New Roman"/>
          <w:sz w:val="24"/>
          <w:szCs w:val="24"/>
        </w:rPr>
        <w:t>Year Plan for strategic emerging industries will not reach even modest success without access to the technical research and PhD programs of US universities. Innovation depends on diverse inputs.  This is the history of San J</w:t>
      </w:r>
      <w:r w:rsidRPr="00304295">
        <w:rPr>
          <w:rFonts w:ascii="Times New Roman" w:hAnsi="Times New Roman" w:cs="Times New Roman"/>
          <w:sz w:val="24"/>
          <w:szCs w:val="24"/>
        </w:rPr>
        <w:t>os</w:t>
      </w:r>
      <w:r w:rsidR="008857BB" w:rsidRPr="008A6122">
        <w:rPr>
          <w:rFonts w:ascii="Times New Roman" w:hAnsi="Times New Roman" w:cs="Times New Roman"/>
          <w:sz w:val="24"/>
          <w:szCs w:val="24"/>
        </w:rPr>
        <w:t>é</w:t>
      </w:r>
      <w:r w:rsidRPr="006B1975">
        <w:rPr>
          <w:rFonts w:ascii="Times New Roman" w:hAnsi="Times New Roman" w:cs="Times New Roman"/>
          <w:sz w:val="24"/>
          <w:szCs w:val="24"/>
        </w:rPr>
        <w:t xml:space="preserve">, Seattle, Boston, </w:t>
      </w:r>
      <w:r>
        <w:rPr>
          <w:rFonts w:ascii="Times New Roman" w:hAnsi="Times New Roman" w:cs="Times New Roman"/>
          <w:sz w:val="24"/>
          <w:szCs w:val="24"/>
        </w:rPr>
        <w:t xml:space="preserve">and </w:t>
      </w:r>
      <w:r w:rsidRPr="006B1975">
        <w:rPr>
          <w:rFonts w:ascii="Times New Roman" w:hAnsi="Times New Roman" w:cs="Times New Roman"/>
          <w:sz w:val="24"/>
          <w:szCs w:val="24"/>
        </w:rPr>
        <w:t xml:space="preserve">New York </w:t>
      </w:r>
      <w:r>
        <w:rPr>
          <w:rFonts w:ascii="Times New Roman" w:hAnsi="Times New Roman" w:cs="Times New Roman"/>
          <w:sz w:val="24"/>
          <w:szCs w:val="24"/>
        </w:rPr>
        <w:t>C</w:t>
      </w:r>
      <w:r w:rsidRPr="006B1975">
        <w:rPr>
          <w:rFonts w:ascii="Times New Roman" w:hAnsi="Times New Roman" w:cs="Times New Roman"/>
          <w:sz w:val="24"/>
          <w:szCs w:val="24"/>
        </w:rPr>
        <w:t>ity</w:t>
      </w:r>
      <w:r>
        <w:rPr>
          <w:rFonts w:ascii="Times New Roman" w:hAnsi="Times New Roman" w:cs="Times New Roman"/>
          <w:sz w:val="24"/>
          <w:szCs w:val="24"/>
        </w:rPr>
        <w:t>,</w:t>
      </w:r>
      <w:r w:rsidRPr="006B1975">
        <w:rPr>
          <w:rFonts w:ascii="Times New Roman" w:hAnsi="Times New Roman" w:cs="Times New Roman"/>
          <w:sz w:val="24"/>
          <w:szCs w:val="24"/>
        </w:rPr>
        <w:t xml:space="preserve"> where research programs and companies include many national cultural inputs </w:t>
      </w:r>
      <w:r w:rsidR="00A57EA6">
        <w:rPr>
          <w:rFonts w:ascii="Times New Roman" w:hAnsi="Times New Roman" w:cs="Times New Roman"/>
          <w:sz w:val="24"/>
          <w:szCs w:val="24"/>
        </w:rPr>
        <w:t>in</w:t>
      </w:r>
      <w:r w:rsidRPr="006B1975">
        <w:rPr>
          <w:rFonts w:ascii="Times New Roman" w:hAnsi="Times New Roman" w:cs="Times New Roman"/>
          <w:sz w:val="24"/>
          <w:szCs w:val="24"/>
        </w:rPr>
        <w:t xml:space="preserve"> design, software engineering</w:t>
      </w:r>
      <w:r>
        <w:rPr>
          <w:rFonts w:ascii="Times New Roman" w:hAnsi="Times New Roman" w:cs="Times New Roman"/>
          <w:sz w:val="24"/>
          <w:szCs w:val="24"/>
        </w:rPr>
        <w:t>,</w:t>
      </w:r>
      <w:r w:rsidRPr="006B1975">
        <w:rPr>
          <w:rFonts w:ascii="Times New Roman" w:hAnsi="Times New Roman" w:cs="Times New Roman"/>
          <w:sz w:val="24"/>
          <w:szCs w:val="24"/>
        </w:rPr>
        <w:t xml:space="preserve"> and development. Chinese Internet and networking technologies and services remain almost completely derivative, and dependent </w:t>
      </w:r>
      <w:r>
        <w:rPr>
          <w:rFonts w:ascii="Times New Roman" w:hAnsi="Times New Roman" w:cs="Times New Roman"/>
          <w:sz w:val="24"/>
          <w:szCs w:val="24"/>
        </w:rPr>
        <w:t>up</w:t>
      </w:r>
      <w:r w:rsidRPr="006B1975">
        <w:rPr>
          <w:rFonts w:ascii="Times New Roman" w:hAnsi="Times New Roman" w:cs="Times New Roman"/>
          <w:sz w:val="24"/>
          <w:szCs w:val="24"/>
        </w:rPr>
        <w:t>on a protected</w:t>
      </w:r>
      <w:r w:rsidR="00A57EA6">
        <w:rPr>
          <w:rFonts w:ascii="Times New Roman" w:hAnsi="Times New Roman" w:cs="Times New Roman"/>
          <w:sz w:val="24"/>
          <w:szCs w:val="24"/>
        </w:rPr>
        <w:t>—t</w:t>
      </w:r>
      <w:r w:rsidRPr="006B1975">
        <w:rPr>
          <w:rFonts w:ascii="Times New Roman" w:hAnsi="Times New Roman" w:cs="Times New Roman"/>
          <w:sz w:val="24"/>
          <w:szCs w:val="24"/>
        </w:rPr>
        <w:t>hough large</w:t>
      </w:r>
      <w:r w:rsidR="00A57EA6">
        <w:rPr>
          <w:rFonts w:ascii="Times New Roman" w:hAnsi="Times New Roman" w:cs="Times New Roman"/>
          <w:sz w:val="24"/>
          <w:szCs w:val="24"/>
        </w:rPr>
        <w:t>—</w:t>
      </w:r>
      <w:r w:rsidRPr="006B1975">
        <w:rPr>
          <w:rFonts w:ascii="Times New Roman" w:hAnsi="Times New Roman" w:cs="Times New Roman"/>
          <w:sz w:val="24"/>
          <w:szCs w:val="24"/>
        </w:rPr>
        <w:t>domestic network that minimizes the opportunity for foreign participation.</w:t>
      </w:r>
    </w:p>
    <w:p w14:paraId="1A795C42" w14:textId="77777777" w:rsidR="008857BB" w:rsidRDefault="008857BB" w:rsidP="008A6122">
      <w:pPr>
        <w:pStyle w:val="NoSpacing"/>
        <w:spacing w:line="276" w:lineRule="auto"/>
        <w:rPr>
          <w:rFonts w:ascii="Times New Roman" w:hAnsi="Times New Roman" w:cs="Times New Roman"/>
          <w:sz w:val="24"/>
          <w:szCs w:val="24"/>
        </w:rPr>
      </w:pPr>
    </w:p>
    <w:p w14:paraId="3CD4FD89" w14:textId="77777777" w:rsidR="002B4573" w:rsidRPr="006B1975" w:rsidRDefault="002B4573" w:rsidP="008A6122">
      <w:pPr>
        <w:pStyle w:val="NoSpacing"/>
        <w:spacing w:line="276" w:lineRule="auto"/>
        <w:ind w:firstLine="720"/>
        <w:rPr>
          <w:rFonts w:ascii="Times New Roman" w:hAnsi="Times New Roman" w:cs="Times New Roman"/>
          <w:sz w:val="24"/>
          <w:szCs w:val="24"/>
        </w:rPr>
      </w:pPr>
      <w:r w:rsidRPr="006B1975">
        <w:rPr>
          <w:rFonts w:ascii="Times New Roman" w:hAnsi="Times New Roman" w:cs="Times New Roman"/>
          <w:sz w:val="24"/>
          <w:szCs w:val="24"/>
        </w:rPr>
        <w:t>Visa restrictions do</w:t>
      </w:r>
      <w:r>
        <w:rPr>
          <w:rFonts w:ascii="Times New Roman" w:hAnsi="Times New Roman" w:cs="Times New Roman"/>
          <w:sz w:val="24"/>
          <w:szCs w:val="24"/>
        </w:rPr>
        <w:t xml:space="preserve"> no</w:t>
      </w:r>
      <w:r w:rsidRPr="006B1975">
        <w:rPr>
          <w:rFonts w:ascii="Times New Roman" w:hAnsi="Times New Roman" w:cs="Times New Roman"/>
          <w:sz w:val="24"/>
          <w:szCs w:val="24"/>
        </w:rPr>
        <w:t xml:space="preserve">t have to be omnibus, but selective visa restrictions </w:t>
      </w:r>
      <w:r w:rsidR="00A57EA6">
        <w:rPr>
          <w:rFonts w:ascii="Times New Roman" w:hAnsi="Times New Roman" w:cs="Times New Roman"/>
          <w:sz w:val="24"/>
          <w:szCs w:val="24"/>
        </w:rPr>
        <w:t>are</w:t>
      </w:r>
      <w:r w:rsidR="00A57EA6" w:rsidRPr="006B1975">
        <w:rPr>
          <w:rFonts w:ascii="Times New Roman" w:hAnsi="Times New Roman" w:cs="Times New Roman"/>
          <w:sz w:val="24"/>
          <w:szCs w:val="24"/>
        </w:rPr>
        <w:t xml:space="preserve"> </w:t>
      </w:r>
      <w:r w:rsidR="008857BB">
        <w:rPr>
          <w:rFonts w:ascii="Times New Roman" w:hAnsi="Times New Roman" w:cs="Times New Roman"/>
          <w:sz w:val="24"/>
          <w:szCs w:val="24"/>
        </w:rPr>
        <w:t>a</w:t>
      </w:r>
      <w:r w:rsidR="008857BB" w:rsidRPr="006B1975">
        <w:rPr>
          <w:rFonts w:ascii="Times New Roman" w:hAnsi="Times New Roman" w:cs="Times New Roman"/>
          <w:sz w:val="24"/>
          <w:szCs w:val="24"/>
        </w:rPr>
        <w:t xml:space="preserve"> </w:t>
      </w:r>
      <w:r w:rsidRPr="006B1975">
        <w:rPr>
          <w:rFonts w:ascii="Times New Roman" w:hAnsi="Times New Roman" w:cs="Times New Roman"/>
          <w:sz w:val="24"/>
          <w:szCs w:val="24"/>
        </w:rPr>
        <w:t>point of leverage where there se</w:t>
      </w:r>
      <w:r>
        <w:rPr>
          <w:rFonts w:ascii="Times New Roman" w:hAnsi="Times New Roman" w:cs="Times New Roman"/>
          <w:sz w:val="24"/>
          <w:szCs w:val="24"/>
        </w:rPr>
        <w:t>em to be few</w:t>
      </w:r>
      <w:r w:rsidRPr="006B1975">
        <w:rPr>
          <w:rFonts w:ascii="Times New Roman" w:hAnsi="Times New Roman" w:cs="Times New Roman"/>
          <w:sz w:val="24"/>
          <w:szCs w:val="24"/>
        </w:rPr>
        <w:t xml:space="preserve">. </w:t>
      </w:r>
      <w:r w:rsidR="008857BB">
        <w:rPr>
          <w:rFonts w:ascii="Times New Roman" w:hAnsi="Times New Roman" w:cs="Times New Roman"/>
          <w:sz w:val="24"/>
          <w:szCs w:val="24"/>
        </w:rPr>
        <w:br/>
      </w:r>
    </w:p>
    <w:p w14:paraId="520F3507" w14:textId="77777777" w:rsidR="002B4573" w:rsidRDefault="002B4573" w:rsidP="008A6122">
      <w:pPr>
        <w:spacing w:after="0"/>
        <w:ind w:firstLine="720"/>
        <w:rPr>
          <w:rFonts w:ascii="Times New Roman" w:hAnsi="Times New Roman" w:cs="Times New Roman"/>
          <w:b/>
          <w:sz w:val="24"/>
          <w:szCs w:val="24"/>
        </w:rPr>
      </w:pPr>
      <w:r w:rsidRPr="00E14BA2">
        <w:rPr>
          <w:rFonts w:ascii="Times New Roman" w:hAnsi="Times New Roman" w:cs="Times New Roman"/>
          <w:b/>
          <w:sz w:val="24"/>
          <w:szCs w:val="24"/>
        </w:rPr>
        <w:t>Option 3</w:t>
      </w:r>
      <w:r>
        <w:rPr>
          <w:rFonts w:ascii="Times New Roman" w:hAnsi="Times New Roman" w:cs="Times New Roman"/>
          <w:b/>
          <w:sz w:val="24"/>
          <w:szCs w:val="24"/>
        </w:rPr>
        <w:t>:</w:t>
      </w:r>
      <w:r w:rsidRPr="006B1975">
        <w:rPr>
          <w:rFonts w:ascii="Times New Roman" w:hAnsi="Times New Roman" w:cs="Times New Roman"/>
          <w:sz w:val="24"/>
          <w:szCs w:val="24"/>
        </w:rPr>
        <w:t xml:space="preserve"> Strict access to investment in US technical companies. China lacks an infrastructure for innovation. The largest Internet monopolies, with huge resources gained as favored companies in the Chinese political system, are attempting to invest heavily in US technical companies. Controlled access to funding mechanisms are also a negative incentive.</w:t>
      </w:r>
    </w:p>
    <w:p w14:paraId="2C723997" w14:textId="77777777" w:rsidR="002B4573" w:rsidRDefault="002B4573" w:rsidP="008A6122">
      <w:pPr>
        <w:rPr>
          <w:rFonts w:ascii="Times New Roman" w:hAnsi="Times New Roman" w:cs="Times New Roman"/>
          <w:b/>
          <w:sz w:val="24"/>
          <w:szCs w:val="24"/>
        </w:rPr>
      </w:pPr>
      <w:r>
        <w:rPr>
          <w:rFonts w:ascii="Times New Roman" w:hAnsi="Times New Roman" w:cs="Times New Roman"/>
          <w:sz w:val="24"/>
          <w:szCs w:val="24"/>
        </w:rPr>
        <w:br/>
      </w:r>
      <w:r w:rsidRPr="006B1975">
        <w:rPr>
          <w:rFonts w:ascii="Times New Roman" w:hAnsi="Times New Roman" w:cs="Times New Roman"/>
          <w:b/>
          <w:sz w:val="24"/>
          <w:szCs w:val="24"/>
        </w:rPr>
        <w:t>Positi</w:t>
      </w:r>
      <w:r>
        <w:rPr>
          <w:rFonts w:ascii="Times New Roman" w:hAnsi="Times New Roman" w:cs="Times New Roman"/>
          <w:b/>
          <w:sz w:val="24"/>
          <w:szCs w:val="24"/>
        </w:rPr>
        <w:t>v</w:t>
      </w:r>
      <w:r w:rsidRPr="006B1975">
        <w:rPr>
          <w:rFonts w:ascii="Times New Roman" w:hAnsi="Times New Roman" w:cs="Times New Roman"/>
          <w:b/>
          <w:sz w:val="24"/>
          <w:szCs w:val="24"/>
        </w:rPr>
        <w:t xml:space="preserve">e Incentives </w:t>
      </w:r>
    </w:p>
    <w:p w14:paraId="35182CD9"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The telecom and IT sector provide several opportunities that might provide a path toward nonconfrontational growth and collaboration or cooperation.</w:t>
      </w:r>
    </w:p>
    <w:p w14:paraId="7B7D563F" w14:textId="77777777" w:rsidR="002B4573" w:rsidRPr="006B1975" w:rsidRDefault="002B4573" w:rsidP="002B4573">
      <w:pPr>
        <w:ind w:firstLine="720"/>
        <w:rPr>
          <w:rFonts w:ascii="Times New Roman" w:hAnsi="Times New Roman" w:cs="Times New Roman"/>
          <w:sz w:val="24"/>
          <w:szCs w:val="24"/>
        </w:rPr>
      </w:pPr>
      <w:r w:rsidRPr="00E14BA2">
        <w:rPr>
          <w:rFonts w:ascii="Times New Roman" w:hAnsi="Times New Roman" w:cs="Times New Roman"/>
          <w:b/>
          <w:sz w:val="24"/>
          <w:szCs w:val="24"/>
        </w:rPr>
        <w:t>Option 4</w:t>
      </w:r>
      <w:r w:rsidRPr="008A6122">
        <w:rPr>
          <w:rFonts w:ascii="Times New Roman" w:hAnsi="Times New Roman" w:cs="Times New Roman"/>
          <w:b/>
          <w:sz w:val="24"/>
          <w:szCs w:val="24"/>
        </w:rPr>
        <w:t>:</w:t>
      </w:r>
      <w:r w:rsidRPr="006B1975">
        <w:rPr>
          <w:rFonts w:ascii="Times New Roman" w:hAnsi="Times New Roman" w:cs="Times New Roman"/>
          <w:sz w:val="24"/>
          <w:szCs w:val="24"/>
        </w:rPr>
        <w:t xml:space="preserve"> There is little downside </w:t>
      </w:r>
      <w:r w:rsidR="00A57EA6">
        <w:rPr>
          <w:rFonts w:ascii="Times New Roman" w:hAnsi="Times New Roman" w:cs="Times New Roman"/>
          <w:sz w:val="24"/>
          <w:szCs w:val="24"/>
        </w:rPr>
        <w:t>to</w:t>
      </w:r>
      <w:r w:rsidR="00A57EA6" w:rsidRPr="006B1975">
        <w:rPr>
          <w:rFonts w:ascii="Times New Roman" w:hAnsi="Times New Roman" w:cs="Times New Roman"/>
          <w:sz w:val="24"/>
          <w:szCs w:val="24"/>
        </w:rPr>
        <w:t xml:space="preserve"> </w:t>
      </w:r>
      <w:r w:rsidRPr="006B1975">
        <w:rPr>
          <w:rFonts w:ascii="Times New Roman" w:hAnsi="Times New Roman" w:cs="Times New Roman"/>
          <w:sz w:val="24"/>
          <w:szCs w:val="24"/>
        </w:rPr>
        <w:t>the United States taking a cooperative position on international management of the Internet and international telecommunications system. This means resu</w:t>
      </w:r>
      <w:r>
        <w:rPr>
          <w:rFonts w:ascii="Times New Roman" w:hAnsi="Times New Roman" w:cs="Times New Roman"/>
          <w:sz w:val="24"/>
          <w:szCs w:val="24"/>
        </w:rPr>
        <w:t xml:space="preserve">ming a cooperative </w:t>
      </w:r>
      <w:r w:rsidRPr="006B1975">
        <w:rPr>
          <w:rFonts w:ascii="Times New Roman" w:hAnsi="Times New Roman" w:cs="Times New Roman"/>
          <w:sz w:val="24"/>
          <w:szCs w:val="24"/>
        </w:rPr>
        <w:t>leadership position within the International Telecommunication Union</w:t>
      </w:r>
      <w:r>
        <w:rPr>
          <w:rFonts w:ascii="Times New Roman" w:hAnsi="Times New Roman" w:cs="Times New Roman"/>
          <w:sz w:val="24"/>
          <w:szCs w:val="24"/>
        </w:rPr>
        <w:t xml:space="preserve">, which became </w:t>
      </w:r>
      <w:r w:rsidRPr="006B1975">
        <w:rPr>
          <w:rFonts w:ascii="Times New Roman" w:hAnsi="Times New Roman" w:cs="Times New Roman"/>
          <w:sz w:val="24"/>
          <w:szCs w:val="24"/>
        </w:rPr>
        <w:t>a specialized agency of</w:t>
      </w:r>
      <w:r>
        <w:rPr>
          <w:rFonts w:ascii="Times New Roman" w:hAnsi="Times New Roman" w:cs="Times New Roman"/>
          <w:sz w:val="24"/>
          <w:szCs w:val="24"/>
        </w:rPr>
        <w:t xml:space="preserve"> the UN </w:t>
      </w:r>
      <w:r w:rsidR="00A57EA6">
        <w:rPr>
          <w:rFonts w:ascii="Times New Roman" w:hAnsi="Times New Roman" w:cs="Times New Roman"/>
          <w:sz w:val="24"/>
          <w:szCs w:val="24"/>
        </w:rPr>
        <w:t>in 1949</w:t>
      </w:r>
      <w:r>
        <w:rPr>
          <w:rFonts w:ascii="Times New Roman" w:hAnsi="Times New Roman" w:cs="Times New Roman"/>
          <w:sz w:val="24"/>
          <w:szCs w:val="24"/>
        </w:rPr>
        <w:t xml:space="preserve">. The ITU </w:t>
      </w:r>
      <w:r w:rsidRPr="006B1975">
        <w:rPr>
          <w:rFonts w:ascii="Times New Roman" w:hAnsi="Times New Roman" w:cs="Times New Roman"/>
          <w:sz w:val="24"/>
          <w:szCs w:val="24"/>
        </w:rPr>
        <w:t>has contributed immensely to peaceful international</w:t>
      </w:r>
      <w:r>
        <w:rPr>
          <w:rFonts w:ascii="Times New Roman" w:hAnsi="Times New Roman" w:cs="Times New Roman"/>
          <w:sz w:val="24"/>
          <w:szCs w:val="24"/>
        </w:rPr>
        <w:t xml:space="preserve"> relations for more than 150 years, </w:t>
      </w:r>
      <w:r w:rsidRPr="006B1975">
        <w:rPr>
          <w:rFonts w:ascii="Times New Roman" w:hAnsi="Times New Roman" w:cs="Times New Roman"/>
          <w:sz w:val="24"/>
          <w:szCs w:val="24"/>
        </w:rPr>
        <w:t xml:space="preserve">making it the most successful diplomatic organization in history. To work against it </w:t>
      </w:r>
      <w:r>
        <w:rPr>
          <w:rFonts w:ascii="Times New Roman" w:hAnsi="Times New Roman" w:cs="Times New Roman"/>
          <w:sz w:val="24"/>
          <w:szCs w:val="24"/>
        </w:rPr>
        <w:t xml:space="preserve">is to </w:t>
      </w:r>
      <w:r w:rsidRPr="006B1975">
        <w:rPr>
          <w:rFonts w:ascii="Times New Roman" w:hAnsi="Times New Roman" w:cs="Times New Roman"/>
          <w:sz w:val="24"/>
          <w:szCs w:val="24"/>
        </w:rPr>
        <w:t xml:space="preserve">work against history. </w:t>
      </w:r>
    </w:p>
    <w:p w14:paraId="1262B1CA"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The United States may own the Internet routing methods and addressing schemes t</w:t>
      </w:r>
      <w:r>
        <w:rPr>
          <w:rFonts w:ascii="Times New Roman" w:hAnsi="Times New Roman" w:cs="Times New Roman"/>
          <w:sz w:val="24"/>
          <w:szCs w:val="24"/>
        </w:rPr>
        <w:t xml:space="preserve">hat are the </w:t>
      </w:r>
      <w:r w:rsidR="00A57EA6">
        <w:rPr>
          <w:rFonts w:ascii="Times New Roman" w:hAnsi="Times New Roman" w:cs="Times New Roman"/>
          <w:sz w:val="24"/>
          <w:szCs w:val="24"/>
        </w:rPr>
        <w:t>W</w:t>
      </w:r>
      <w:r>
        <w:rPr>
          <w:rFonts w:ascii="Times New Roman" w:hAnsi="Times New Roman" w:cs="Times New Roman"/>
          <w:sz w:val="24"/>
          <w:szCs w:val="24"/>
        </w:rPr>
        <w:t xml:space="preserve">orld </w:t>
      </w:r>
      <w:r w:rsidR="00A57EA6">
        <w:rPr>
          <w:rFonts w:ascii="Times New Roman" w:hAnsi="Times New Roman" w:cs="Times New Roman"/>
          <w:sz w:val="24"/>
          <w:szCs w:val="24"/>
        </w:rPr>
        <w:t>W</w:t>
      </w:r>
      <w:r>
        <w:rPr>
          <w:rFonts w:ascii="Times New Roman" w:hAnsi="Times New Roman" w:cs="Times New Roman"/>
          <w:sz w:val="24"/>
          <w:szCs w:val="24"/>
        </w:rPr>
        <w:t xml:space="preserve">ide </w:t>
      </w:r>
      <w:r w:rsidR="00A57EA6">
        <w:rPr>
          <w:rFonts w:ascii="Times New Roman" w:hAnsi="Times New Roman" w:cs="Times New Roman"/>
          <w:sz w:val="24"/>
          <w:szCs w:val="24"/>
        </w:rPr>
        <w:t>W</w:t>
      </w:r>
      <w:r>
        <w:rPr>
          <w:rFonts w:ascii="Times New Roman" w:hAnsi="Times New Roman" w:cs="Times New Roman"/>
          <w:sz w:val="24"/>
          <w:szCs w:val="24"/>
        </w:rPr>
        <w:t>eb, but i</w:t>
      </w:r>
      <w:r w:rsidRPr="006B1975">
        <w:rPr>
          <w:rFonts w:ascii="Times New Roman" w:hAnsi="Times New Roman" w:cs="Times New Roman"/>
          <w:sz w:val="24"/>
          <w:szCs w:val="24"/>
        </w:rPr>
        <w:t>t does</w:t>
      </w:r>
      <w:r>
        <w:rPr>
          <w:rFonts w:ascii="Times New Roman" w:hAnsi="Times New Roman" w:cs="Times New Roman"/>
          <w:sz w:val="24"/>
          <w:szCs w:val="24"/>
        </w:rPr>
        <w:t xml:space="preserve"> no</w:t>
      </w:r>
      <w:r w:rsidRPr="006B1975">
        <w:rPr>
          <w:rFonts w:ascii="Times New Roman" w:hAnsi="Times New Roman" w:cs="Times New Roman"/>
          <w:sz w:val="24"/>
          <w:szCs w:val="24"/>
        </w:rPr>
        <w:t xml:space="preserve">t have any particular ownership of the cables, switching centers, or specialized SCADA and satellite networks that also use the international telecommunications network. Some humility is recommended.  </w:t>
      </w:r>
    </w:p>
    <w:p w14:paraId="6F4B5272"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The Internet </w:t>
      </w:r>
      <w:r w:rsidR="00DC635B" w:rsidRPr="008A6122">
        <w:rPr>
          <w:rFonts w:ascii="Times New Roman" w:hAnsi="Times New Roman" w:cs="Times New Roman"/>
          <w:sz w:val="24"/>
          <w:szCs w:val="24"/>
        </w:rPr>
        <w:t>f</w:t>
      </w:r>
      <w:r w:rsidR="00DC635B" w:rsidRPr="00142AD5">
        <w:rPr>
          <w:rFonts w:ascii="Times New Roman" w:hAnsi="Times New Roman" w:cs="Times New Roman"/>
          <w:sz w:val="24"/>
          <w:szCs w:val="24"/>
        </w:rPr>
        <w:t>reedom</w:t>
      </w:r>
      <w:r w:rsidR="00DC635B" w:rsidRPr="006B1975">
        <w:rPr>
          <w:rFonts w:ascii="Times New Roman" w:hAnsi="Times New Roman" w:cs="Times New Roman"/>
          <w:sz w:val="24"/>
          <w:szCs w:val="24"/>
        </w:rPr>
        <w:t xml:space="preserve"> </w:t>
      </w:r>
      <w:r w:rsidRPr="006B1975">
        <w:rPr>
          <w:rFonts w:ascii="Times New Roman" w:hAnsi="Times New Roman" w:cs="Times New Roman"/>
          <w:sz w:val="24"/>
          <w:szCs w:val="24"/>
        </w:rPr>
        <w:t xml:space="preserve">agenda is terminally damaged. There is little to lose in giving up some control of the Internet’s management system. There is no inherent danger in a world of bilateral and multilateral interconnection agreements. </w:t>
      </w:r>
      <w:r w:rsidR="00CA5EC9">
        <w:rPr>
          <w:rFonts w:ascii="Times New Roman" w:hAnsi="Times New Roman" w:cs="Times New Roman"/>
          <w:sz w:val="24"/>
          <w:szCs w:val="24"/>
        </w:rPr>
        <w:t xml:space="preserve">The United States </w:t>
      </w:r>
      <w:r>
        <w:rPr>
          <w:rFonts w:ascii="Times New Roman" w:hAnsi="Times New Roman" w:cs="Times New Roman"/>
          <w:sz w:val="24"/>
          <w:szCs w:val="24"/>
        </w:rPr>
        <w:t xml:space="preserve">will have the support of </w:t>
      </w:r>
      <w:r>
        <w:rPr>
          <w:rFonts w:ascii="Times New Roman" w:hAnsi="Times New Roman" w:cs="Times New Roman"/>
          <w:sz w:val="24"/>
          <w:szCs w:val="24"/>
        </w:rPr>
        <w:lastRenderedPageBreak/>
        <w:t>fee-</w:t>
      </w:r>
      <w:r w:rsidRPr="006B1975">
        <w:rPr>
          <w:rFonts w:ascii="Times New Roman" w:hAnsi="Times New Roman" w:cs="Times New Roman"/>
          <w:sz w:val="24"/>
          <w:szCs w:val="24"/>
        </w:rPr>
        <w:t>seeking lawyers around the world. US intelligence services are comprehensive and multifaceted.</w:t>
      </w:r>
      <w:r w:rsidR="00A57EA6">
        <w:rPr>
          <w:rFonts w:ascii="Times New Roman" w:hAnsi="Times New Roman" w:cs="Times New Roman"/>
          <w:sz w:val="24"/>
          <w:szCs w:val="24"/>
        </w:rPr>
        <w:t xml:space="preserve"> C</w:t>
      </w:r>
      <w:r w:rsidR="00A57EA6" w:rsidRPr="006B1975">
        <w:rPr>
          <w:rFonts w:ascii="Times New Roman" w:hAnsi="Times New Roman" w:cs="Times New Roman"/>
          <w:sz w:val="24"/>
          <w:szCs w:val="24"/>
        </w:rPr>
        <w:t>lever and resourceful</w:t>
      </w:r>
      <w:r w:rsidR="00A57EA6">
        <w:rPr>
          <w:rFonts w:ascii="Times New Roman" w:hAnsi="Times New Roman" w:cs="Times New Roman"/>
          <w:sz w:val="24"/>
          <w:szCs w:val="24"/>
        </w:rPr>
        <w:t>, t</w:t>
      </w:r>
      <w:r w:rsidRPr="006B1975">
        <w:rPr>
          <w:rFonts w:ascii="Times New Roman" w:hAnsi="Times New Roman" w:cs="Times New Roman"/>
          <w:sz w:val="24"/>
          <w:szCs w:val="24"/>
        </w:rPr>
        <w:t xml:space="preserve">hey will find workarounds. </w:t>
      </w:r>
    </w:p>
    <w:p w14:paraId="37A6C4DE" w14:textId="77777777" w:rsidR="002B4573" w:rsidRPr="006B1975" w:rsidRDefault="002B4573" w:rsidP="002B4573">
      <w:pPr>
        <w:ind w:firstLine="720"/>
        <w:rPr>
          <w:rFonts w:ascii="Times New Roman" w:hAnsi="Times New Roman" w:cs="Times New Roman"/>
          <w:sz w:val="24"/>
          <w:szCs w:val="24"/>
        </w:rPr>
      </w:pPr>
      <w:r>
        <w:rPr>
          <w:rFonts w:ascii="Times New Roman" w:hAnsi="Times New Roman" w:cs="Times New Roman"/>
          <w:sz w:val="24"/>
          <w:szCs w:val="24"/>
        </w:rPr>
        <w:t>The confidence-</w:t>
      </w:r>
      <w:r w:rsidRPr="006B1975">
        <w:rPr>
          <w:rFonts w:ascii="Times New Roman" w:hAnsi="Times New Roman" w:cs="Times New Roman"/>
          <w:sz w:val="24"/>
          <w:szCs w:val="24"/>
        </w:rPr>
        <w:t>building measure here is in playing China and Russia at their own game.  If the U</w:t>
      </w:r>
      <w:r w:rsidR="00A57EA6">
        <w:rPr>
          <w:rFonts w:ascii="Times New Roman" w:hAnsi="Times New Roman" w:cs="Times New Roman"/>
          <w:sz w:val="24"/>
          <w:szCs w:val="24"/>
        </w:rPr>
        <w:t xml:space="preserve">nited </w:t>
      </w:r>
      <w:r w:rsidRPr="006B1975">
        <w:rPr>
          <w:rFonts w:ascii="Times New Roman" w:hAnsi="Times New Roman" w:cs="Times New Roman"/>
          <w:sz w:val="24"/>
          <w:szCs w:val="24"/>
        </w:rPr>
        <w:t>S</w:t>
      </w:r>
      <w:r w:rsidR="00A57EA6">
        <w:rPr>
          <w:rFonts w:ascii="Times New Roman" w:hAnsi="Times New Roman" w:cs="Times New Roman"/>
          <w:sz w:val="24"/>
          <w:szCs w:val="24"/>
        </w:rPr>
        <w:t>tates</w:t>
      </w:r>
      <w:r w:rsidRPr="006B1975">
        <w:rPr>
          <w:rFonts w:ascii="Times New Roman" w:hAnsi="Times New Roman" w:cs="Times New Roman"/>
          <w:sz w:val="24"/>
          <w:szCs w:val="24"/>
        </w:rPr>
        <w:t xml:space="preserve"> accepts, China and Russia lose the high road. </w:t>
      </w:r>
      <w:r w:rsidR="00A57EA6" w:rsidRPr="006B1975">
        <w:rPr>
          <w:rFonts w:ascii="Times New Roman" w:hAnsi="Times New Roman" w:cs="Times New Roman"/>
          <w:sz w:val="24"/>
          <w:szCs w:val="24"/>
        </w:rPr>
        <w:t xml:space="preserve">The ITU is where global protocols for containing cyber conflict can be negotiated. </w:t>
      </w:r>
      <w:r w:rsidRPr="006B1975">
        <w:rPr>
          <w:rFonts w:ascii="Times New Roman" w:hAnsi="Times New Roman" w:cs="Times New Roman"/>
          <w:sz w:val="24"/>
          <w:szCs w:val="24"/>
        </w:rPr>
        <w:t>The United States can negotiate toward its</w:t>
      </w:r>
      <w:r>
        <w:rPr>
          <w:rFonts w:ascii="Times New Roman" w:hAnsi="Times New Roman" w:cs="Times New Roman"/>
          <w:sz w:val="24"/>
          <w:szCs w:val="24"/>
        </w:rPr>
        <w:t xml:space="preserve"> interests, winning some points and</w:t>
      </w:r>
      <w:r w:rsidRPr="006B1975">
        <w:rPr>
          <w:rFonts w:ascii="Times New Roman" w:hAnsi="Times New Roman" w:cs="Times New Roman"/>
          <w:sz w:val="24"/>
          <w:szCs w:val="24"/>
        </w:rPr>
        <w:t xml:space="preserve"> giving </w:t>
      </w:r>
      <w:r w:rsidR="00A57EA6">
        <w:rPr>
          <w:rFonts w:ascii="Times New Roman" w:hAnsi="Times New Roman" w:cs="Times New Roman"/>
          <w:sz w:val="24"/>
          <w:szCs w:val="24"/>
        </w:rPr>
        <w:t xml:space="preserve">some </w:t>
      </w:r>
      <w:r w:rsidRPr="006B1975">
        <w:rPr>
          <w:rFonts w:ascii="Times New Roman" w:hAnsi="Times New Roman" w:cs="Times New Roman"/>
          <w:sz w:val="24"/>
          <w:szCs w:val="24"/>
        </w:rPr>
        <w:t xml:space="preserve">away in a cooperative spirit. </w:t>
      </w:r>
      <w:r w:rsidR="00A57EA6">
        <w:rPr>
          <w:rFonts w:ascii="Times New Roman" w:hAnsi="Times New Roman" w:cs="Times New Roman"/>
          <w:sz w:val="24"/>
          <w:szCs w:val="24"/>
        </w:rPr>
        <w:t>T</w:t>
      </w:r>
      <w:r w:rsidRPr="006B1975">
        <w:rPr>
          <w:rFonts w:ascii="Times New Roman" w:hAnsi="Times New Roman" w:cs="Times New Roman"/>
          <w:sz w:val="24"/>
          <w:szCs w:val="24"/>
        </w:rPr>
        <w:t xml:space="preserve">here are advantages for </w:t>
      </w:r>
      <w:r>
        <w:rPr>
          <w:rFonts w:ascii="Times New Roman" w:hAnsi="Times New Roman" w:cs="Times New Roman"/>
          <w:sz w:val="24"/>
          <w:szCs w:val="24"/>
        </w:rPr>
        <w:t>US</w:t>
      </w:r>
      <w:r w:rsidRPr="006B1975">
        <w:rPr>
          <w:rFonts w:ascii="Times New Roman" w:hAnsi="Times New Roman" w:cs="Times New Roman"/>
          <w:sz w:val="24"/>
          <w:szCs w:val="24"/>
        </w:rPr>
        <w:t xml:space="preserve"> corporations and companies when the US government is seen as constructive rather than obstructive. </w:t>
      </w:r>
    </w:p>
    <w:p w14:paraId="13DB5064" w14:textId="77777777" w:rsidR="002B4573" w:rsidRPr="006B1975" w:rsidRDefault="002B4573" w:rsidP="002B4573">
      <w:pPr>
        <w:ind w:firstLine="720"/>
        <w:rPr>
          <w:rFonts w:ascii="Times New Roman" w:hAnsi="Times New Roman" w:cs="Times New Roman"/>
          <w:sz w:val="24"/>
          <w:szCs w:val="24"/>
        </w:rPr>
      </w:pPr>
      <w:r w:rsidRPr="00E14BA2">
        <w:rPr>
          <w:rFonts w:ascii="Times New Roman" w:hAnsi="Times New Roman" w:cs="Times New Roman"/>
          <w:b/>
          <w:sz w:val="24"/>
          <w:szCs w:val="24"/>
        </w:rPr>
        <w:t>Option 5</w:t>
      </w:r>
      <w:r>
        <w:rPr>
          <w:rFonts w:ascii="Times New Roman" w:hAnsi="Times New Roman" w:cs="Times New Roman"/>
          <w:b/>
          <w:sz w:val="24"/>
          <w:szCs w:val="24"/>
        </w:rPr>
        <w:t>:</w:t>
      </w:r>
      <w:r w:rsidRPr="006B1975">
        <w:rPr>
          <w:rFonts w:ascii="Times New Roman" w:hAnsi="Times New Roman" w:cs="Times New Roman"/>
          <w:sz w:val="24"/>
          <w:szCs w:val="24"/>
        </w:rPr>
        <w:t xml:space="preserve"> Concentrate on a tangential technical issue: physical security. No one has an interest in seeing the Internet infrastructure damaged. A kinetic attack on a surprisingly small number of facilities in strategic locations c</w:t>
      </w:r>
      <w:r>
        <w:rPr>
          <w:rFonts w:ascii="Times New Roman" w:hAnsi="Times New Roman" w:cs="Times New Roman"/>
          <w:sz w:val="24"/>
          <w:szCs w:val="24"/>
        </w:rPr>
        <w:t>ould</w:t>
      </w:r>
      <w:r w:rsidRPr="006B1975">
        <w:rPr>
          <w:rFonts w:ascii="Times New Roman" w:hAnsi="Times New Roman" w:cs="Times New Roman"/>
          <w:sz w:val="24"/>
          <w:szCs w:val="24"/>
        </w:rPr>
        <w:t xml:space="preserve"> cause very serious damage to the international economic and banking system. Agreeing on a restoration protocol in which China would play an important role with its manufacturing capacity seems</w:t>
      </w:r>
      <w:r>
        <w:rPr>
          <w:rFonts w:ascii="Times New Roman" w:hAnsi="Times New Roman" w:cs="Times New Roman"/>
          <w:sz w:val="24"/>
          <w:szCs w:val="24"/>
        </w:rPr>
        <w:t xml:space="preserve"> like</w:t>
      </w:r>
      <w:r w:rsidRPr="006B1975">
        <w:rPr>
          <w:rFonts w:ascii="Times New Roman" w:hAnsi="Times New Roman" w:cs="Times New Roman"/>
          <w:sz w:val="24"/>
          <w:szCs w:val="24"/>
        </w:rPr>
        <w:t xml:space="preserve"> a good place to start.    </w:t>
      </w:r>
    </w:p>
    <w:p w14:paraId="5FA7DAB4" w14:textId="77777777" w:rsidR="002B4573" w:rsidRDefault="002B4573" w:rsidP="008A6122">
      <w:pPr>
        <w:rPr>
          <w:rFonts w:ascii="Times New Roman" w:hAnsi="Times New Roman" w:cs="Times New Roman"/>
          <w:b/>
          <w:sz w:val="24"/>
          <w:szCs w:val="24"/>
        </w:rPr>
      </w:pPr>
      <w:r w:rsidRPr="006B1975">
        <w:rPr>
          <w:rFonts w:ascii="Times New Roman" w:hAnsi="Times New Roman" w:cs="Times New Roman"/>
          <w:b/>
          <w:sz w:val="24"/>
          <w:szCs w:val="24"/>
        </w:rPr>
        <w:t>Neutral Incentives (General Global Concerns)</w:t>
      </w:r>
    </w:p>
    <w:p w14:paraId="457E0514" w14:textId="77777777" w:rsidR="002B4573" w:rsidRPr="006B1975" w:rsidRDefault="002B4573" w:rsidP="00304295">
      <w:pPr>
        <w:ind w:firstLine="720"/>
        <w:rPr>
          <w:rFonts w:ascii="Times New Roman" w:hAnsi="Times New Roman" w:cs="Times New Roman"/>
          <w:sz w:val="24"/>
          <w:szCs w:val="24"/>
        </w:rPr>
      </w:pPr>
      <w:r w:rsidRPr="00E14BA2">
        <w:rPr>
          <w:rFonts w:ascii="Times New Roman" w:hAnsi="Times New Roman" w:cs="Times New Roman"/>
          <w:b/>
          <w:sz w:val="24"/>
          <w:szCs w:val="24"/>
        </w:rPr>
        <w:t>Option 6</w:t>
      </w:r>
      <w:r>
        <w:rPr>
          <w:rFonts w:ascii="Times New Roman" w:hAnsi="Times New Roman" w:cs="Times New Roman"/>
          <w:b/>
          <w:sz w:val="24"/>
          <w:szCs w:val="24"/>
        </w:rPr>
        <w:t>:</w:t>
      </w:r>
      <w:r w:rsidRPr="006B1975">
        <w:rPr>
          <w:rFonts w:ascii="Times New Roman" w:hAnsi="Times New Roman" w:cs="Times New Roman"/>
          <w:sz w:val="24"/>
          <w:szCs w:val="24"/>
        </w:rPr>
        <w:t xml:space="preserve"> International Internet crime (deep Internet).</w:t>
      </w:r>
      <w:r>
        <w:rPr>
          <w:rFonts w:ascii="Times New Roman" w:hAnsi="Times New Roman" w:cs="Times New Roman"/>
          <w:sz w:val="24"/>
          <w:szCs w:val="24"/>
        </w:rPr>
        <w:t xml:space="preserve"> </w:t>
      </w:r>
      <w:r w:rsidRPr="006B1975">
        <w:rPr>
          <w:rFonts w:ascii="Times New Roman" w:hAnsi="Times New Roman" w:cs="Times New Roman"/>
          <w:sz w:val="24"/>
          <w:szCs w:val="24"/>
        </w:rPr>
        <w:t>Internet crime is an emerging field with several international dimensions. The Chinese government has a serious international corruption problem. Vast sums are leaving the country via illicit or legally</w:t>
      </w:r>
      <w:r>
        <w:rPr>
          <w:rFonts w:ascii="Times New Roman" w:hAnsi="Times New Roman" w:cs="Times New Roman"/>
          <w:sz w:val="24"/>
          <w:szCs w:val="24"/>
        </w:rPr>
        <w:t>-</w:t>
      </w:r>
      <w:r w:rsidRPr="006B1975">
        <w:rPr>
          <w:rFonts w:ascii="Times New Roman" w:hAnsi="Times New Roman" w:cs="Times New Roman"/>
          <w:sz w:val="24"/>
          <w:szCs w:val="24"/>
        </w:rPr>
        <w:t>undefined ways. The new Chinese government is publicly committed to anti-corruption policies. The US Treasury Department</w:t>
      </w:r>
      <w:r w:rsidR="00AF59D3">
        <w:rPr>
          <w:rFonts w:ascii="Times New Roman" w:hAnsi="Times New Roman" w:cs="Times New Roman"/>
          <w:sz w:val="24"/>
          <w:szCs w:val="24"/>
        </w:rPr>
        <w:t>, meanwhile,</w:t>
      </w:r>
      <w:r w:rsidRPr="006B1975">
        <w:rPr>
          <w:rFonts w:ascii="Times New Roman" w:hAnsi="Times New Roman" w:cs="Times New Roman"/>
          <w:sz w:val="24"/>
          <w:szCs w:val="24"/>
        </w:rPr>
        <w:t xml:space="preserve"> has an elaborate program to find and return hidden cash and other deposits. Treasury and US intelligence will have a good idea where the money is located, or at least will have </w:t>
      </w:r>
      <w:r w:rsidRPr="00F07689">
        <w:rPr>
          <w:rFonts w:ascii="Times New Roman" w:hAnsi="Times New Roman" w:cs="Times New Roman"/>
          <w:sz w:val="24"/>
          <w:szCs w:val="24"/>
        </w:rPr>
        <w:t>search regimes</w:t>
      </w:r>
      <w:r w:rsidRPr="006B1975">
        <w:rPr>
          <w:rFonts w:ascii="Times New Roman" w:hAnsi="Times New Roman" w:cs="Times New Roman"/>
          <w:sz w:val="24"/>
          <w:szCs w:val="24"/>
        </w:rPr>
        <w:t xml:space="preserve"> and relationships that could be shared.  </w:t>
      </w:r>
    </w:p>
    <w:p w14:paraId="0E95BA5E" w14:textId="77777777" w:rsidR="002B4573" w:rsidRPr="006B1975" w:rsidRDefault="002B4573" w:rsidP="002B4573">
      <w:pPr>
        <w:ind w:firstLine="720"/>
        <w:rPr>
          <w:rFonts w:ascii="Times New Roman" w:hAnsi="Times New Roman" w:cs="Times New Roman"/>
          <w:sz w:val="24"/>
          <w:szCs w:val="24"/>
        </w:rPr>
      </w:pPr>
      <w:r w:rsidRPr="00E14BA2">
        <w:rPr>
          <w:rFonts w:ascii="Times New Roman" w:hAnsi="Times New Roman" w:cs="Times New Roman"/>
          <w:b/>
          <w:sz w:val="24"/>
          <w:szCs w:val="24"/>
        </w:rPr>
        <w:t>Option 7</w:t>
      </w:r>
      <w:r>
        <w:rPr>
          <w:rFonts w:ascii="Times New Roman" w:hAnsi="Times New Roman" w:cs="Times New Roman"/>
          <w:b/>
          <w:sz w:val="24"/>
          <w:szCs w:val="24"/>
        </w:rPr>
        <w:t>:</w:t>
      </w:r>
      <w:r w:rsidRPr="006B1975">
        <w:rPr>
          <w:rFonts w:ascii="Times New Roman" w:hAnsi="Times New Roman" w:cs="Times New Roman"/>
          <w:sz w:val="24"/>
          <w:szCs w:val="24"/>
        </w:rPr>
        <w:t xml:space="preserve"> Other infrastructure issues (</w:t>
      </w:r>
      <w:r>
        <w:rPr>
          <w:rFonts w:ascii="Times New Roman" w:hAnsi="Times New Roman" w:cs="Times New Roman"/>
          <w:sz w:val="24"/>
          <w:szCs w:val="24"/>
        </w:rPr>
        <w:t>e</w:t>
      </w:r>
      <w:r w:rsidRPr="006B1975">
        <w:rPr>
          <w:rFonts w:ascii="Times New Roman" w:hAnsi="Times New Roman" w:cs="Times New Roman"/>
          <w:sz w:val="24"/>
          <w:szCs w:val="24"/>
        </w:rPr>
        <w:t>lectric</w:t>
      </w:r>
      <w:r w:rsidR="00AF59D3">
        <w:rPr>
          <w:rFonts w:ascii="Times New Roman" w:hAnsi="Times New Roman" w:cs="Times New Roman"/>
          <w:sz w:val="24"/>
          <w:szCs w:val="24"/>
        </w:rPr>
        <w:t>al</w:t>
      </w:r>
      <w:r w:rsidRPr="006B1975">
        <w:rPr>
          <w:rFonts w:ascii="Times New Roman" w:hAnsi="Times New Roman" w:cs="Times New Roman"/>
          <w:sz w:val="24"/>
          <w:szCs w:val="24"/>
        </w:rPr>
        <w:t xml:space="preserve"> grid)</w:t>
      </w:r>
      <w:r>
        <w:rPr>
          <w:rFonts w:ascii="Times New Roman" w:hAnsi="Times New Roman" w:cs="Times New Roman"/>
          <w:sz w:val="24"/>
          <w:szCs w:val="24"/>
        </w:rPr>
        <w:t xml:space="preserve">. </w:t>
      </w:r>
      <w:r w:rsidRPr="006B1975">
        <w:rPr>
          <w:rFonts w:ascii="Times New Roman" w:hAnsi="Times New Roman" w:cs="Times New Roman"/>
          <w:sz w:val="24"/>
          <w:szCs w:val="24"/>
        </w:rPr>
        <w:t xml:space="preserve">Many people suggest that securing each country’s electrical grid is a priority </w:t>
      </w:r>
      <w:r w:rsidRPr="001561F2">
        <w:rPr>
          <w:rFonts w:ascii="Times New Roman" w:hAnsi="Times New Roman" w:cs="Times New Roman"/>
          <w:sz w:val="24"/>
          <w:szCs w:val="24"/>
        </w:rPr>
        <w:t>for confidence</w:t>
      </w:r>
      <w:r w:rsidRPr="008A6122">
        <w:rPr>
          <w:rFonts w:ascii="Times New Roman" w:hAnsi="Times New Roman" w:cs="Times New Roman"/>
          <w:sz w:val="24"/>
          <w:szCs w:val="24"/>
        </w:rPr>
        <w:t>-</w:t>
      </w:r>
      <w:r w:rsidRPr="001561F2">
        <w:rPr>
          <w:rFonts w:ascii="Times New Roman" w:hAnsi="Times New Roman" w:cs="Times New Roman"/>
          <w:sz w:val="24"/>
          <w:szCs w:val="24"/>
        </w:rPr>
        <w:t>building</w:t>
      </w:r>
      <w:r w:rsidRPr="006B1975">
        <w:rPr>
          <w:rFonts w:ascii="Times New Roman" w:hAnsi="Times New Roman" w:cs="Times New Roman"/>
          <w:sz w:val="24"/>
          <w:szCs w:val="24"/>
        </w:rPr>
        <w:t xml:space="preserve"> measures. The problem with the electric</w:t>
      </w:r>
      <w:r w:rsidR="00AF59D3">
        <w:rPr>
          <w:rFonts w:ascii="Times New Roman" w:hAnsi="Times New Roman" w:cs="Times New Roman"/>
          <w:sz w:val="24"/>
          <w:szCs w:val="24"/>
        </w:rPr>
        <w:t>al</w:t>
      </w:r>
      <w:r w:rsidRPr="006B1975">
        <w:rPr>
          <w:rFonts w:ascii="Times New Roman" w:hAnsi="Times New Roman" w:cs="Times New Roman"/>
          <w:sz w:val="24"/>
          <w:szCs w:val="24"/>
        </w:rPr>
        <w:t xml:space="preserve"> grid is </w:t>
      </w:r>
      <w:r>
        <w:rPr>
          <w:rFonts w:ascii="Times New Roman" w:hAnsi="Times New Roman" w:cs="Times New Roman"/>
          <w:sz w:val="24"/>
          <w:szCs w:val="24"/>
        </w:rPr>
        <w:t>its status as</w:t>
      </w:r>
      <w:r w:rsidRPr="006B1975">
        <w:rPr>
          <w:rFonts w:ascii="Times New Roman" w:hAnsi="Times New Roman" w:cs="Times New Roman"/>
          <w:sz w:val="24"/>
          <w:szCs w:val="24"/>
        </w:rPr>
        <w:t xml:space="preserve"> a valid military target. You could</w:t>
      </w:r>
      <w:r>
        <w:rPr>
          <w:rFonts w:ascii="Times New Roman" w:hAnsi="Times New Roman" w:cs="Times New Roman"/>
          <w:sz w:val="24"/>
          <w:szCs w:val="24"/>
        </w:rPr>
        <w:t xml:space="preserve"> no</w:t>
      </w:r>
      <w:r w:rsidRPr="006B1975">
        <w:rPr>
          <w:rFonts w:ascii="Times New Roman" w:hAnsi="Times New Roman" w:cs="Times New Roman"/>
          <w:sz w:val="24"/>
          <w:szCs w:val="24"/>
        </w:rPr>
        <w:t xml:space="preserve">t have military planning without some consideration of attacking power supplies.   </w:t>
      </w:r>
    </w:p>
    <w:p w14:paraId="211B636B"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It</w:t>
      </w:r>
      <w:r>
        <w:rPr>
          <w:rFonts w:ascii="Times New Roman" w:hAnsi="Times New Roman" w:cs="Times New Roman"/>
          <w:sz w:val="24"/>
          <w:szCs w:val="24"/>
        </w:rPr>
        <w:t xml:space="preserve"> i</w:t>
      </w:r>
      <w:r w:rsidRPr="006B1975">
        <w:rPr>
          <w:rFonts w:ascii="Times New Roman" w:hAnsi="Times New Roman" w:cs="Times New Roman"/>
          <w:sz w:val="24"/>
          <w:szCs w:val="24"/>
        </w:rPr>
        <w:t>s possible that protocols</w:t>
      </w:r>
      <w:r>
        <w:rPr>
          <w:rFonts w:ascii="Times New Roman" w:hAnsi="Times New Roman" w:cs="Times New Roman"/>
          <w:sz w:val="24"/>
          <w:szCs w:val="24"/>
        </w:rPr>
        <w:t xml:space="preserve"> regarding infrastructure attacks</w:t>
      </w:r>
      <w:r w:rsidRPr="006B1975">
        <w:rPr>
          <w:rFonts w:ascii="Times New Roman" w:hAnsi="Times New Roman" w:cs="Times New Roman"/>
          <w:sz w:val="24"/>
          <w:szCs w:val="24"/>
        </w:rPr>
        <w:t xml:space="preserve"> can be established</w:t>
      </w:r>
      <w:r w:rsidR="00AF59D3">
        <w:rPr>
          <w:rFonts w:ascii="Times New Roman" w:hAnsi="Times New Roman" w:cs="Times New Roman"/>
          <w:sz w:val="24"/>
          <w:szCs w:val="24"/>
        </w:rPr>
        <w:t>,</w:t>
      </w:r>
      <w:r w:rsidRPr="006B1975">
        <w:rPr>
          <w:rFonts w:ascii="Times New Roman" w:hAnsi="Times New Roman" w:cs="Times New Roman"/>
          <w:sz w:val="24"/>
          <w:szCs w:val="24"/>
        </w:rPr>
        <w:t xml:space="preserve"> but they are likely to be narrow. Any areas with direct military applications will make general </w:t>
      </w:r>
      <w:r w:rsidRPr="001561F2">
        <w:rPr>
          <w:rFonts w:ascii="Times New Roman" w:hAnsi="Times New Roman" w:cs="Times New Roman"/>
          <w:sz w:val="24"/>
          <w:szCs w:val="24"/>
        </w:rPr>
        <w:t>confidence-building</w:t>
      </w:r>
      <w:r w:rsidRPr="006B1975">
        <w:rPr>
          <w:rFonts w:ascii="Times New Roman" w:hAnsi="Times New Roman" w:cs="Times New Roman"/>
          <w:sz w:val="24"/>
          <w:szCs w:val="24"/>
        </w:rPr>
        <w:t xml:space="preserve"> measures difficult to achieve. </w:t>
      </w:r>
    </w:p>
    <w:p w14:paraId="32C1CD59"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Militaries may be able to develop confidence</w:t>
      </w:r>
      <w:r w:rsidR="00AF59D3">
        <w:rPr>
          <w:rFonts w:ascii="Times New Roman" w:hAnsi="Times New Roman" w:cs="Times New Roman"/>
          <w:sz w:val="24"/>
          <w:szCs w:val="24"/>
        </w:rPr>
        <w:t xml:space="preserve">-building </w:t>
      </w:r>
      <w:r w:rsidRPr="006B1975">
        <w:rPr>
          <w:rFonts w:ascii="Times New Roman" w:hAnsi="Times New Roman" w:cs="Times New Roman"/>
          <w:sz w:val="24"/>
          <w:szCs w:val="24"/>
        </w:rPr>
        <w:t>measures confined to military escalation. China has elaborate CBM</w:t>
      </w:r>
      <w:r>
        <w:rPr>
          <w:rFonts w:ascii="Times New Roman" w:hAnsi="Times New Roman" w:cs="Times New Roman"/>
          <w:sz w:val="24"/>
          <w:szCs w:val="24"/>
        </w:rPr>
        <w:t>s</w:t>
      </w:r>
      <w:r w:rsidRPr="006B1975">
        <w:rPr>
          <w:rFonts w:ascii="Times New Roman" w:hAnsi="Times New Roman" w:cs="Times New Roman"/>
          <w:sz w:val="24"/>
          <w:szCs w:val="24"/>
        </w:rPr>
        <w:t xml:space="preserve"> with India to quickly resolve border disputes</w:t>
      </w:r>
      <w:r w:rsidR="00AF59D3">
        <w:rPr>
          <w:rFonts w:ascii="Times New Roman" w:hAnsi="Times New Roman" w:cs="Times New Roman"/>
          <w:sz w:val="24"/>
          <w:szCs w:val="24"/>
        </w:rPr>
        <w:t>, b</w:t>
      </w:r>
      <w:r w:rsidRPr="006B1975">
        <w:rPr>
          <w:rFonts w:ascii="Times New Roman" w:hAnsi="Times New Roman" w:cs="Times New Roman"/>
          <w:sz w:val="24"/>
          <w:szCs w:val="24"/>
        </w:rPr>
        <w:t xml:space="preserve">ut these were developed after a period of conflict when both sides were able to assess the advantages and disadvantages of CBMs. </w:t>
      </w:r>
    </w:p>
    <w:p w14:paraId="4FEFA221" w14:textId="77777777" w:rsidR="00F07689" w:rsidRDefault="002B4573" w:rsidP="008A6122">
      <w:pPr>
        <w:spacing w:after="0"/>
        <w:rPr>
          <w:rFonts w:ascii="Times New Roman" w:hAnsi="Times New Roman" w:cs="Times New Roman"/>
          <w:b/>
          <w:sz w:val="24"/>
          <w:szCs w:val="24"/>
        </w:rPr>
      </w:pPr>
      <w:r w:rsidRPr="006B1975">
        <w:rPr>
          <w:rFonts w:ascii="Times New Roman" w:hAnsi="Times New Roman" w:cs="Times New Roman"/>
          <w:b/>
          <w:sz w:val="24"/>
          <w:szCs w:val="24"/>
        </w:rPr>
        <w:t xml:space="preserve">Improving the CBM </w:t>
      </w:r>
      <w:r>
        <w:rPr>
          <w:rFonts w:ascii="Times New Roman" w:hAnsi="Times New Roman" w:cs="Times New Roman"/>
          <w:b/>
          <w:sz w:val="24"/>
          <w:szCs w:val="24"/>
        </w:rPr>
        <w:t>E</w:t>
      </w:r>
      <w:r w:rsidRPr="006B1975">
        <w:rPr>
          <w:rFonts w:ascii="Times New Roman" w:hAnsi="Times New Roman" w:cs="Times New Roman"/>
          <w:b/>
          <w:sz w:val="24"/>
          <w:szCs w:val="24"/>
        </w:rPr>
        <w:t xml:space="preserve">nvironment </w:t>
      </w:r>
    </w:p>
    <w:p w14:paraId="372B9AD0" w14:textId="77777777" w:rsidR="00F07689" w:rsidRDefault="00F07689" w:rsidP="008A6122">
      <w:pPr>
        <w:spacing w:after="0"/>
        <w:rPr>
          <w:rFonts w:ascii="Times New Roman" w:hAnsi="Times New Roman" w:cs="Times New Roman"/>
          <w:b/>
          <w:sz w:val="24"/>
          <w:szCs w:val="24"/>
        </w:rPr>
      </w:pPr>
    </w:p>
    <w:p w14:paraId="1EDEFAB3" w14:textId="77777777" w:rsidR="002B4573" w:rsidRDefault="002B4573" w:rsidP="008A6122">
      <w:pPr>
        <w:spacing w:after="0"/>
        <w:rPr>
          <w:rFonts w:ascii="Times New Roman" w:hAnsi="Times New Roman" w:cs="Times New Roman"/>
          <w:sz w:val="24"/>
          <w:szCs w:val="24"/>
        </w:rPr>
      </w:pPr>
      <w:r w:rsidRPr="008A6122">
        <w:rPr>
          <w:rFonts w:ascii="Times New Roman" w:hAnsi="Times New Roman" w:cs="Times New Roman"/>
          <w:sz w:val="24"/>
          <w:szCs w:val="24"/>
        </w:rPr>
        <w:lastRenderedPageBreak/>
        <w:t>Control the NSA</w:t>
      </w:r>
      <w:r>
        <w:rPr>
          <w:rFonts w:ascii="Times New Roman" w:hAnsi="Times New Roman" w:cs="Times New Roman"/>
          <w:sz w:val="24"/>
          <w:szCs w:val="24"/>
        </w:rPr>
        <w:t>—Who is</w:t>
      </w:r>
      <w:r w:rsidRPr="008A6122">
        <w:rPr>
          <w:rFonts w:ascii="Times New Roman" w:hAnsi="Times New Roman" w:cs="Times New Roman"/>
          <w:sz w:val="24"/>
          <w:szCs w:val="24"/>
        </w:rPr>
        <w:t xml:space="preserve"> in </w:t>
      </w:r>
      <w:r>
        <w:rPr>
          <w:rFonts w:ascii="Times New Roman" w:hAnsi="Times New Roman" w:cs="Times New Roman"/>
          <w:sz w:val="24"/>
          <w:szCs w:val="24"/>
        </w:rPr>
        <w:t>C</w:t>
      </w:r>
      <w:r w:rsidRPr="008A6122">
        <w:rPr>
          <w:rFonts w:ascii="Times New Roman" w:hAnsi="Times New Roman" w:cs="Times New Roman"/>
          <w:sz w:val="24"/>
          <w:szCs w:val="24"/>
        </w:rPr>
        <w:t>harge?</w:t>
      </w:r>
      <w:r w:rsidRPr="00FD654D">
        <w:rPr>
          <w:rFonts w:ascii="Times New Roman" w:hAnsi="Times New Roman" w:cs="Times New Roman"/>
          <w:sz w:val="24"/>
          <w:szCs w:val="24"/>
        </w:rPr>
        <w:t xml:space="preserve">  </w:t>
      </w:r>
      <w:r w:rsidR="00D6621F">
        <w:rPr>
          <w:rFonts w:ascii="Times New Roman" w:hAnsi="Times New Roman" w:cs="Times New Roman"/>
          <w:sz w:val="24"/>
          <w:szCs w:val="24"/>
        </w:rPr>
        <w:br/>
      </w:r>
    </w:p>
    <w:p w14:paraId="6B447666" w14:textId="77777777" w:rsidR="002B4573" w:rsidRDefault="002B4573" w:rsidP="008A6122">
      <w:pPr>
        <w:rPr>
          <w:rFonts w:ascii="Times New Roman" w:hAnsi="Times New Roman" w:cs="Times New Roman"/>
          <w:sz w:val="24"/>
          <w:szCs w:val="24"/>
        </w:rPr>
      </w:pPr>
      <w:r>
        <w:rPr>
          <w:rFonts w:ascii="Times New Roman" w:hAnsi="Times New Roman" w:cs="Times New Roman"/>
          <w:sz w:val="24"/>
          <w:szCs w:val="24"/>
        </w:rPr>
        <w:tab/>
      </w:r>
      <w:r w:rsidRPr="006B1975">
        <w:rPr>
          <w:rFonts w:ascii="Times New Roman" w:hAnsi="Times New Roman" w:cs="Times New Roman"/>
          <w:sz w:val="24"/>
          <w:szCs w:val="24"/>
        </w:rPr>
        <w:t>An American living or working abroad</w:t>
      </w:r>
      <w:r w:rsidR="00D6621F">
        <w:rPr>
          <w:rFonts w:ascii="Times New Roman" w:hAnsi="Times New Roman" w:cs="Times New Roman"/>
          <w:sz w:val="24"/>
          <w:szCs w:val="24"/>
        </w:rPr>
        <w:t xml:space="preserve"> and</w:t>
      </w:r>
      <w:r w:rsidRPr="006B1975">
        <w:rPr>
          <w:rFonts w:ascii="Times New Roman" w:hAnsi="Times New Roman" w:cs="Times New Roman"/>
          <w:sz w:val="24"/>
          <w:szCs w:val="24"/>
        </w:rPr>
        <w:t xml:space="preserve"> reading international newspapers would get the impression that the head of the NSA is a peer competitor to the president of the United States. They appear to trade policy options </w:t>
      </w:r>
      <w:r w:rsidR="00AF59D3">
        <w:rPr>
          <w:rFonts w:ascii="Times New Roman" w:hAnsi="Times New Roman" w:cs="Times New Roman"/>
          <w:sz w:val="24"/>
          <w:szCs w:val="24"/>
        </w:rPr>
        <w:t>over</w:t>
      </w:r>
      <w:r w:rsidR="00AF59D3" w:rsidRPr="006B1975">
        <w:rPr>
          <w:rFonts w:ascii="Times New Roman" w:hAnsi="Times New Roman" w:cs="Times New Roman"/>
          <w:sz w:val="24"/>
          <w:szCs w:val="24"/>
        </w:rPr>
        <w:t xml:space="preserve"> </w:t>
      </w:r>
      <w:r w:rsidRPr="006B1975">
        <w:rPr>
          <w:rFonts w:ascii="Times New Roman" w:hAnsi="Times New Roman" w:cs="Times New Roman"/>
          <w:sz w:val="24"/>
          <w:szCs w:val="24"/>
        </w:rPr>
        <w:t>which the president has limited control. Any confidence</w:t>
      </w:r>
      <w:r>
        <w:rPr>
          <w:rFonts w:ascii="Times New Roman" w:hAnsi="Times New Roman" w:cs="Times New Roman"/>
          <w:sz w:val="24"/>
          <w:szCs w:val="24"/>
        </w:rPr>
        <w:t>-</w:t>
      </w:r>
      <w:r w:rsidRPr="006B1975">
        <w:rPr>
          <w:rFonts w:ascii="Times New Roman" w:hAnsi="Times New Roman" w:cs="Times New Roman"/>
          <w:sz w:val="24"/>
          <w:szCs w:val="24"/>
        </w:rPr>
        <w:t xml:space="preserve">building measures would need our interlocutors to trust the integrity of the </w:t>
      </w:r>
      <w:r>
        <w:rPr>
          <w:rFonts w:ascii="Times New Roman" w:hAnsi="Times New Roman" w:cs="Times New Roman"/>
          <w:sz w:val="24"/>
          <w:szCs w:val="24"/>
        </w:rPr>
        <w:t>US</w:t>
      </w:r>
      <w:r w:rsidRPr="006B1975">
        <w:rPr>
          <w:rFonts w:ascii="Times New Roman" w:hAnsi="Times New Roman" w:cs="Times New Roman"/>
          <w:sz w:val="24"/>
          <w:szCs w:val="24"/>
        </w:rPr>
        <w:t xml:space="preserve"> political system, or at least understand its potential for adversarial loyalty.  </w:t>
      </w:r>
    </w:p>
    <w:p w14:paraId="3C7F0AEF"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 xml:space="preserve">It appears also that the US government is near a state of war with its largest companies in the cyber domain. </w:t>
      </w:r>
      <w:r>
        <w:rPr>
          <w:rFonts w:ascii="Times New Roman" w:hAnsi="Times New Roman" w:cs="Times New Roman"/>
          <w:sz w:val="24"/>
          <w:szCs w:val="24"/>
        </w:rPr>
        <w:t>The government</w:t>
      </w:r>
      <w:r w:rsidRPr="006B1975">
        <w:rPr>
          <w:rFonts w:ascii="Times New Roman" w:hAnsi="Times New Roman" w:cs="Times New Roman"/>
          <w:sz w:val="24"/>
          <w:szCs w:val="24"/>
        </w:rPr>
        <w:t xml:space="preserve"> do</w:t>
      </w:r>
      <w:r>
        <w:rPr>
          <w:rFonts w:ascii="Times New Roman" w:hAnsi="Times New Roman" w:cs="Times New Roman"/>
          <w:sz w:val="24"/>
          <w:szCs w:val="24"/>
        </w:rPr>
        <w:t>es no</w:t>
      </w:r>
      <w:r w:rsidRPr="006B1975">
        <w:rPr>
          <w:rFonts w:ascii="Times New Roman" w:hAnsi="Times New Roman" w:cs="Times New Roman"/>
          <w:sz w:val="24"/>
          <w:szCs w:val="24"/>
        </w:rPr>
        <w:t xml:space="preserve">t necessarily see them as enemies, but </w:t>
      </w:r>
      <w:r>
        <w:rPr>
          <w:rFonts w:ascii="Times New Roman" w:hAnsi="Times New Roman" w:cs="Times New Roman"/>
          <w:sz w:val="24"/>
          <w:szCs w:val="24"/>
        </w:rPr>
        <w:t xml:space="preserve">does see them </w:t>
      </w:r>
      <w:r w:rsidRPr="006B1975">
        <w:rPr>
          <w:rFonts w:ascii="Times New Roman" w:hAnsi="Times New Roman" w:cs="Times New Roman"/>
          <w:sz w:val="24"/>
          <w:szCs w:val="24"/>
        </w:rPr>
        <w:t xml:space="preserve">at least </w:t>
      </w:r>
      <w:r>
        <w:rPr>
          <w:rFonts w:ascii="Times New Roman" w:hAnsi="Times New Roman" w:cs="Times New Roman"/>
          <w:sz w:val="24"/>
          <w:szCs w:val="24"/>
        </w:rPr>
        <w:t xml:space="preserve">as </w:t>
      </w:r>
      <w:r w:rsidRPr="006B1975">
        <w:rPr>
          <w:rFonts w:ascii="Times New Roman" w:hAnsi="Times New Roman" w:cs="Times New Roman"/>
          <w:sz w:val="24"/>
          <w:szCs w:val="24"/>
        </w:rPr>
        <w:t>intellectual adve</w:t>
      </w:r>
      <w:r>
        <w:rPr>
          <w:rFonts w:ascii="Times New Roman" w:hAnsi="Times New Roman" w:cs="Times New Roman"/>
          <w:sz w:val="24"/>
          <w:szCs w:val="24"/>
        </w:rPr>
        <w:t>rsaries. Google and Yahoo</w:t>
      </w:r>
      <w:r w:rsidR="00D6621F">
        <w:rPr>
          <w:rFonts w:ascii="Times New Roman" w:hAnsi="Times New Roman" w:cs="Times New Roman"/>
          <w:sz w:val="24"/>
          <w:szCs w:val="24"/>
        </w:rPr>
        <w:t>!</w:t>
      </w:r>
      <w:r>
        <w:rPr>
          <w:rFonts w:ascii="Times New Roman" w:hAnsi="Times New Roman" w:cs="Times New Roman"/>
          <w:sz w:val="24"/>
          <w:szCs w:val="24"/>
        </w:rPr>
        <w:t xml:space="preserve"> try </w:t>
      </w:r>
      <w:r w:rsidRPr="006B1975">
        <w:rPr>
          <w:rFonts w:ascii="Times New Roman" w:hAnsi="Times New Roman" w:cs="Times New Roman"/>
          <w:sz w:val="24"/>
          <w:szCs w:val="24"/>
        </w:rPr>
        <w:t xml:space="preserve">to protect global data streams, while </w:t>
      </w:r>
      <w:r>
        <w:rPr>
          <w:rFonts w:ascii="Times New Roman" w:hAnsi="Times New Roman" w:cs="Times New Roman"/>
          <w:sz w:val="24"/>
          <w:szCs w:val="24"/>
        </w:rPr>
        <w:t xml:space="preserve">the </w:t>
      </w:r>
      <w:r w:rsidRPr="006B1975">
        <w:rPr>
          <w:rFonts w:ascii="Times New Roman" w:hAnsi="Times New Roman" w:cs="Times New Roman"/>
          <w:sz w:val="24"/>
          <w:szCs w:val="24"/>
        </w:rPr>
        <w:t xml:space="preserve">NSA considers intercepting and analyzing them an intellectual challenge. The whole </w:t>
      </w:r>
      <w:r>
        <w:rPr>
          <w:rFonts w:ascii="Times New Roman" w:hAnsi="Times New Roman" w:cs="Times New Roman"/>
          <w:sz w:val="24"/>
          <w:szCs w:val="24"/>
        </w:rPr>
        <w:t>affair is redolent of a network-</w:t>
      </w:r>
      <w:r w:rsidRPr="006B1975">
        <w:rPr>
          <w:rFonts w:ascii="Times New Roman" w:hAnsi="Times New Roman" w:cs="Times New Roman"/>
          <w:sz w:val="24"/>
          <w:szCs w:val="24"/>
        </w:rPr>
        <w:t xml:space="preserve">based computer game, without sufficient thought to the implications and outcomes. </w:t>
      </w:r>
    </w:p>
    <w:p w14:paraId="70D3519B" w14:textId="77777777" w:rsidR="002B4573" w:rsidRPr="006B1975" w:rsidRDefault="002B4573" w:rsidP="002B4573">
      <w:pPr>
        <w:ind w:firstLine="720"/>
        <w:rPr>
          <w:rFonts w:ascii="Times New Roman" w:hAnsi="Times New Roman" w:cs="Times New Roman"/>
          <w:sz w:val="24"/>
          <w:szCs w:val="24"/>
        </w:rPr>
      </w:pPr>
      <w:commentRangeStart w:id="524"/>
      <w:r w:rsidRPr="009259FE">
        <w:rPr>
          <w:rFonts w:ascii="Times New Roman" w:hAnsi="Times New Roman" w:cs="Times New Roman"/>
          <w:sz w:val="24"/>
          <w:szCs w:val="24"/>
        </w:rPr>
        <w:t xml:space="preserve">We can do it so we </w:t>
      </w:r>
      <w:r w:rsidR="00CA5EC9">
        <w:rPr>
          <w:rFonts w:ascii="Times New Roman" w:hAnsi="Times New Roman" w:cs="Times New Roman"/>
          <w:sz w:val="24"/>
          <w:szCs w:val="24"/>
        </w:rPr>
        <w:t xml:space="preserve">should </w:t>
      </w:r>
      <w:r w:rsidRPr="009259FE">
        <w:rPr>
          <w:rFonts w:ascii="Times New Roman" w:hAnsi="Times New Roman" w:cs="Times New Roman"/>
          <w:sz w:val="24"/>
          <w:szCs w:val="24"/>
        </w:rPr>
        <w:t xml:space="preserve">do it: </w:t>
      </w:r>
      <w:r w:rsidR="00CA5EC9">
        <w:rPr>
          <w:rFonts w:ascii="Times New Roman" w:hAnsi="Times New Roman" w:cs="Times New Roman"/>
          <w:sz w:val="24"/>
          <w:szCs w:val="24"/>
        </w:rPr>
        <w:t xml:space="preserve">foster </w:t>
      </w:r>
      <w:r w:rsidRPr="009259FE">
        <w:rPr>
          <w:rFonts w:ascii="Times New Roman" w:hAnsi="Times New Roman" w:cs="Times New Roman"/>
          <w:sz w:val="24"/>
          <w:szCs w:val="24"/>
        </w:rPr>
        <w:t xml:space="preserve">increases in processing power, exponential bandwidth growth, </w:t>
      </w:r>
      <w:ins w:id="525" w:author="E" w:date="2015-08-26T17:57:00Z">
        <w:r w:rsidR="00E6170D">
          <w:rPr>
            <w:rFonts w:ascii="Times New Roman" w:hAnsi="Times New Roman" w:cs="Times New Roman"/>
            <w:sz w:val="24"/>
            <w:szCs w:val="24"/>
          </w:rPr>
          <w:t xml:space="preserve">and </w:t>
        </w:r>
      </w:ins>
      <w:r w:rsidRPr="009259FE">
        <w:rPr>
          <w:rFonts w:ascii="Times New Roman" w:hAnsi="Times New Roman" w:cs="Times New Roman"/>
          <w:sz w:val="24"/>
          <w:szCs w:val="24"/>
        </w:rPr>
        <w:t>unlimited storage capacity</w:t>
      </w:r>
      <w:r w:rsidRPr="00CA5EC9">
        <w:rPr>
          <w:rFonts w:ascii="Times New Roman" w:hAnsi="Times New Roman" w:cs="Times New Roman"/>
          <w:sz w:val="24"/>
          <w:szCs w:val="24"/>
        </w:rPr>
        <w:t>.</w:t>
      </w:r>
      <w:r w:rsidRPr="006B1975">
        <w:rPr>
          <w:rFonts w:ascii="Times New Roman" w:hAnsi="Times New Roman" w:cs="Times New Roman"/>
          <w:sz w:val="24"/>
          <w:szCs w:val="24"/>
        </w:rPr>
        <w:t xml:space="preserve"> </w:t>
      </w:r>
      <w:commentRangeEnd w:id="524"/>
      <w:r w:rsidR="00E6170D">
        <w:rPr>
          <w:rStyle w:val="CommentReference"/>
          <w:vanish/>
        </w:rPr>
        <w:commentReference w:id="524"/>
      </w:r>
      <w:r w:rsidRPr="006B1975">
        <w:rPr>
          <w:rFonts w:ascii="Times New Roman" w:hAnsi="Times New Roman" w:cs="Times New Roman"/>
          <w:sz w:val="24"/>
          <w:szCs w:val="24"/>
        </w:rPr>
        <w:t>The advantage goes to the most sophisticated gamers, which depends on where they were trained,</w:t>
      </w:r>
      <w:r w:rsidR="00D6621F">
        <w:rPr>
          <w:rFonts w:ascii="Times New Roman" w:hAnsi="Times New Roman" w:cs="Times New Roman"/>
          <w:sz w:val="24"/>
          <w:szCs w:val="24"/>
        </w:rPr>
        <w:t xml:space="preserve"> their</w:t>
      </w:r>
      <w:r w:rsidRPr="006B1975">
        <w:rPr>
          <w:rFonts w:ascii="Times New Roman" w:hAnsi="Times New Roman" w:cs="Times New Roman"/>
          <w:sz w:val="24"/>
          <w:szCs w:val="24"/>
        </w:rPr>
        <w:t xml:space="preserve"> </w:t>
      </w:r>
      <w:r w:rsidR="00AF59D3">
        <w:rPr>
          <w:rFonts w:ascii="Times New Roman" w:hAnsi="Times New Roman" w:cs="Times New Roman"/>
          <w:sz w:val="24"/>
          <w:szCs w:val="24"/>
        </w:rPr>
        <w:t>exposure</w:t>
      </w:r>
      <w:r w:rsidR="00AF59D3" w:rsidRPr="006B1975">
        <w:rPr>
          <w:rFonts w:ascii="Times New Roman" w:hAnsi="Times New Roman" w:cs="Times New Roman"/>
          <w:sz w:val="24"/>
          <w:szCs w:val="24"/>
        </w:rPr>
        <w:t xml:space="preserve"> </w:t>
      </w:r>
      <w:r w:rsidRPr="006B1975">
        <w:rPr>
          <w:rFonts w:ascii="Times New Roman" w:hAnsi="Times New Roman" w:cs="Times New Roman"/>
          <w:sz w:val="24"/>
          <w:szCs w:val="24"/>
        </w:rPr>
        <w:t xml:space="preserve">to other gamers, ease of network access, </w:t>
      </w:r>
      <w:r>
        <w:rPr>
          <w:rFonts w:ascii="Times New Roman" w:hAnsi="Times New Roman" w:cs="Times New Roman"/>
          <w:sz w:val="24"/>
          <w:szCs w:val="24"/>
        </w:rPr>
        <w:t xml:space="preserve">and </w:t>
      </w:r>
      <w:r w:rsidRPr="006B1975">
        <w:rPr>
          <w:rFonts w:ascii="Times New Roman" w:hAnsi="Times New Roman" w:cs="Times New Roman"/>
          <w:sz w:val="24"/>
          <w:szCs w:val="24"/>
        </w:rPr>
        <w:t>English capability</w:t>
      </w:r>
      <w:r>
        <w:rPr>
          <w:rFonts w:ascii="Times New Roman" w:hAnsi="Times New Roman" w:cs="Times New Roman"/>
          <w:sz w:val="24"/>
          <w:szCs w:val="24"/>
        </w:rPr>
        <w:t xml:space="preserve">: </w:t>
      </w:r>
      <w:r w:rsidRPr="006B1975">
        <w:rPr>
          <w:rFonts w:ascii="Times New Roman" w:hAnsi="Times New Roman" w:cs="Times New Roman"/>
          <w:sz w:val="24"/>
          <w:szCs w:val="24"/>
        </w:rPr>
        <w:t xml:space="preserve">all things that give the United States an advantage. </w:t>
      </w:r>
    </w:p>
    <w:p w14:paraId="75EE9EE4" w14:textId="77777777" w:rsidR="002B4573" w:rsidRDefault="002B4573" w:rsidP="008A6122">
      <w:pPr>
        <w:spacing w:after="0"/>
        <w:ind w:firstLine="720"/>
        <w:rPr>
          <w:rFonts w:ascii="Times New Roman" w:hAnsi="Times New Roman" w:cs="Times New Roman"/>
          <w:b/>
          <w:sz w:val="24"/>
          <w:szCs w:val="24"/>
        </w:rPr>
      </w:pPr>
      <w:r>
        <w:rPr>
          <w:rFonts w:ascii="Times New Roman" w:hAnsi="Times New Roman" w:cs="Times New Roman"/>
          <w:sz w:val="24"/>
          <w:szCs w:val="24"/>
        </w:rPr>
        <w:t>The NSA is</w:t>
      </w:r>
      <w:r w:rsidRPr="006B1975">
        <w:rPr>
          <w:rFonts w:ascii="Times New Roman" w:hAnsi="Times New Roman" w:cs="Times New Roman"/>
          <w:sz w:val="24"/>
          <w:szCs w:val="24"/>
        </w:rPr>
        <w:t xml:space="preserve"> a technologically agnostic organization of engineers, and as engineers, </w:t>
      </w:r>
      <w:r>
        <w:rPr>
          <w:rFonts w:ascii="Times New Roman" w:hAnsi="Times New Roman" w:cs="Times New Roman"/>
          <w:sz w:val="24"/>
          <w:szCs w:val="24"/>
        </w:rPr>
        <w:t xml:space="preserve">its members are </w:t>
      </w:r>
      <w:r w:rsidRPr="006B1975">
        <w:rPr>
          <w:rFonts w:ascii="Times New Roman" w:hAnsi="Times New Roman" w:cs="Times New Roman"/>
          <w:sz w:val="24"/>
          <w:szCs w:val="24"/>
        </w:rPr>
        <w:t xml:space="preserve">not consumed with political ideology. They go with what works, with whatever they can get their hands on and their minds around. Today’s activities are simply an </w:t>
      </w:r>
      <w:r w:rsidRPr="00F07689">
        <w:rPr>
          <w:rFonts w:ascii="Times New Roman" w:hAnsi="Times New Roman" w:cs="Times New Roman"/>
          <w:sz w:val="24"/>
          <w:szCs w:val="24"/>
        </w:rPr>
        <w:t>extension of this mindset. Intel, EMC, and lightwave technologies that provide exponential increases in fiber</w:t>
      </w:r>
      <w:r w:rsidR="00F07689" w:rsidRPr="00F07689">
        <w:rPr>
          <w:rFonts w:ascii="Times New Roman" w:hAnsi="Times New Roman" w:cs="Times New Roman"/>
          <w:sz w:val="24"/>
          <w:szCs w:val="24"/>
        </w:rPr>
        <w:t>-</w:t>
      </w:r>
      <w:r w:rsidR="00F07689" w:rsidRPr="008A6122">
        <w:rPr>
          <w:rFonts w:ascii="Times New Roman" w:hAnsi="Times New Roman" w:cs="Times New Roman"/>
          <w:sz w:val="24"/>
          <w:szCs w:val="24"/>
        </w:rPr>
        <w:t>optic</w:t>
      </w:r>
      <w:r w:rsidR="00F07689">
        <w:rPr>
          <w:rFonts w:ascii="Times New Roman" w:hAnsi="Times New Roman" w:cs="Times New Roman"/>
          <w:sz w:val="24"/>
          <w:szCs w:val="24"/>
        </w:rPr>
        <w:t xml:space="preserve"> </w:t>
      </w:r>
      <w:r w:rsidRPr="00F07689">
        <w:rPr>
          <w:rFonts w:ascii="Times New Roman" w:hAnsi="Times New Roman" w:cs="Times New Roman"/>
          <w:sz w:val="24"/>
          <w:szCs w:val="24"/>
        </w:rPr>
        <w:t>cable bandwidth</w:t>
      </w:r>
      <w:r w:rsidRPr="006B1975">
        <w:rPr>
          <w:rFonts w:ascii="Times New Roman" w:hAnsi="Times New Roman" w:cs="Times New Roman"/>
          <w:sz w:val="24"/>
          <w:szCs w:val="24"/>
        </w:rPr>
        <w:t xml:space="preserve"> simply give them bigger tools</w:t>
      </w:r>
      <w:r w:rsidRPr="00F07689">
        <w:rPr>
          <w:rFonts w:ascii="Times New Roman" w:hAnsi="Times New Roman" w:cs="Times New Roman"/>
          <w:sz w:val="24"/>
          <w:szCs w:val="24"/>
        </w:rPr>
        <w:t xml:space="preserve">. There is nothing </w:t>
      </w:r>
      <w:r w:rsidR="00F07689">
        <w:rPr>
          <w:rFonts w:ascii="Times New Roman" w:hAnsi="Times New Roman" w:cs="Times New Roman"/>
          <w:sz w:val="24"/>
          <w:szCs w:val="24"/>
        </w:rPr>
        <w:t xml:space="preserve">else </w:t>
      </w:r>
      <w:r w:rsidRPr="00F07689">
        <w:rPr>
          <w:rFonts w:ascii="Times New Roman" w:hAnsi="Times New Roman" w:cs="Times New Roman"/>
          <w:sz w:val="24"/>
          <w:szCs w:val="24"/>
        </w:rPr>
        <w:t xml:space="preserve">that I can see that </w:t>
      </w:r>
      <w:r w:rsidR="00F07689">
        <w:rPr>
          <w:rFonts w:ascii="Times New Roman" w:hAnsi="Times New Roman" w:cs="Times New Roman"/>
          <w:sz w:val="24"/>
          <w:szCs w:val="24"/>
        </w:rPr>
        <w:t>would make</w:t>
      </w:r>
      <w:r w:rsidR="00F07689" w:rsidRPr="00F07689">
        <w:rPr>
          <w:rFonts w:ascii="Times New Roman" w:hAnsi="Times New Roman" w:cs="Times New Roman"/>
          <w:sz w:val="24"/>
          <w:szCs w:val="24"/>
        </w:rPr>
        <w:t xml:space="preserve"> </w:t>
      </w:r>
      <w:r w:rsidRPr="00F07689">
        <w:rPr>
          <w:rFonts w:ascii="Times New Roman" w:hAnsi="Times New Roman" w:cs="Times New Roman"/>
          <w:sz w:val="24"/>
          <w:szCs w:val="24"/>
        </w:rPr>
        <w:t>the organization less susceptible to political control, and their activities even a bargaining chip in a negotiation.</w:t>
      </w:r>
    </w:p>
    <w:p w14:paraId="5E528D22" w14:textId="77777777" w:rsidR="002B4573" w:rsidRDefault="002B4573" w:rsidP="008A6122">
      <w:pPr>
        <w:spacing w:after="0"/>
        <w:rPr>
          <w:rFonts w:ascii="Times New Roman" w:hAnsi="Times New Roman" w:cs="Times New Roman"/>
          <w:sz w:val="24"/>
          <w:szCs w:val="24"/>
        </w:rPr>
      </w:pPr>
    </w:p>
    <w:p w14:paraId="1FFD3861" w14:textId="77777777" w:rsidR="002B4573" w:rsidRDefault="002B4573" w:rsidP="002B4573">
      <w:pPr>
        <w:spacing w:after="0"/>
        <w:rPr>
          <w:rFonts w:ascii="Times New Roman" w:hAnsi="Times New Roman" w:cs="Times New Roman"/>
          <w:sz w:val="24"/>
          <w:szCs w:val="24"/>
        </w:rPr>
      </w:pPr>
      <w:r w:rsidRPr="008A6122">
        <w:rPr>
          <w:rFonts w:ascii="Times New Roman" w:hAnsi="Times New Roman" w:cs="Times New Roman"/>
          <w:sz w:val="24"/>
          <w:szCs w:val="24"/>
        </w:rPr>
        <w:t xml:space="preserve">Understand the Actors </w:t>
      </w:r>
    </w:p>
    <w:p w14:paraId="5068B1B6" w14:textId="77777777" w:rsidR="002B4573" w:rsidRPr="008A6122" w:rsidRDefault="002B4573" w:rsidP="008A6122">
      <w:pPr>
        <w:spacing w:after="0"/>
        <w:rPr>
          <w:rFonts w:ascii="Times New Roman" w:hAnsi="Times New Roman" w:cs="Times New Roman"/>
          <w:sz w:val="24"/>
          <w:szCs w:val="24"/>
        </w:rPr>
      </w:pPr>
    </w:p>
    <w:p w14:paraId="5B76701A" w14:textId="77777777" w:rsidR="002B4573" w:rsidRPr="00E14BA2" w:rsidRDefault="002B4573" w:rsidP="002B4573">
      <w:pPr>
        <w:ind w:firstLine="720"/>
        <w:rPr>
          <w:rFonts w:ascii="Times New Roman" w:hAnsi="Times New Roman" w:cs="Times New Roman"/>
          <w:b/>
          <w:sz w:val="24"/>
          <w:szCs w:val="24"/>
        </w:rPr>
      </w:pPr>
      <w:r w:rsidRPr="00142AD5">
        <w:rPr>
          <w:rFonts w:ascii="Times New Roman" w:hAnsi="Times New Roman" w:cs="Times New Roman"/>
          <w:sz w:val="24"/>
          <w:szCs w:val="24"/>
        </w:rPr>
        <w:t>A</w:t>
      </w:r>
      <w:r w:rsidR="00AF59D3" w:rsidRPr="0019067E">
        <w:rPr>
          <w:rFonts w:ascii="Times New Roman" w:hAnsi="Times New Roman" w:cs="Times New Roman"/>
          <w:sz w:val="24"/>
          <w:szCs w:val="24"/>
        </w:rPr>
        <w:t xml:space="preserve"> unilateral</w:t>
      </w:r>
      <w:r w:rsidRPr="0019067E">
        <w:rPr>
          <w:rFonts w:ascii="Times New Roman" w:hAnsi="Times New Roman" w:cs="Times New Roman"/>
          <w:sz w:val="24"/>
          <w:szCs w:val="24"/>
        </w:rPr>
        <w:t xml:space="preserve"> U</w:t>
      </w:r>
      <w:r w:rsidRPr="004B3EB3">
        <w:rPr>
          <w:rFonts w:ascii="Times New Roman" w:hAnsi="Times New Roman" w:cs="Times New Roman"/>
          <w:sz w:val="24"/>
          <w:szCs w:val="24"/>
        </w:rPr>
        <w:t xml:space="preserve">S government </w:t>
      </w:r>
      <w:r w:rsidRPr="009E0358">
        <w:rPr>
          <w:rFonts w:ascii="Times New Roman" w:hAnsi="Times New Roman" w:cs="Times New Roman"/>
          <w:sz w:val="24"/>
          <w:szCs w:val="24"/>
        </w:rPr>
        <w:t xml:space="preserve">position on post-Stuxent negotiations based on the current Internet </w:t>
      </w:r>
      <w:r w:rsidR="00DC635B" w:rsidRPr="008A6122">
        <w:rPr>
          <w:rFonts w:ascii="Times New Roman" w:hAnsi="Times New Roman" w:cs="Times New Roman"/>
          <w:sz w:val="24"/>
          <w:szCs w:val="24"/>
        </w:rPr>
        <w:t>f</w:t>
      </w:r>
      <w:r w:rsidRPr="0019067E">
        <w:rPr>
          <w:rFonts w:ascii="Times New Roman" w:hAnsi="Times New Roman" w:cs="Times New Roman"/>
          <w:sz w:val="24"/>
          <w:szCs w:val="24"/>
        </w:rPr>
        <w:t>reedom</w:t>
      </w:r>
      <w:r w:rsidRPr="006B1975">
        <w:rPr>
          <w:rFonts w:ascii="Times New Roman" w:hAnsi="Times New Roman" w:cs="Times New Roman"/>
          <w:sz w:val="24"/>
          <w:szCs w:val="24"/>
        </w:rPr>
        <w:t xml:space="preserve"> agenda is unlikely to achieve results. The White House and State Department can provide a desired outcome, but are unlikely to be the key facilitators at the moment. The international telecom</w:t>
      </w:r>
      <w:r w:rsidR="00AF59D3">
        <w:rPr>
          <w:rFonts w:ascii="Times New Roman" w:hAnsi="Times New Roman" w:cs="Times New Roman"/>
          <w:sz w:val="24"/>
          <w:szCs w:val="24"/>
        </w:rPr>
        <w:t>munications</w:t>
      </w:r>
      <w:r w:rsidRPr="006B1975">
        <w:rPr>
          <w:rFonts w:ascii="Times New Roman" w:hAnsi="Times New Roman" w:cs="Times New Roman"/>
          <w:sz w:val="24"/>
          <w:szCs w:val="24"/>
        </w:rPr>
        <w:t xml:space="preserve"> system, where Stuxnet and cyberwar resides, is returning to </w:t>
      </w:r>
      <w:r>
        <w:rPr>
          <w:rFonts w:ascii="Times New Roman" w:hAnsi="Times New Roman" w:cs="Times New Roman"/>
          <w:sz w:val="24"/>
          <w:szCs w:val="24"/>
        </w:rPr>
        <w:t>a multilateral form of decision</w:t>
      </w:r>
      <w:r w:rsidRPr="006B1975">
        <w:rPr>
          <w:rFonts w:ascii="Times New Roman" w:hAnsi="Times New Roman" w:cs="Times New Roman"/>
          <w:sz w:val="24"/>
          <w:szCs w:val="24"/>
        </w:rPr>
        <w:t xml:space="preserve">making. </w:t>
      </w:r>
      <w:r w:rsidRPr="001561F2">
        <w:rPr>
          <w:rFonts w:ascii="Times New Roman" w:hAnsi="Times New Roman" w:cs="Times New Roman"/>
          <w:sz w:val="24"/>
          <w:szCs w:val="24"/>
        </w:rPr>
        <w:t>If confidence</w:t>
      </w:r>
      <w:r w:rsidRPr="008A6122">
        <w:rPr>
          <w:rFonts w:ascii="Times New Roman" w:hAnsi="Times New Roman" w:cs="Times New Roman"/>
          <w:sz w:val="24"/>
          <w:szCs w:val="24"/>
        </w:rPr>
        <w:t>-</w:t>
      </w:r>
      <w:r w:rsidRPr="001561F2">
        <w:rPr>
          <w:rFonts w:ascii="Times New Roman" w:hAnsi="Times New Roman" w:cs="Times New Roman"/>
          <w:sz w:val="24"/>
          <w:szCs w:val="24"/>
        </w:rPr>
        <w:t>building</w:t>
      </w:r>
      <w:r w:rsidRPr="006B1975">
        <w:rPr>
          <w:rFonts w:ascii="Times New Roman" w:hAnsi="Times New Roman" w:cs="Times New Roman"/>
          <w:sz w:val="24"/>
          <w:szCs w:val="24"/>
        </w:rPr>
        <w:t xml:space="preserve"> measures are desired, multilateral fora are the most likely place to get commitments on their acceptance.</w:t>
      </w:r>
    </w:p>
    <w:p w14:paraId="69B77F3E" w14:textId="77777777" w:rsidR="002B4573" w:rsidRPr="006B1975" w:rsidRDefault="002B4573" w:rsidP="00304295">
      <w:pPr>
        <w:ind w:firstLine="720"/>
        <w:rPr>
          <w:rFonts w:ascii="Times New Roman" w:hAnsi="Times New Roman" w:cs="Times New Roman"/>
          <w:sz w:val="24"/>
          <w:szCs w:val="24"/>
        </w:rPr>
      </w:pPr>
      <w:r w:rsidRPr="006B1975">
        <w:rPr>
          <w:rFonts w:ascii="Times New Roman" w:hAnsi="Times New Roman" w:cs="Times New Roman"/>
          <w:sz w:val="24"/>
          <w:szCs w:val="24"/>
        </w:rPr>
        <w:t>Most global corporations</w:t>
      </w:r>
      <w:r>
        <w:rPr>
          <w:rFonts w:ascii="Times New Roman" w:hAnsi="Times New Roman" w:cs="Times New Roman"/>
          <w:sz w:val="24"/>
          <w:szCs w:val="24"/>
        </w:rPr>
        <w:t xml:space="preserve"> are also constrained as profit-</w:t>
      </w:r>
      <w:r w:rsidRPr="006B1975">
        <w:rPr>
          <w:rFonts w:ascii="Times New Roman" w:hAnsi="Times New Roman" w:cs="Times New Roman"/>
          <w:sz w:val="24"/>
          <w:szCs w:val="24"/>
        </w:rPr>
        <w:t>making enterprises responsible to shareholders with short</w:t>
      </w:r>
      <w:r>
        <w:rPr>
          <w:rFonts w:ascii="Times New Roman" w:hAnsi="Times New Roman" w:cs="Times New Roman"/>
          <w:sz w:val="24"/>
          <w:szCs w:val="24"/>
        </w:rPr>
        <w:t>-</w:t>
      </w:r>
      <w:r w:rsidRPr="006B1975">
        <w:rPr>
          <w:rFonts w:ascii="Times New Roman" w:hAnsi="Times New Roman" w:cs="Times New Roman"/>
          <w:sz w:val="24"/>
          <w:szCs w:val="24"/>
        </w:rPr>
        <w:t>term interests. They will have limited resources for serious long-term negotiations. US corp</w:t>
      </w:r>
      <w:r>
        <w:rPr>
          <w:rFonts w:ascii="Times New Roman" w:hAnsi="Times New Roman" w:cs="Times New Roman"/>
          <w:sz w:val="24"/>
          <w:szCs w:val="24"/>
        </w:rPr>
        <w:t xml:space="preserve">orations can suggest </w:t>
      </w:r>
      <w:r w:rsidRPr="001561F2">
        <w:rPr>
          <w:rFonts w:ascii="Times New Roman" w:hAnsi="Times New Roman" w:cs="Times New Roman"/>
          <w:sz w:val="24"/>
          <w:szCs w:val="24"/>
        </w:rPr>
        <w:t>confidence-building</w:t>
      </w:r>
      <w:r w:rsidRPr="006B1975">
        <w:rPr>
          <w:rFonts w:ascii="Times New Roman" w:hAnsi="Times New Roman" w:cs="Times New Roman"/>
          <w:sz w:val="24"/>
          <w:szCs w:val="24"/>
        </w:rPr>
        <w:t xml:space="preserve"> measures on the Mitrany model, since there is a separation between companies and government in the United States. The same conditions do</w:t>
      </w:r>
      <w:r>
        <w:rPr>
          <w:rFonts w:ascii="Times New Roman" w:hAnsi="Times New Roman" w:cs="Times New Roman"/>
          <w:sz w:val="24"/>
          <w:szCs w:val="24"/>
        </w:rPr>
        <w:t xml:space="preserve"> no</w:t>
      </w:r>
      <w:r w:rsidRPr="006B1975">
        <w:rPr>
          <w:rFonts w:ascii="Times New Roman" w:hAnsi="Times New Roman" w:cs="Times New Roman"/>
          <w:sz w:val="24"/>
          <w:szCs w:val="24"/>
        </w:rPr>
        <w:t xml:space="preserve">t exist in China, where the </w:t>
      </w:r>
      <w:r>
        <w:rPr>
          <w:rFonts w:ascii="Times New Roman" w:hAnsi="Times New Roman" w:cs="Times New Roman"/>
          <w:sz w:val="24"/>
          <w:szCs w:val="24"/>
        </w:rPr>
        <w:t xml:space="preserve">Communist </w:t>
      </w:r>
      <w:r w:rsidRPr="006B1975">
        <w:rPr>
          <w:rFonts w:ascii="Times New Roman" w:hAnsi="Times New Roman" w:cs="Times New Roman"/>
          <w:sz w:val="24"/>
          <w:szCs w:val="24"/>
        </w:rPr>
        <w:t xml:space="preserve">Party and corporations are for most </w:t>
      </w:r>
      <w:r w:rsidRPr="006B1975">
        <w:rPr>
          <w:rFonts w:ascii="Times New Roman" w:hAnsi="Times New Roman" w:cs="Times New Roman"/>
          <w:sz w:val="24"/>
          <w:szCs w:val="24"/>
        </w:rPr>
        <w:lastRenderedPageBreak/>
        <w:t>purposes the same organization. Government controls business</w:t>
      </w:r>
      <w:r>
        <w:rPr>
          <w:rFonts w:ascii="Times New Roman" w:hAnsi="Times New Roman" w:cs="Times New Roman"/>
          <w:sz w:val="24"/>
          <w:szCs w:val="24"/>
        </w:rPr>
        <w:t xml:space="preserve"> without</w:t>
      </w:r>
      <w:r w:rsidRPr="006B1975">
        <w:rPr>
          <w:rFonts w:ascii="Times New Roman" w:hAnsi="Times New Roman" w:cs="Times New Roman"/>
          <w:sz w:val="24"/>
          <w:szCs w:val="24"/>
        </w:rPr>
        <w:t xml:space="preserve"> demarcation. Party officials are the business leaders. Winners are chosen</w:t>
      </w:r>
      <w:r w:rsidR="00AF59D3">
        <w:rPr>
          <w:rFonts w:ascii="Times New Roman" w:hAnsi="Times New Roman" w:cs="Times New Roman"/>
          <w:sz w:val="24"/>
          <w:szCs w:val="24"/>
        </w:rPr>
        <w:t>;</w:t>
      </w:r>
      <w:r>
        <w:rPr>
          <w:rFonts w:ascii="Times New Roman" w:hAnsi="Times New Roman" w:cs="Times New Roman"/>
          <w:sz w:val="24"/>
          <w:szCs w:val="24"/>
        </w:rPr>
        <w:t xml:space="preserve"> they do not </w:t>
      </w:r>
      <w:r w:rsidRPr="006B1975">
        <w:rPr>
          <w:rFonts w:ascii="Times New Roman" w:hAnsi="Times New Roman" w:cs="Times New Roman"/>
          <w:sz w:val="24"/>
          <w:szCs w:val="24"/>
        </w:rPr>
        <w:t xml:space="preserve">emerge. But there are at least some common interests between </w:t>
      </w:r>
      <w:r>
        <w:rPr>
          <w:rFonts w:ascii="Times New Roman" w:hAnsi="Times New Roman" w:cs="Times New Roman"/>
          <w:sz w:val="24"/>
          <w:szCs w:val="24"/>
        </w:rPr>
        <w:t>W</w:t>
      </w:r>
      <w:r w:rsidRPr="006B1975">
        <w:rPr>
          <w:rFonts w:ascii="Times New Roman" w:hAnsi="Times New Roman" w:cs="Times New Roman"/>
          <w:sz w:val="24"/>
          <w:szCs w:val="24"/>
        </w:rPr>
        <w:t>estern corporations and Chinese state</w:t>
      </w:r>
      <w:r>
        <w:rPr>
          <w:rFonts w:ascii="Times New Roman" w:hAnsi="Times New Roman" w:cs="Times New Roman"/>
          <w:sz w:val="24"/>
          <w:szCs w:val="24"/>
        </w:rPr>
        <w:t>-</w:t>
      </w:r>
      <w:r w:rsidRPr="006B1975">
        <w:rPr>
          <w:rFonts w:ascii="Times New Roman" w:hAnsi="Times New Roman" w:cs="Times New Roman"/>
          <w:sz w:val="24"/>
          <w:szCs w:val="24"/>
        </w:rPr>
        <w:t>owned mega industries.</w:t>
      </w:r>
    </w:p>
    <w:p w14:paraId="3F9959A5"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Foundations and academia seem</w:t>
      </w:r>
      <w:r>
        <w:rPr>
          <w:rFonts w:ascii="Times New Roman" w:hAnsi="Times New Roman" w:cs="Times New Roman"/>
          <w:sz w:val="24"/>
          <w:szCs w:val="24"/>
        </w:rPr>
        <w:t xml:space="preserve"> to be</w:t>
      </w:r>
      <w:r w:rsidRPr="006B1975">
        <w:rPr>
          <w:rFonts w:ascii="Times New Roman" w:hAnsi="Times New Roman" w:cs="Times New Roman"/>
          <w:sz w:val="24"/>
          <w:szCs w:val="24"/>
        </w:rPr>
        <w:t xml:space="preserve"> the most p</w:t>
      </w:r>
      <w:r>
        <w:rPr>
          <w:rFonts w:ascii="Times New Roman" w:hAnsi="Times New Roman" w:cs="Times New Roman"/>
          <w:sz w:val="24"/>
          <w:szCs w:val="24"/>
        </w:rPr>
        <w:t>romising vehicles for confidence-</w:t>
      </w:r>
      <w:r w:rsidRPr="006B1975">
        <w:rPr>
          <w:rFonts w:ascii="Times New Roman" w:hAnsi="Times New Roman" w:cs="Times New Roman"/>
          <w:sz w:val="24"/>
          <w:szCs w:val="24"/>
        </w:rPr>
        <w:t>building, since they have no executive authority and can define confidence</w:t>
      </w:r>
      <w:r w:rsidR="00AF59D3">
        <w:rPr>
          <w:rFonts w:ascii="Times New Roman" w:hAnsi="Times New Roman" w:cs="Times New Roman"/>
          <w:sz w:val="24"/>
          <w:szCs w:val="24"/>
        </w:rPr>
        <w:t>-</w:t>
      </w:r>
      <w:r w:rsidRPr="006B1975">
        <w:rPr>
          <w:rFonts w:ascii="Times New Roman" w:hAnsi="Times New Roman" w:cs="Times New Roman"/>
          <w:sz w:val="24"/>
          <w:szCs w:val="24"/>
        </w:rPr>
        <w:t>building measures in a nonconfrontational environment. However, once defined</w:t>
      </w:r>
      <w:r>
        <w:rPr>
          <w:rFonts w:ascii="Times New Roman" w:hAnsi="Times New Roman" w:cs="Times New Roman"/>
          <w:sz w:val="24"/>
          <w:szCs w:val="24"/>
        </w:rPr>
        <w:t>,</w:t>
      </w:r>
      <w:r w:rsidRPr="006B1975">
        <w:rPr>
          <w:rFonts w:ascii="Times New Roman" w:hAnsi="Times New Roman" w:cs="Times New Roman"/>
          <w:sz w:val="24"/>
          <w:szCs w:val="24"/>
        </w:rPr>
        <w:t xml:space="preserve"> these must transfer to governments and service providers. </w:t>
      </w:r>
    </w:p>
    <w:p w14:paraId="7910ECE6" w14:textId="77777777" w:rsidR="002B4573" w:rsidRPr="006B1975" w:rsidRDefault="002B4573" w:rsidP="002B4573">
      <w:pPr>
        <w:rPr>
          <w:rFonts w:ascii="Times New Roman" w:hAnsi="Times New Roman" w:cs="Times New Roman"/>
          <w:b/>
          <w:sz w:val="24"/>
          <w:szCs w:val="24"/>
        </w:rPr>
      </w:pPr>
      <w:r>
        <w:rPr>
          <w:rFonts w:ascii="Times New Roman" w:hAnsi="Times New Roman" w:cs="Times New Roman"/>
          <w:b/>
          <w:sz w:val="24"/>
          <w:szCs w:val="24"/>
        </w:rPr>
        <w:t>Conclusion</w:t>
      </w:r>
    </w:p>
    <w:p w14:paraId="195D2B38" w14:textId="77777777" w:rsidR="002B4573" w:rsidRPr="006B1975" w:rsidRDefault="002B4573" w:rsidP="002B4573">
      <w:pPr>
        <w:ind w:firstLine="720"/>
        <w:rPr>
          <w:rFonts w:ascii="Times New Roman" w:hAnsi="Times New Roman" w:cs="Times New Roman"/>
          <w:sz w:val="24"/>
          <w:szCs w:val="24"/>
        </w:rPr>
      </w:pPr>
      <w:r>
        <w:rPr>
          <w:rFonts w:ascii="Times New Roman" w:hAnsi="Times New Roman" w:cs="Times New Roman"/>
          <w:sz w:val="24"/>
          <w:szCs w:val="24"/>
        </w:rPr>
        <w:t>The best approach to confidence-building measures post-</w:t>
      </w:r>
      <w:r w:rsidRPr="006B1975">
        <w:rPr>
          <w:rFonts w:ascii="Times New Roman" w:hAnsi="Times New Roman" w:cs="Times New Roman"/>
          <w:sz w:val="24"/>
          <w:szCs w:val="24"/>
        </w:rPr>
        <w:t>Stuxnet is to strengthen the multilateral defenses inherent in the system of states. This means negotiating multilateral telecommunications and Int</w:t>
      </w:r>
      <w:r>
        <w:rPr>
          <w:rFonts w:ascii="Times New Roman" w:hAnsi="Times New Roman" w:cs="Times New Roman"/>
          <w:sz w:val="24"/>
          <w:szCs w:val="24"/>
        </w:rPr>
        <w:t>ernet agreements and confidence-</w:t>
      </w:r>
      <w:r w:rsidRPr="006B1975">
        <w:rPr>
          <w:rFonts w:ascii="Times New Roman" w:hAnsi="Times New Roman" w:cs="Times New Roman"/>
          <w:sz w:val="24"/>
          <w:szCs w:val="24"/>
        </w:rPr>
        <w:t xml:space="preserve">building measures in good faith, particularly at the ITU.  </w:t>
      </w:r>
    </w:p>
    <w:p w14:paraId="264FB9F8" w14:textId="77777777" w:rsidR="002B4573" w:rsidRPr="006B1975"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t>In this new environment, in which cyberweapons can cause serious damage and disruption, a realistic approach to policy and negotiations is required. There is no need to consider multilateral negotiations as weak or erring on the side of niceness. Any US policy must go with what works</w:t>
      </w:r>
      <w:r>
        <w:rPr>
          <w:rFonts w:ascii="Times New Roman" w:hAnsi="Times New Roman" w:cs="Times New Roman"/>
          <w:sz w:val="24"/>
          <w:szCs w:val="24"/>
        </w:rPr>
        <w:t>, which i</w:t>
      </w:r>
      <w:r w:rsidRPr="006B1975">
        <w:rPr>
          <w:rFonts w:ascii="Times New Roman" w:hAnsi="Times New Roman" w:cs="Times New Roman"/>
          <w:sz w:val="24"/>
          <w:szCs w:val="24"/>
        </w:rPr>
        <w:t>s likely to</w:t>
      </w:r>
      <w:r>
        <w:rPr>
          <w:rFonts w:ascii="Times New Roman" w:hAnsi="Times New Roman" w:cs="Times New Roman"/>
          <w:sz w:val="24"/>
          <w:szCs w:val="24"/>
        </w:rPr>
        <w:t xml:space="preserve"> result in</w:t>
      </w:r>
      <w:r w:rsidRPr="006B1975">
        <w:rPr>
          <w:rFonts w:ascii="Times New Roman" w:hAnsi="Times New Roman" w:cs="Times New Roman"/>
          <w:sz w:val="24"/>
          <w:szCs w:val="24"/>
        </w:rPr>
        <w:t xml:space="preserve"> a stronger and more cooperative approach to multilateral agreements</w:t>
      </w:r>
      <w:r w:rsidR="00306B1A">
        <w:rPr>
          <w:rFonts w:ascii="Times New Roman" w:hAnsi="Times New Roman" w:cs="Times New Roman"/>
          <w:sz w:val="24"/>
          <w:szCs w:val="24"/>
        </w:rPr>
        <w:t>,</w:t>
      </w:r>
      <w:r w:rsidRPr="006B1975">
        <w:rPr>
          <w:rFonts w:ascii="Times New Roman" w:hAnsi="Times New Roman" w:cs="Times New Roman"/>
          <w:sz w:val="24"/>
          <w:szCs w:val="24"/>
        </w:rPr>
        <w:t xml:space="preserve"> while maintaining the ability to use negative bilateral incentives.  </w:t>
      </w:r>
    </w:p>
    <w:p w14:paraId="5B9E2287" w14:textId="77777777" w:rsidR="002B4573" w:rsidRDefault="002B4573" w:rsidP="002B4573">
      <w:pPr>
        <w:ind w:firstLine="720"/>
        <w:rPr>
          <w:rFonts w:ascii="Times New Roman" w:hAnsi="Times New Roman" w:cs="Times New Roman"/>
          <w:sz w:val="24"/>
          <w:szCs w:val="24"/>
        </w:rPr>
        <w:sectPr w:rsidR="002B4573">
          <w:endnotePr>
            <w:numFmt w:val="decimal"/>
            <w:numRestart w:val="eachSect"/>
          </w:endnotePr>
          <w:type w:val="continuous"/>
          <w:pgSz w:w="12240" w:h="15840"/>
          <w:pgMar w:top="1440" w:right="1440" w:bottom="1440" w:left="1440" w:header="720" w:footer="720" w:gutter="0"/>
          <w:cols w:space="720"/>
          <w:docGrid w:linePitch="360"/>
        </w:sectPr>
      </w:pPr>
      <w:r w:rsidRPr="006B1975">
        <w:rPr>
          <w:rFonts w:ascii="Times New Roman" w:hAnsi="Times New Roman" w:cs="Times New Roman"/>
          <w:sz w:val="24"/>
          <w:szCs w:val="24"/>
        </w:rPr>
        <w:t>The ne</w:t>
      </w:r>
      <w:r>
        <w:rPr>
          <w:rFonts w:ascii="Times New Roman" w:hAnsi="Times New Roman" w:cs="Times New Roman"/>
          <w:sz w:val="24"/>
          <w:szCs w:val="24"/>
        </w:rPr>
        <w:t>gotiating team needs to be long-</w:t>
      </w:r>
      <w:r w:rsidRPr="006B1975">
        <w:rPr>
          <w:rFonts w:ascii="Times New Roman" w:hAnsi="Times New Roman" w:cs="Times New Roman"/>
          <w:sz w:val="24"/>
          <w:szCs w:val="24"/>
        </w:rPr>
        <w:t xml:space="preserve">term and realistic, not changed </w:t>
      </w:r>
      <w:r>
        <w:rPr>
          <w:rFonts w:ascii="Times New Roman" w:hAnsi="Times New Roman" w:cs="Times New Roman"/>
          <w:sz w:val="24"/>
          <w:szCs w:val="24"/>
        </w:rPr>
        <w:t xml:space="preserve">after every election cycle, or </w:t>
      </w:r>
      <w:r w:rsidRPr="006B1975">
        <w:rPr>
          <w:rFonts w:ascii="Times New Roman" w:hAnsi="Times New Roman" w:cs="Times New Roman"/>
          <w:sz w:val="24"/>
          <w:szCs w:val="24"/>
        </w:rPr>
        <w:t>bought off by employment blandishments from either China or the United States. China has the social and political structure to keep people focused on a long</w:t>
      </w:r>
      <w:r>
        <w:rPr>
          <w:rFonts w:ascii="Times New Roman" w:hAnsi="Times New Roman" w:cs="Times New Roman"/>
          <w:sz w:val="24"/>
          <w:szCs w:val="24"/>
        </w:rPr>
        <w:t>-</w:t>
      </w:r>
      <w:r w:rsidRPr="006B1975">
        <w:rPr>
          <w:rFonts w:ascii="Times New Roman" w:hAnsi="Times New Roman" w:cs="Times New Roman"/>
          <w:sz w:val="24"/>
          <w:szCs w:val="24"/>
        </w:rPr>
        <w:t xml:space="preserve">term negotiation. Does the United States have the political will to negotiate in this way? </w:t>
      </w:r>
    </w:p>
    <w:p w14:paraId="5C9F812A" w14:textId="77777777" w:rsidR="002B4573" w:rsidRDefault="002B4573" w:rsidP="002B4573">
      <w:pPr>
        <w:ind w:firstLine="720"/>
        <w:rPr>
          <w:rFonts w:ascii="Times New Roman" w:hAnsi="Times New Roman" w:cs="Times New Roman"/>
          <w:sz w:val="24"/>
          <w:szCs w:val="24"/>
        </w:rPr>
      </w:pPr>
      <w:r w:rsidRPr="006B1975">
        <w:rPr>
          <w:rFonts w:ascii="Times New Roman" w:hAnsi="Times New Roman" w:cs="Times New Roman"/>
          <w:sz w:val="24"/>
          <w:szCs w:val="24"/>
        </w:rPr>
        <w:lastRenderedPageBreak/>
        <w:t xml:space="preserve"> </w:t>
      </w:r>
    </w:p>
    <w:p w14:paraId="6E2B0637" w14:textId="77777777" w:rsidR="002B4573" w:rsidRPr="008A6122" w:rsidRDefault="002B4573" w:rsidP="002B4573">
      <w:pPr>
        <w:pStyle w:val="Heading2"/>
        <w:rPr>
          <w:rFonts w:eastAsiaTheme="minorHAnsi"/>
          <w:szCs w:val="24"/>
        </w:rPr>
      </w:pPr>
      <w:r>
        <w:rPr>
          <w:sz w:val="24"/>
          <w:szCs w:val="24"/>
        </w:rPr>
        <w:br w:type="page"/>
      </w:r>
      <w:bookmarkStart w:id="526" w:name="_Toc427076710"/>
      <w:r>
        <w:rPr>
          <w:sz w:val="24"/>
          <w:szCs w:val="24"/>
        </w:rPr>
        <w:lastRenderedPageBreak/>
        <w:t>“</w:t>
      </w:r>
      <w:r>
        <w:rPr>
          <w:rFonts w:eastAsia="Times New Roman"/>
        </w:rPr>
        <w:t xml:space="preserve">Stuxnet and Cyber </w:t>
      </w:r>
      <w:r w:rsidRPr="00257CAC">
        <w:rPr>
          <w:rFonts w:eastAsia="Times New Roman"/>
        </w:rPr>
        <w:t>Conflict: Framing the Long</w:t>
      </w:r>
      <w:r>
        <w:rPr>
          <w:rFonts w:eastAsia="Times New Roman"/>
        </w:rPr>
        <w:t xml:space="preserve"> W</w:t>
      </w:r>
      <w:r w:rsidRPr="00257CAC">
        <w:rPr>
          <w:rFonts w:eastAsia="Times New Roman"/>
        </w:rPr>
        <w:t xml:space="preserve">ave View” by </w:t>
      </w:r>
      <w:r w:rsidRPr="008A6122">
        <w:rPr>
          <w:rFonts w:eastAsia="Times New Roman"/>
          <w:szCs w:val="28"/>
        </w:rPr>
        <w:t>Chris Demchak</w:t>
      </w:r>
      <w:r w:rsidRPr="008A6122">
        <w:rPr>
          <w:rStyle w:val="EndnoteReference"/>
          <w:rFonts w:ascii="Times New Roman" w:eastAsia="Times New Roman" w:hAnsi="Times New Roman" w:cs="Times New Roman"/>
          <w:szCs w:val="32"/>
        </w:rPr>
        <w:endnoteReference w:id="163"/>
      </w:r>
      <w:bookmarkEnd w:id="526"/>
    </w:p>
    <w:p w14:paraId="039A63A5" w14:textId="77777777" w:rsidR="002B4573" w:rsidRDefault="002B4573" w:rsidP="002B4573">
      <w:pPr>
        <w:pStyle w:val="Body1"/>
        <w:spacing w:line="276" w:lineRule="auto"/>
        <w:ind w:firstLine="720"/>
        <w:rPr>
          <w:rFonts w:ascii="Times New Roman" w:eastAsia="Times New Roman" w:hAnsi="Times New Roman" w:cs="Times New Roman"/>
          <w:sz w:val="28"/>
          <w:szCs w:val="28"/>
        </w:rPr>
      </w:pPr>
    </w:p>
    <w:p w14:paraId="54ED6790"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Stuxnet is to traditional conflicts what the machine gun was to modern massed militaries. The operational and strategic effects played out less when the machine gun </w:t>
      </w:r>
      <w:r w:rsidR="003C01FD">
        <w:rPr>
          <w:rFonts w:ascii="Times New Roman" w:eastAsia="Times New Roman" w:hAnsi="Times New Roman" w:cs="Times New Roman"/>
        </w:rPr>
        <w:t xml:space="preserve">was </w:t>
      </w:r>
      <w:r w:rsidRPr="006B1975">
        <w:rPr>
          <w:rFonts w:ascii="Times New Roman" w:eastAsia="Times New Roman" w:hAnsi="Times New Roman" w:cs="Times New Roman"/>
        </w:rPr>
        <w:t xml:space="preserve">first used than when it was applied at increased scale in the 1905 Russo-Japanese </w:t>
      </w:r>
      <w:r>
        <w:rPr>
          <w:rFonts w:ascii="Times New Roman" w:eastAsia="Times New Roman" w:hAnsi="Times New Roman" w:cs="Times New Roman"/>
        </w:rPr>
        <w:t>W</w:t>
      </w:r>
      <w:r w:rsidRPr="006B1975">
        <w:rPr>
          <w:rFonts w:ascii="Times New Roman" w:eastAsia="Times New Roman" w:hAnsi="Times New Roman" w:cs="Times New Roman"/>
        </w:rPr>
        <w:t>ar and in WWI. All the pieces were known, but it required someone to put them together in the battlefield demonstrations that propelled decades of strategies, organizing, and development of new technologies. Stuxnet's designers combined known but otherwise unlinked elements of hardware, code, and routine human tendencies. They buried the hunting worm in the complexity of linked large-scale socio-technical systems to both fool the target</w:t>
      </w:r>
      <w:r>
        <w:rPr>
          <w:rFonts w:ascii="Times New Roman" w:eastAsia="Times New Roman" w:hAnsi="Times New Roman" w:cs="Times New Roman"/>
        </w:rPr>
        <w:t>’</w:t>
      </w:r>
      <w:r w:rsidRPr="006B1975">
        <w:rPr>
          <w:rFonts w:ascii="Times New Roman" w:eastAsia="Times New Roman" w:hAnsi="Times New Roman" w:cs="Times New Roman"/>
        </w:rPr>
        <w:t>s operators and hide the originators</w:t>
      </w:r>
      <w:r>
        <w:rPr>
          <w:rFonts w:ascii="Times New Roman" w:eastAsia="Times New Roman" w:hAnsi="Times New Roman" w:cs="Times New Roman"/>
        </w:rPr>
        <w:t>’</w:t>
      </w:r>
      <w:r w:rsidRPr="006B1975">
        <w:rPr>
          <w:rFonts w:ascii="Times New Roman" w:eastAsia="Times New Roman" w:hAnsi="Times New Roman" w:cs="Times New Roman"/>
        </w:rPr>
        <w:t xml:space="preserve"> identit</w:t>
      </w:r>
      <w:r>
        <w:rPr>
          <w:rFonts w:ascii="Times New Roman" w:eastAsia="Times New Roman" w:hAnsi="Times New Roman" w:cs="Times New Roman"/>
        </w:rPr>
        <w:t>ies</w:t>
      </w:r>
      <w:r w:rsidRPr="006B1975">
        <w:rPr>
          <w:rFonts w:ascii="Times New Roman" w:eastAsia="Times New Roman" w:hAnsi="Times New Roman" w:cs="Times New Roman"/>
        </w:rPr>
        <w:t>. When the carefully</w:t>
      </w:r>
      <w:r>
        <w:rPr>
          <w:rFonts w:ascii="Times New Roman" w:eastAsia="Times New Roman" w:hAnsi="Times New Roman" w:cs="Times New Roman"/>
        </w:rPr>
        <w:t>-</w:t>
      </w:r>
      <w:r w:rsidRPr="006B1975">
        <w:rPr>
          <w:rFonts w:ascii="Times New Roman" w:eastAsia="Times New Roman" w:hAnsi="Times New Roman" w:cs="Times New Roman"/>
        </w:rPr>
        <w:t xml:space="preserve">crafted software and its effects were publicly revealed, the world recognized a watershed moment in which software now could officially be weaponized and delivered hidden while traveling to its target across </w:t>
      </w:r>
      <w:r w:rsidR="003C01FD">
        <w:rPr>
          <w:rFonts w:ascii="Times New Roman" w:eastAsia="Times New Roman" w:hAnsi="Times New Roman" w:cs="Times New Roman"/>
        </w:rPr>
        <w:t xml:space="preserve">the </w:t>
      </w:r>
      <w:r w:rsidRPr="006B1975">
        <w:rPr>
          <w:rFonts w:ascii="Times New Roman" w:eastAsia="Times New Roman" w:hAnsi="Times New Roman" w:cs="Times New Roman"/>
        </w:rPr>
        <w:t xml:space="preserve">thousands of combined human-machine networks forming the global cyberspace </w:t>
      </w:r>
      <w:r w:rsidRPr="008A6122">
        <w:rPr>
          <w:rFonts w:ascii="Times New Roman" w:eastAsia="Times New Roman" w:hAnsi="Times New Roman" w:cs="Times New Roman"/>
        </w:rPr>
        <w:t>substrate</w:t>
      </w:r>
      <w:r w:rsidRPr="006B1975">
        <w:rPr>
          <w:rFonts w:ascii="Times New Roman" w:eastAsia="Times New Roman" w:hAnsi="Times New Roman" w:cs="Times New Roman"/>
        </w:rPr>
        <w:t>.</w:t>
      </w:r>
    </w:p>
    <w:p w14:paraId="32AAE91D"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61BDC34B"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Stuxnet accelerated nascent </w:t>
      </w:r>
      <w:r>
        <w:rPr>
          <w:rFonts w:ascii="Times New Roman" w:eastAsia="Times New Roman" w:hAnsi="Times New Roman" w:cs="Times New Roman"/>
        </w:rPr>
        <w:t>“</w:t>
      </w:r>
      <w:r w:rsidRPr="006B1975">
        <w:rPr>
          <w:rFonts w:ascii="Times New Roman" w:eastAsia="Times New Roman" w:hAnsi="Times New Roman" w:cs="Times New Roman"/>
        </w:rPr>
        <w:t>cybered conflict</w:t>
      </w:r>
      <w:r>
        <w:rPr>
          <w:rFonts w:ascii="Times New Roman" w:eastAsia="Times New Roman" w:hAnsi="Times New Roman" w:cs="Times New Roman"/>
        </w:rPr>
        <w:t>”</w:t>
      </w:r>
      <w:r w:rsidRPr="006B1975">
        <w:rPr>
          <w:rFonts w:ascii="Times New Roman" w:eastAsia="Times New Roman" w:hAnsi="Times New Roman" w:cs="Times New Roman"/>
        </w:rPr>
        <w:t>. Henceforth</w:t>
      </w:r>
      <w:r>
        <w:rPr>
          <w:rFonts w:ascii="Times New Roman" w:eastAsia="Times New Roman" w:hAnsi="Times New Roman" w:cs="Times New Roman"/>
        </w:rPr>
        <w:t>,</w:t>
      </w:r>
      <w:r w:rsidRPr="006B1975">
        <w:rPr>
          <w:rFonts w:ascii="Times New Roman" w:eastAsia="Times New Roman" w:hAnsi="Times New Roman" w:cs="Times New Roman"/>
        </w:rPr>
        <w:t xml:space="preserve"> all societally important conflicts will be cybered</w:t>
      </w:r>
      <w:r>
        <w:rPr>
          <w:rFonts w:ascii="Times New Roman" w:eastAsia="Times New Roman" w:hAnsi="Times New Roman" w:cs="Times New Roman"/>
        </w:rPr>
        <w:t>, with</w:t>
      </w:r>
      <w:r w:rsidRPr="006B1975">
        <w:rPr>
          <w:rFonts w:ascii="Times New Roman" w:eastAsia="Times New Roman" w:hAnsi="Times New Roman" w:cs="Times New Roman"/>
        </w:rPr>
        <w:t xml:space="preserve"> cyber </w:t>
      </w:r>
      <w:r>
        <w:rPr>
          <w:rFonts w:ascii="Times New Roman" w:eastAsia="Times New Roman" w:hAnsi="Times New Roman" w:cs="Times New Roman"/>
        </w:rPr>
        <w:t xml:space="preserve">playing a role </w:t>
      </w:r>
      <w:r w:rsidRPr="006B1975">
        <w:rPr>
          <w:rFonts w:ascii="Times New Roman" w:eastAsia="Times New Roman" w:hAnsi="Times New Roman" w:cs="Times New Roman"/>
        </w:rPr>
        <w:t>at key points in determining the conflicts’ outcomes. Just as the machine gun married the scale of fire in more modern technological systems to the scale of massed military organizations, Stuxnet</w:t>
      </w:r>
      <w:r>
        <w:rPr>
          <w:rFonts w:ascii="Times New Roman" w:eastAsia="Times New Roman" w:hAnsi="Times New Roman" w:cs="Times New Roman"/>
        </w:rPr>
        <w:t>’</w:t>
      </w:r>
      <w:r w:rsidRPr="006B1975">
        <w:rPr>
          <w:rFonts w:ascii="Times New Roman" w:eastAsia="Times New Roman" w:hAnsi="Times New Roman" w:cs="Times New Roman"/>
        </w:rPr>
        <w:t xml:space="preserve">s designers employed the deceptiveness and opaqueness of one of the highly complex, socio-technical systems of cyberspace against itself. Now conflict has become cybered explicitly and publicly. </w:t>
      </w:r>
      <w:r w:rsidR="003C01FD">
        <w:rPr>
          <w:rFonts w:ascii="Times New Roman" w:eastAsia="Times New Roman" w:hAnsi="Times New Roman" w:cs="Times New Roman"/>
        </w:rPr>
        <w:t>The c</w:t>
      </w:r>
      <w:r w:rsidRPr="006B1975">
        <w:rPr>
          <w:rFonts w:ascii="Times New Roman" w:eastAsia="Times New Roman" w:hAnsi="Times New Roman" w:cs="Times New Roman"/>
        </w:rPr>
        <w:t>omplexity and connectivit</w:t>
      </w:r>
      <w:r>
        <w:rPr>
          <w:rFonts w:ascii="Times New Roman" w:eastAsia="Times New Roman" w:hAnsi="Times New Roman" w:cs="Times New Roman"/>
        </w:rPr>
        <w:t>y of large</w:t>
      </w:r>
      <w:r w:rsidR="003C01FD">
        <w:rPr>
          <w:rFonts w:ascii="Times New Roman" w:eastAsia="Times New Roman" w:hAnsi="Times New Roman" w:cs="Times New Roman"/>
        </w:rPr>
        <w:t>-</w:t>
      </w:r>
      <w:r>
        <w:rPr>
          <w:rFonts w:ascii="Times New Roman" w:eastAsia="Times New Roman" w:hAnsi="Times New Roman" w:cs="Times New Roman"/>
        </w:rPr>
        <w:t>scale socio-</w:t>
      </w:r>
      <w:r w:rsidRPr="006B1975">
        <w:rPr>
          <w:rFonts w:ascii="Times New Roman" w:eastAsia="Times New Roman" w:hAnsi="Times New Roman" w:cs="Times New Roman"/>
        </w:rPr>
        <w:t xml:space="preserve">technical systems are henceforth to be pitted against other such systems through deceptive exploits by obscured actors without warnings or indicators. </w:t>
      </w:r>
    </w:p>
    <w:p w14:paraId="47F9F235"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 </w:t>
      </w:r>
    </w:p>
    <w:p w14:paraId="5ACDAC8D"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Today</w:t>
      </w:r>
      <w:r>
        <w:rPr>
          <w:rFonts w:ascii="Times New Roman" w:eastAsia="Times New Roman" w:hAnsi="Times New Roman" w:cs="Times New Roman"/>
        </w:rPr>
        <w:t>,</w:t>
      </w:r>
      <w:r w:rsidRPr="006B1975">
        <w:rPr>
          <w:rFonts w:ascii="Times New Roman" w:eastAsia="Times New Roman" w:hAnsi="Times New Roman" w:cs="Times New Roman"/>
        </w:rPr>
        <w:t xml:space="preserve"> the gauntlet has been </w:t>
      </w:r>
      <w:r>
        <w:rPr>
          <w:rFonts w:ascii="Times New Roman" w:eastAsia="Times New Roman" w:hAnsi="Times New Roman" w:cs="Times New Roman"/>
        </w:rPr>
        <w:t>thrown</w:t>
      </w:r>
      <w:r w:rsidRPr="006B1975">
        <w:rPr>
          <w:rFonts w:ascii="Times New Roman" w:eastAsia="Times New Roman" w:hAnsi="Times New Roman" w:cs="Times New Roman"/>
        </w:rPr>
        <w:t xml:space="preserve"> </w:t>
      </w:r>
      <w:r>
        <w:rPr>
          <w:rFonts w:ascii="Times New Roman" w:eastAsia="Times New Roman" w:hAnsi="Times New Roman" w:cs="Times New Roman"/>
        </w:rPr>
        <w:t>down</w:t>
      </w:r>
      <w:r w:rsidRPr="006B1975">
        <w:rPr>
          <w:rFonts w:ascii="Times New Roman" w:eastAsia="Times New Roman" w:hAnsi="Times New Roman" w:cs="Times New Roman"/>
        </w:rPr>
        <w:t xml:space="preserve"> for practitioners and scholars of national security to integrate the lessons of both the rise of cyber conflict and the strategic responses to Stuxnet-like campaigns. Missing in the traditional approaches to conflict is a cognitive framing that will allow more systemic integration across </w:t>
      </w:r>
      <w:r w:rsidR="003C01FD">
        <w:rPr>
          <w:rFonts w:ascii="Times New Roman" w:eastAsia="Times New Roman" w:hAnsi="Times New Roman" w:cs="Times New Roman"/>
        </w:rPr>
        <w:t xml:space="preserve">the </w:t>
      </w:r>
      <w:r w:rsidRPr="006B1975">
        <w:rPr>
          <w:rFonts w:ascii="Times New Roman" w:eastAsia="Times New Roman" w:hAnsi="Times New Roman" w:cs="Times New Roman"/>
        </w:rPr>
        <w:t xml:space="preserve">diverse and rapid conceptual, strategic, technological, and political developments of a globally digitized world. One major response to the machine gun nest was the modern tank, but when it was developed, it was viewed just as </w:t>
      </w:r>
      <w:r>
        <w:rPr>
          <w:rFonts w:ascii="Times New Roman" w:eastAsia="Times New Roman" w:hAnsi="Times New Roman" w:cs="Times New Roman"/>
        </w:rPr>
        <w:t xml:space="preserve">a </w:t>
      </w:r>
      <w:r w:rsidRPr="006B1975">
        <w:rPr>
          <w:rFonts w:ascii="Times New Roman" w:eastAsia="Times New Roman" w:hAnsi="Times New Roman" w:cs="Times New Roman"/>
        </w:rPr>
        <w:t xml:space="preserve">mobile armored machine gun vehicle by its early innovators, the British. Today, one does not have </w:t>
      </w:r>
      <w:r>
        <w:rPr>
          <w:rFonts w:ascii="Times New Roman" w:eastAsia="Times New Roman" w:hAnsi="Times New Roman" w:cs="Times New Roman"/>
        </w:rPr>
        <w:t>twenty</w:t>
      </w:r>
      <w:r w:rsidRPr="006B1975">
        <w:rPr>
          <w:rFonts w:ascii="Times New Roman" w:eastAsia="Times New Roman" w:hAnsi="Times New Roman" w:cs="Times New Roman"/>
        </w:rPr>
        <w:t xml:space="preserve"> </w:t>
      </w:r>
      <w:r w:rsidRPr="00142AD5">
        <w:rPr>
          <w:rFonts w:ascii="Times New Roman" w:eastAsia="Times New Roman" w:hAnsi="Times New Roman" w:cs="Times New Roman"/>
        </w:rPr>
        <w:t>years to serendipitous</w:t>
      </w:r>
      <w:r w:rsidRPr="0019067E">
        <w:rPr>
          <w:rFonts w:ascii="Times New Roman" w:eastAsia="Times New Roman" w:hAnsi="Times New Roman" w:cs="Times New Roman"/>
        </w:rPr>
        <w:t>ly discover a cyber</w:t>
      </w:r>
      <w:r w:rsidRPr="004B3EB3">
        <w:rPr>
          <w:rFonts w:ascii="Times New Roman" w:eastAsia="Times New Roman" w:hAnsi="Times New Roman" w:cs="Times New Roman"/>
        </w:rPr>
        <w:t xml:space="preserve"> conflict Guderian or Mac</w:t>
      </w:r>
      <w:r w:rsidR="003C01FD" w:rsidRPr="009E0358">
        <w:rPr>
          <w:rFonts w:ascii="Times New Roman" w:eastAsia="Times New Roman" w:hAnsi="Times New Roman" w:cs="Times New Roman"/>
        </w:rPr>
        <w:t>A</w:t>
      </w:r>
      <w:r w:rsidRPr="009E0358">
        <w:rPr>
          <w:rFonts w:ascii="Times New Roman" w:eastAsia="Times New Roman" w:hAnsi="Times New Roman" w:cs="Times New Roman"/>
        </w:rPr>
        <w:t>rthur who can see how the l</w:t>
      </w:r>
      <w:r w:rsidRPr="008A6122">
        <w:rPr>
          <w:rFonts w:ascii="Times New Roman" w:eastAsia="Times New Roman" w:hAnsi="Times New Roman" w:cs="Times New Roman"/>
        </w:rPr>
        <w:t>ong</w:t>
      </w:r>
      <w:r w:rsidR="003C01FD" w:rsidRPr="008A6122">
        <w:rPr>
          <w:rFonts w:ascii="Times New Roman" w:eastAsia="Times New Roman" w:hAnsi="Times New Roman" w:cs="Times New Roman"/>
        </w:rPr>
        <w:t xml:space="preserve"> </w:t>
      </w:r>
      <w:r w:rsidRPr="008A6122">
        <w:rPr>
          <w:rFonts w:ascii="Times New Roman" w:eastAsia="Times New Roman" w:hAnsi="Times New Roman" w:cs="Times New Roman"/>
        </w:rPr>
        <w:t>wav</w:t>
      </w:r>
      <w:r w:rsidRPr="00142AD5">
        <w:rPr>
          <w:rFonts w:ascii="Times New Roman" w:eastAsia="Times New Roman" w:hAnsi="Times New Roman" w:cs="Times New Roman"/>
        </w:rPr>
        <w:t>e</w:t>
      </w:r>
      <w:r w:rsidRPr="006B1975">
        <w:rPr>
          <w:rFonts w:ascii="Times New Roman" w:eastAsia="Times New Roman" w:hAnsi="Times New Roman" w:cs="Times New Roman"/>
        </w:rPr>
        <w:t xml:space="preserve"> systemic trends will be further accelerated by the Stuxnet demonstration. Now the deadline for a better framing is on cyber time, with tens of thousands of individuals looking to what can be developed from what Stuxnet revealed for offense or defense in a multi-upon-multi player undeclared, deceptive, opaque conflict. The stakes are no less than salvaging what may be saved in the formerly open, unfettered, nearly free, ubiquitous, and generative cyberspace built with optimism, naiveté, and hubris by liberal democratic civil societies for largely economic reasons. Stuxnet demonstrated how normal routines of complex systems can be </w:t>
      </w:r>
      <w:r w:rsidRPr="006B1975">
        <w:rPr>
          <w:rFonts w:ascii="Times New Roman" w:eastAsia="Times New Roman" w:hAnsi="Times New Roman" w:cs="Times New Roman"/>
        </w:rPr>
        <w:lastRenderedPageBreak/>
        <w:t xml:space="preserve">made deceptive, surprising, and exceptionally dangerous without a known opponent anywhere near the locus or range of effects.  </w:t>
      </w:r>
    </w:p>
    <w:p w14:paraId="1F617A23"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79974D2E"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This piece argues that one can build on the already available resilience and surprise research of the large</w:t>
      </w:r>
      <w:r>
        <w:rPr>
          <w:rFonts w:ascii="Times New Roman" w:eastAsia="Times New Roman" w:hAnsi="Times New Roman" w:cs="Times New Roman"/>
        </w:rPr>
        <w:t>-</w:t>
      </w:r>
      <w:r w:rsidRPr="006B1975">
        <w:rPr>
          <w:rFonts w:ascii="Times New Roman" w:eastAsia="Times New Roman" w:hAnsi="Times New Roman" w:cs="Times New Roman"/>
        </w:rPr>
        <w:t xml:space="preserve">scale socio-technical systems (LTS) studies community. Its recommendations help to frame a </w:t>
      </w:r>
      <w:r w:rsidRPr="008A6122">
        <w:rPr>
          <w:rFonts w:ascii="Times New Roman" w:eastAsia="Times New Roman" w:hAnsi="Times New Roman" w:cs="Times New Roman"/>
        </w:rPr>
        <w:t>long wave</w:t>
      </w:r>
      <w:r w:rsidRPr="006B1975">
        <w:rPr>
          <w:rFonts w:ascii="Times New Roman" w:eastAsia="Times New Roman" w:hAnsi="Times New Roman" w:cs="Times New Roman"/>
        </w:rPr>
        <w:t xml:space="preserve"> evolutionary </w:t>
      </w:r>
      <w:r w:rsidRPr="00445390">
        <w:rPr>
          <w:rFonts w:ascii="Times New Roman" w:eastAsia="Times New Roman" w:hAnsi="Times New Roman" w:cs="Times New Roman"/>
        </w:rPr>
        <w:t xml:space="preserve">vision </w:t>
      </w:r>
      <w:r w:rsidR="004E21B0">
        <w:rPr>
          <w:rFonts w:ascii="Times New Roman" w:eastAsia="Times New Roman" w:hAnsi="Times New Roman" w:cs="Times New Roman"/>
        </w:rPr>
        <w:t>including</w:t>
      </w:r>
      <w:r w:rsidRPr="00445390">
        <w:rPr>
          <w:rFonts w:ascii="Times New Roman" w:eastAsia="Times New Roman" w:hAnsi="Times New Roman" w:cs="Times New Roman"/>
        </w:rPr>
        <w:t xml:space="preserve"> emergent Stuxnet-informed cyber</w:t>
      </w:r>
      <w:r w:rsidRPr="004E21B0">
        <w:rPr>
          <w:rFonts w:ascii="Times New Roman" w:eastAsia="Times New Roman" w:hAnsi="Times New Roman" w:cs="Times New Roman"/>
        </w:rPr>
        <w:t xml:space="preserve"> conflict, the rising Cyber Westphalia, and beyond to resilience-seeking clustering of like-minded states.</w:t>
      </w:r>
      <w:r w:rsidRPr="006B1975">
        <w:rPr>
          <w:rFonts w:ascii="Times New Roman" w:eastAsia="Times New Roman" w:hAnsi="Times New Roman" w:cs="Times New Roman"/>
        </w:rPr>
        <w:t xml:space="preserve"> This piece extends into post</w:t>
      </w:r>
      <w:r>
        <w:rPr>
          <w:rFonts w:ascii="Times New Roman" w:eastAsia="Times New Roman" w:hAnsi="Times New Roman" w:cs="Times New Roman"/>
        </w:rPr>
        <w:t>-</w:t>
      </w:r>
      <w:r w:rsidRPr="006B1975">
        <w:rPr>
          <w:rFonts w:ascii="Times New Roman" w:eastAsia="Times New Roman" w:hAnsi="Times New Roman" w:cs="Times New Roman"/>
        </w:rPr>
        <w:t xml:space="preserve">Stuxnet conflict and international system topological changes empirical LTS observations about what most people do when they fear systemic surprise and </w:t>
      </w:r>
      <w:r w:rsidR="004E21B0">
        <w:rPr>
          <w:rFonts w:ascii="Times New Roman" w:eastAsia="Times New Roman" w:hAnsi="Times New Roman" w:cs="Times New Roman"/>
        </w:rPr>
        <w:t>the</w:t>
      </w:r>
      <w:r w:rsidR="004E21B0" w:rsidRPr="006B1975">
        <w:rPr>
          <w:rFonts w:ascii="Times New Roman" w:eastAsia="Times New Roman" w:hAnsi="Times New Roman" w:cs="Times New Roman"/>
        </w:rPr>
        <w:t xml:space="preserve"> </w:t>
      </w:r>
      <w:r w:rsidRPr="006B1975">
        <w:rPr>
          <w:rFonts w:ascii="Times New Roman" w:eastAsia="Times New Roman" w:hAnsi="Times New Roman" w:cs="Times New Roman"/>
        </w:rPr>
        <w:t>subsequently systemic</w:t>
      </w:r>
      <w:r w:rsidR="004E21B0">
        <w:rPr>
          <w:rFonts w:ascii="Times New Roman" w:eastAsia="Times New Roman" w:hAnsi="Times New Roman" w:cs="Times New Roman"/>
        </w:rPr>
        <w:t xml:space="preserve"> effects</w:t>
      </w:r>
      <w:r w:rsidRPr="006B1975">
        <w:rPr>
          <w:rFonts w:ascii="Times New Roman" w:eastAsia="Times New Roman" w:hAnsi="Times New Roman" w:cs="Times New Roman"/>
        </w:rPr>
        <w:t>.</w:t>
      </w:r>
    </w:p>
    <w:p w14:paraId="3C78CDF4"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0181E761" w14:textId="77777777" w:rsidR="002B4573" w:rsidRPr="00277CF4" w:rsidRDefault="002B4573" w:rsidP="002B4573">
      <w:pPr>
        <w:rPr>
          <w:rFonts w:ascii="Times New Roman" w:hAnsi="Times New Roman" w:cs="Times New Roman"/>
          <w:b/>
          <w:sz w:val="24"/>
          <w:szCs w:val="24"/>
        </w:rPr>
      </w:pPr>
      <w:r w:rsidRPr="00277CF4">
        <w:rPr>
          <w:rFonts w:ascii="Times New Roman" w:hAnsi="Times New Roman" w:cs="Times New Roman"/>
          <w:b/>
          <w:sz w:val="24"/>
          <w:szCs w:val="24"/>
        </w:rPr>
        <w:t>Surprise and Resilience in Large</w:t>
      </w:r>
      <w:r w:rsidR="00581265">
        <w:rPr>
          <w:rFonts w:ascii="Times New Roman" w:hAnsi="Times New Roman" w:cs="Times New Roman"/>
          <w:b/>
          <w:sz w:val="24"/>
          <w:szCs w:val="24"/>
        </w:rPr>
        <w:t>-S</w:t>
      </w:r>
      <w:r>
        <w:rPr>
          <w:rFonts w:ascii="Times New Roman" w:hAnsi="Times New Roman" w:cs="Times New Roman"/>
          <w:b/>
          <w:sz w:val="24"/>
          <w:szCs w:val="24"/>
        </w:rPr>
        <w:t xml:space="preserve">cale </w:t>
      </w:r>
      <w:r w:rsidRPr="00277CF4">
        <w:rPr>
          <w:rFonts w:ascii="Times New Roman" w:hAnsi="Times New Roman" w:cs="Times New Roman"/>
          <w:b/>
          <w:sz w:val="24"/>
          <w:szCs w:val="24"/>
        </w:rPr>
        <w:t>Socio-Technical Systems</w:t>
      </w:r>
    </w:p>
    <w:p w14:paraId="6F9630A1"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The empirical question is</w:t>
      </w:r>
      <w:r>
        <w:rPr>
          <w:rFonts w:ascii="Times New Roman" w:eastAsia="Times New Roman" w:hAnsi="Times New Roman" w:cs="Times New Roman"/>
        </w:rPr>
        <w:t>:</w:t>
      </w:r>
      <w:r w:rsidRPr="006B1975">
        <w:rPr>
          <w:rFonts w:ascii="Times New Roman" w:eastAsia="Times New Roman" w:hAnsi="Times New Roman" w:cs="Times New Roman"/>
        </w:rPr>
        <w:t xml:space="preserve"> how should large-scale democratic socio-technical-economic systems underpinning modern societies best frame and implement a response to deliberate, accidental, and opportunistic surprise</w:t>
      </w:r>
      <w:r>
        <w:rPr>
          <w:rFonts w:ascii="Times New Roman" w:eastAsia="Times New Roman" w:hAnsi="Times New Roman" w:cs="Times New Roman"/>
        </w:rPr>
        <w:t>?</w:t>
      </w:r>
      <w:r w:rsidRPr="006B1975">
        <w:rPr>
          <w:rFonts w:ascii="Times New Roman" w:eastAsia="Times New Roman" w:hAnsi="Times New Roman" w:cs="Times New Roman"/>
        </w:rPr>
        <w:t xml:space="preserve"> Beyond international relations, security studies, and international economics, there are other disciplines that have dealt with complex systems forced into dysfunction by surprise or malevolence whose ideas can help in developing systemic national responses to cyber conflict.</w:t>
      </w:r>
    </w:p>
    <w:p w14:paraId="6FD479C3"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45501B29"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One </w:t>
      </w:r>
      <w:r>
        <w:rPr>
          <w:rFonts w:ascii="Times New Roman" w:eastAsia="Times New Roman" w:hAnsi="Times New Roman" w:cs="Times New Roman"/>
        </w:rPr>
        <w:t xml:space="preserve">body of </w:t>
      </w:r>
      <w:r w:rsidRPr="006B1975">
        <w:rPr>
          <w:rFonts w:ascii="Times New Roman" w:eastAsia="Times New Roman" w:hAnsi="Times New Roman" w:cs="Times New Roman"/>
        </w:rPr>
        <w:t>literature outside of the normal security studies</w:t>
      </w:r>
      <w:r>
        <w:rPr>
          <w:rFonts w:ascii="Times New Roman" w:eastAsia="Times New Roman" w:hAnsi="Times New Roman" w:cs="Times New Roman"/>
        </w:rPr>
        <w:t>-</w:t>
      </w:r>
      <w:r w:rsidRPr="006B1975">
        <w:rPr>
          <w:rFonts w:ascii="Times New Roman" w:eastAsia="Times New Roman" w:hAnsi="Times New Roman" w:cs="Times New Roman"/>
        </w:rPr>
        <w:t>international relations world of particular relevance is that of large</w:t>
      </w:r>
      <w:r>
        <w:rPr>
          <w:rFonts w:ascii="Times New Roman" w:eastAsia="Times New Roman" w:hAnsi="Times New Roman" w:cs="Times New Roman"/>
        </w:rPr>
        <w:t>-</w:t>
      </w:r>
      <w:r w:rsidRPr="006B1975">
        <w:rPr>
          <w:rFonts w:ascii="Times New Roman" w:eastAsia="Times New Roman" w:hAnsi="Times New Roman" w:cs="Times New Roman"/>
        </w:rPr>
        <w:t xml:space="preserve">scale socio-technical systems (LTS). For </w:t>
      </w:r>
      <w:r>
        <w:rPr>
          <w:rFonts w:ascii="Times New Roman" w:eastAsia="Times New Roman" w:hAnsi="Times New Roman" w:cs="Times New Roman"/>
        </w:rPr>
        <w:t>more than thirty-five</w:t>
      </w:r>
      <w:r w:rsidRPr="006B1975">
        <w:rPr>
          <w:rFonts w:ascii="Times New Roman" w:eastAsia="Times New Roman" w:hAnsi="Times New Roman" w:cs="Times New Roman"/>
        </w:rPr>
        <w:t xml:space="preserve"> years</w:t>
      </w:r>
      <w:r>
        <w:rPr>
          <w:rFonts w:ascii="Times New Roman" w:eastAsia="Times New Roman" w:hAnsi="Times New Roman" w:cs="Times New Roman"/>
        </w:rPr>
        <w:t>,</w:t>
      </w:r>
      <w:r w:rsidRPr="006B1975">
        <w:rPr>
          <w:rFonts w:ascii="Times New Roman" w:eastAsia="Times New Roman" w:hAnsi="Times New Roman" w:cs="Times New Roman"/>
        </w:rPr>
        <w:t xml:space="preserve"> th</w:t>
      </w:r>
      <w:r>
        <w:rPr>
          <w:rFonts w:ascii="Times New Roman" w:eastAsia="Times New Roman" w:hAnsi="Times New Roman" w:cs="Times New Roman"/>
        </w:rPr>
        <w:t>e</w:t>
      </w:r>
      <w:r w:rsidRPr="006B1975">
        <w:rPr>
          <w:rFonts w:ascii="Times New Roman" w:eastAsia="Times New Roman" w:hAnsi="Times New Roman" w:cs="Times New Roman"/>
        </w:rPr>
        <w:t xml:space="preserve"> LTS community has been looking into how large complex systems involving humans can avoid the nasty surprises inherent </w:t>
      </w:r>
      <w:r w:rsidR="00F12F32">
        <w:rPr>
          <w:rFonts w:ascii="Times New Roman" w:eastAsia="Times New Roman" w:hAnsi="Times New Roman" w:cs="Times New Roman"/>
        </w:rPr>
        <w:t>in</w:t>
      </w:r>
      <w:r w:rsidR="00F12F32" w:rsidRPr="006B1975">
        <w:rPr>
          <w:rFonts w:ascii="Times New Roman" w:eastAsia="Times New Roman" w:hAnsi="Times New Roman" w:cs="Times New Roman"/>
        </w:rPr>
        <w:t xml:space="preserve"> </w:t>
      </w:r>
      <w:r w:rsidRPr="006B1975">
        <w:rPr>
          <w:rFonts w:ascii="Times New Roman" w:eastAsia="Times New Roman" w:hAnsi="Times New Roman" w:cs="Times New Roman"/>
        </w:rPr>
        <w:t>large</w:t>
      </w:r>
      <w:r>
        <w:rPr>
          <w:rFonts w:ascii="Times New Roman" w:eastAsia="Times New Roman" w:hAnsi="Times New Roman" w:cs="Times New Roman"/>
        </w:rPr>
        <w:t>-</w:t>
      </w:r>
      <w:r w:rsidRPr="006B1975">
        <w:rPr>
          <w:rFonts w:ascii="Times New Roman" w:eastAsia="Times New Roman" w:hAnsi="Times New Roman" w:cs="Times New Roman"/>
        </w:rPr>
        <w:t xml:space="preserve">scale complexity, especially those that break apart critically important assemblages and hurt people. Using complexity theory and empirical research, the LTS community developed the first of two major framing recommendations. For singleton enterprises, militaries, or nations facing complex system surprises that are unknowable in form or frequency in advance, the best one can do is be continuously resilient. </w:t>
      </w:r>
      <w:r>
        <w:rPr>
          <w:rFonts w:ascii="Times New Roman" w:eastAsia="Times New Roman" w:hAnsi="Times New Roman" w:cs="Times New Roman"/>
        </w:rPr>
        <w:t>S</w:t>
      </w:r>
      <w:r w:rsidRPr="006B1975">
        <w:rPr>
          <w:rFonts w:ascii="Times New Roman" w:eastAsia="Times New Roman" w:hAnsi="Times New Roman" w:cs="Times New Roman"/>
        </w:rPr>
        <w:t>ystemic resilience means three requirements at a base organizational level: to be redundant in knowledge, to have slack time to accommodate surprises, and to continuously engage in discovery trial</w:t>
      </w:r>
      <w:r w:rsidR="00F12F32">
        <w:rPr>
          <w:rFonts w:ascii="Times New Roman" w:eastAsia="Times New Roman" w:hAnsi="Times New Roman" w:cs="Times New Roman"/>
        </w:rPr>
        <w:t xml:space="preserve">-and-error </w:t>
      </w:r>
      <w:r w:rsidRPr="006B1975">
        <w:rPr>
          <w:rFonts w:ascii="Times New Roman" w:eastAsia="Times New Roman" w:hAnsi="Times New Roman" w:cs="Times New Roman"/>
        </w:rPr>
        <w:t xml:space="preserve">learning (DTEL) in order to make the first two effective.  </w:t>
      </w:r>
    </w:p>
    <w:p w14:paraId="2D2ECE56"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77AE75EE" w14:textId="77777777" w:rsidR="00304295" w:rsidRDefault="002B4573" w:rsidP="00304295">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The more unknowable in advance the possible surprises, the more critical </w:t>
      </w:r>
      <w:r>
        <w:rPr>
          <w:rFonts w:ascii="Times New Roman" w:eastAsia="Times New Roman" w:hAnsi="Times New Roman" w:cs="Times New Roman"/>
        </w:rPr>
        <w:t xml:space="preserve">it is to </w:t>
      </w:r>
      <w:r w:rsidRPr="006B1975">
        <w:rPr>
          <w:rFonts w:ascii="Times New Roman" w:eastAsia="Times New Roman" w:hAnsi="Times New Roman" w:cs="Times New Roman"/>
        </w:rPr>
        <w:t xml:space="preserve">build in monitors and breaks, sometimes called </w:t>
      </w:r>
      <w:r>
        <w:rPr>
          <w:rFonts w:ascii="Times New Roman" w:eastAsia="Times New Roman" w:hAnsi="Times New Roman" w:cs="Times New Roman"/>
        </w:rPr>
        <w:t>“</w:t>
      </w:r>
      <w:r w:rsidRPr="006B1975">
        <w:rPr>
          <w:rFonts w:ascii="Times New Roman" w:eastAsia="Times New Roman" w:hAnsi="Times New Roman" w:cs="Times New Roman"/>
        </w:rPr>
        <w:t>air gaps</w:t>
      </w:r>
      <w:r w:rsidR="00F12F32">
        <w:rPr>
          <w:rFonts w:ascii="Times New Roman" w:eastAsia="Times New Roman" w:hAnsi="Times New Roman" w:cs="Times New Roman"/>
        </w:rPr>
        <w:t>,</w:t>
      </w:r>
      <w:r>
        <w:rPr>
          <w:rFonts w:ascii="Times New Roman" w:eastAsia="Times New Roman" w:hAnsi="Times New Roman" w:cs="Times New Roman"/>
        </w:rPr>
        <w:t>”</w:t>
      </w:r>
      <w:r w:rsidRPr="006B1975">
        <w:rPr>
          <w:rFonts w:ascii="Times New Roman" w:eastAsia="Times New Roman" w:hAnsi="Times New Roman" w:cs="Times New Roman"/>
        </w:rPr>
        <w:t xml:space="preserve"> throughout connected networks to slow the effects so responses can be initiated or developed on the spot. The more redundant the sources of knowledge in any form along the way, the more likely the rippling cascade effects of a surprise can be dampened by quickly</w:t>
      </w:r>
      <w:r>
        <w:rPr>
          <w:rFonts w:ascii="Times New Roman" w:eastAsia="Times New Roman" w:hAnsi="Times New Roman" w:cs="Times New Roman"/>
        </w:rPr>
        <w:t>-</w:t>
      </w:r>
      <w:r w:rsidRPr="006B1975">
        <w:rPr>
          <w:rFonts w:ascii="Times New Roman" w:eastAsia="Times New Roman" w:hAnsi="Times New Roman" w:cs="Times New Roman"/>
        </w:rPr>
        <w:t xml:space="preserve">altered processes that keep operations functioning. </w:t>
      </w:r>
      <w:r>
        <w:rPr>
          <w:rFonts w:ascii="Times New Roman" w:eastAsia="Times New Roman" w:hAnsi="Times New Roman" w:cs="Times New Roman"/>
        </w:rPr>
        <w:t>A</w:t>
      </w:r>
      <w:r w:rsidRPr="006B1975">
        <w:rPr>
          <w:rFonts w:ascii="Times New Roman" w:eastAsia="Times New Roman" w:hAnsi="Times New Roman" w:cs="Times New Roman"/>
        </w:rPr>
        <w:t xml:space="preserve"> resilient system response to a Stuxnet-equivalent that damage</w:t>
      </w:r>
      <w:r>
        <w:rPr>
          <w:rFonts w:ascii="Times New Roman" w:eastAsia="Times New Roman" w:hAnsi="Times New Roman" w:cs="Times New Roman"/>
        </w:rPr>
        <w:t>s</w:t>
      </w:r>
      <w:r w:rsidRPr="006B1975">
        <w:rPr>
          <w:rFonts w:ascii="Times New Roman" w:eastAsia="Times New Roman" w:hAnsi="Times New Roman" w:cs="Times New Roman"/>
        </w:rPr>
        <w:t xml:space="preserve"> process control systems, for example, would have to have many independent monitors and air gaps for slack, as well as multiple sources of responses when the centrifuges beg</w:t>
      </w:r>
      <w:r>
        <w:rPr>
          <w:rFonts w:ascii="Times New Roman" w:eastAsia="Times New Roman" w:hAnsi="Times New Roman" w:cs="Times New Roman"/>
        </w:rPr>
        <w:t>i</w:t>
      </w:r>
      <w:r w:rsidRPr="006B1975">
        <w:rPr>
          <w:rFonts w:ascii="Times New Roman" w:eastAsia="Times New Roman" w:hAnsi="Times New Roman" w:cs="Times New Roman"/>
        </w:rPr>
        <w:t>n acting erratically</w:t>
      </w:r>
      <w:r>
        <w:rPr>
          <w:rFonts w:ascii="Times New Roman" w:eastAsia="Times New Roman" w:hAnsi="Times New Roman" w:cs="Times New Roman"/>
        </w:rPr>
        <w:t>,</w:t>
      </w:r>
      <w:r w:rsidRPr="006B1975">
        <w:rPr>
          <w:rFonts w:ascii="Times New Roman" w:eastAsia="Times New Roman" w:hAnsi="Times New Roman" w:cs="Times New Roman"/>
        </w:rPr>
        <w:t xml:space="preserve"> even though operating </w:t>
      </w:r>
      <w:r w:rsidRPr="006B1975">
        <w:rPr>
          <w:rFonts w:ascii="Times New Roman" w:eastAsia="Times New Roman" w:hAnsi="Times New Roman" w:cs="Times New Roman"/>
        </w:rPr>
        <w:lastRenderedPageBreak/>
        <w:t>indicators of the malfunctioning process control command machines d</w:t>
      </w:r>
      <w:r>
        <w:rPr>
          <w:rFonts w:ascii="Times New Roman" w:eastAsia="Times New Roman" w:hAnsi="Times New Roman" w:cs="Times New Roman"/>
        </w:rPr>
        <w:t>o</w:t>
      </w:r>
      <w:r w:rsidRPr="006B1975">
        <w:rPr>
          <w:rFonts w:ascii="Times New Roman" w:eastAsia="Times New Roman" w:hAnsi="Times New Roman" w:cs="Times New Roman"/>
        </w:rPr>
        <w:t xml:space="preserve"> not accurately reflect reality. Both responses would need to be frequently</w:t>
      </w:r>
      <w:r>
        <w:rPr>
          <w:rFonts w:ascii="Times New Roman" w:eastAsia="Times New Roman" w:hAnsi="Times New Roman" w:cs="Times New Roman"/>
        </w:rPr>
        <w:t xml:space="preserve"> and</w:t>
      </w:r>
      <w:r w:rsidRPr="006B1975">
        <w:rPr>
          <w:rFonts w:ascii="Times New Roman" w:eastAsia="Times New Roman" w:hAnsi="Times New Roman" w:cs="Times New Roman"/>
        </w:rPr>
        <w:t xml:space="preserve"> routinely challenged, studied, and re</w:t>
      </w:r>
      <w:r>
        <w:rPr>
          <w:rFonts w:ascii="Times New Roman" w:eastAsia="Times New Roman" w:hAnsi="Times New Roman" w:cs="Times New Roman"/>
        </w:rPr>
        <w:t>-</w:t>
      </w:r>
      <w:r w:rsidRPr="006B1975">
        <w:rPr>
          <w:rFonts w:ascii="Times New Roman" w:eastAsia="Times New Roman" w:hAnsi="Times New Roman" w:cs="Times New Roman"/>
        </w:rPr>
        <w:t>challenged to be prepared for surprise</w:t>
      </w:r>
      <w:r>
        <w:rPr>
          <w:rFonts w:ascii="Times New Roman" w:eastAsia="Times New Roman" w:hAnsi="Times New Roman" w:cs="Times New Roman"/>
        </w:rPr>
        <w:t>.</w:t>
      </w:r>
    </w:p>
    <w:p w14:paraId="7AEF309B" w14:textId="77777777" w:rsidR="00F12F32" w:rsidRDefault="00F12F32" w:rsidP="008A6122">
      <w:pPr>
        <w:pStyle w:val="Body1"/>
        <w:spacing w:line="276" w:lineRule="auto"/>
        <w:rPr>
          <w:rFonts w:ascii="Times New Roman" w:eastAsia="Times New Roman" w:hAnsi="Times New Roman" w:cs="Times New Roman"/>
        </w:rPr>
      </w:pPr>
    </w:p>
    <w:p w14:paraId="4528A1F8"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Beyond the singleton large</w:t>
      </w:r>
      <w:r w:rsidR="00F12F32">
        <w:rPr>
          <w:rFonts w:ascii="Times New Roman" w:eastAsia="Times New Roman" w:hAnsi="Times New Roman" w:cs="Times New Roman"/>
        </w:rPr>
        <w:t>-scale</w:t>
      </w:r>
      <w:r w:rsidRPr="006B1975">
        <w:rPr>
          <w:rFonts w:ascii="Times New Roman" w:eastAsia="Times New Roman" w:hAnsi="Times New Roman" w:cs="Times New Roman"/>
        </w:rPr>
        <w:t xml:space="preserve"> socio-technical enterprise, however, the LTS community’s research offers a second set of resilience recommendations for the huge networks created when these single enterprises are linked together for efficiency reasons across regions and sectoral systems. Each linked enterprise needs its own resilience</w:t>
      </w:r>
      <w:r>
        <w:rPr>
          <w:rFonts w:ascii="Times New Roman" w:eastAsia="Times New Roman" w:hAnsi="Times New Roman" w:cs="Times New Roman"/>
        </w:rPr>
        <w:t xml:space="preserve"> </w:t>
      </w:r>
      <w:r w:rsidRPr="006B1975">
        <w:rPr>
          <w:rFonts w:ascii="Times New Roman" w:eastAsia="Times New Roman" w:hAnsi="Times New Roman" w:cs="Times New Roman"/>
        </w:rPr>
        <w:t>reinforced internally with the socialization and operationalization arising from being a single company or agency. The difficulty in a huge network is that these large</w:t>
      </w:r>
      <w:r>
        <w:rPr>
          <w:rFonts w:ascii="Times New Roman" w:eastAsia="Times New Roman" w:hAnsi="Times New Roman" w:cs="Times New Roman"/>
        </w:rPr>
        <w:t>-</w:t>
      </w:r>
      <w:r w:rsidRPr="006B1975">
        <w:rPr>
          <w:rFonts w:ascii="Times New Roman" w:eastAsia="Times New Roman" w:hAnsi="Times New Roman" w:cs="Times New Roman"/>
        </w:rPr>
        <w:t>scale complex socio-technical systems are often made of independent strangers and sometimes competitors. Because the new networks are not</w:t>
      </w:r>
      <w:r>
        <w:rPr>
          <w:rFonts w:ascii="Times New Roman" w:eastAsia="Times New Roman" w:hAnsi="Times New Roman" w:cs="Times New Roman"/>
        </w:rPr>
        <w:t xml:space="preserve"> bound by a</w:t>
      </w:r>
      <w:r w:rsidRPr="006B1975">
        <w:rPr>
          <w:rFonts w:ascii="Times New Roman" w:eastAsia="Times New Roman" w:hAnsi="Times New Roman" w:cs="Times New Roman"/>
        </w:rPr>
        <w:t xml:space="preserve"> </w:t>
      </w:r>
      <w:r>
        <w:rPr>
          <w:rFonts w:ascii="Times New Roman" w:eastAsia="Times New Roman" w:hAnsi="Times New Roman" w:cs="Times New Roman"/>
        </w:rPr>
        <w:t>single</w:t>
      </w:r>
      <w:r w:rsidRPr="006B1975">
        <w:rPr>
          <w:rFonts w:ascii="Times New Roman" w:eastAsia="Times New Roman" w:hAnsi="Times New Roman" w:cs="Times New Roman"/>
        </w:rPr>
        <w:t xml:space="preserve"> organization, they usually do not feel responsible for each other in the way members of an organization are socialized to accept. In a tightly</w:t>
      </w:r>
      <w:r>
        <w:rPr>
          <w:rFonts w:ascii="Times New Roman" w:eastAsia="Times New Roman" w:hAnsi="Times New Roman" w:cs="Times New Roman"/>
        </w:rPr>
        <w:t>-</w:t>
      </w:r>
      <w:r w:rsidRPr="006B1975">
        <w:rPr>
          <w:rFonts w:ascii="Times New Roman" w:eastAsia="Times New Roman" w:hAnsi="Times New Roman" w:cs="Times New Roman"/>
        </w:rPr>
        <w:t>coupled large network, one organization can act for itself in seeking resilience, and in so doing, take down the wider system if the tightly</w:t>
      </w:r>
      <w:r w:rsidR="006F6285">
        <w:rPr>
          <w:rFonts w:ascii="Times New Roman" w:eastAsia="Times New Roman" w:hAnsi="Times New Roman" w:cs="Times New Roman"/>
        </w:rPr>
        <w:t>-</w:t>
      </w:r>
      <w:r w:rsidRPr="006B1975">
        <w:rPr>
          <w:rFonts w:ascii="Times New Roman" w:eastAsia="Times New Roman" w:hAnsi="Times New Roman" w:cs="Times New Roman"/>
        </w:rPr>
        <w:t xml:space="preserve">coupled others are not so resilient, </w:t>
      </w:r>
      <w:r>
        <w:rPr>
          <w:rFonts w:ascii="Times New Roman" w:eastAsia="Times New Roman" w:hAnsi="Times New Roman" w:cs="Times New Roman"/>
        </w:rPr>
        <w:t>a</w:t>
      </w:r>
      <w:r w:rsidRPr="006B1975">
        <w:rPr>
          <w:rFonts w:ascii="Times New Roman" w:eastAsia="Times New Roman" w:hAnsi="Times New Roman" w:cs="Times New Roman"/>
        </w:rPr>
        <w:t xml:space="preserve"> process now called globalization. This outcome is also possible if members of tightening networks do not know operationally what is best for their own or the wider network</w:t>
      </w:r>
      <w:r>
        <w:rPr>
          <w:rFonts w:ascii="Times New Roman" w:eastAsia="Times New Roman" w:hAnsi="Times New Roman" w:cs="Times New Roman"/>
        </w:rPr>
        <w:t>’s</w:t>
      </w:r>
      <w:r w:rsidRPr="006B1975">
        <w:rPr>
          <w:rFonts w:ascii="Times New Roman" w:eastAsia="Times New Roman" w:hAnsi="Times New Roman" w:cs="Times New Roman"/>
        </w:rPr>
        <w:t xml:space="preserve"> wellbeing. Members of these more</w:t>
      </w:r>
      <w:r>
        <w:rPr>
          <w:rFonts w:ascii="Times New Roman" w:eastAsia="Times New Roman" w:hAnsi="Times New Roman" w:cs="Times New Roman"/>
        </w:rPr>
        <w:t>-</w:t>
      </w:r>
      <w:r w:rsidRPr="006B1975">
        <w:rPr>
          <w:rFonts w:ascii="Times New Roman" w:eastAsia="Times New Roman" w:hAnsi="Times New Roman" w:cs="Times New Roman"/>
        </w:rPr>
        <w:t>tightly</w:t>
      </w:r>
      <w:r>
        <w:rPr>
          <w:rFonts w:ascii="Times New Roman" w:eastAsia="Times New Roman" w:hAnsi="Times New Roman" w:cs="Times New Roman"/>
        </w:rPr>
        <w:t>-</w:t>
      </w:r>
      <w:r w:rsidRPr="006B1975">
        <w:rPr>
          <w:rFonts w:ascii="Times New Roman" w:eastAsia="Times New Roman" w:hAnsi="Times New Roman" w:cs="Times New Roman"/>
        </w:rPr>
        <w:t>coupled networks also might not necessarily be open to coordinating as one would expect in a single enterprise, even if they did</w:t>
      </w:r>
      <w:r>
        <w:rPr>
          <w:rFonts w:ascii="Times New Roman" w:eastAsia="Times New Roman" w:hAnsi="Times New Roman" w:cs="Times New Roman"/>
        </w:rPr>
        <w:t xml:space="preserve"> no</w:t>
      </w:r>
      <w:r w:rsidRPr="006B1975">
        <w:rPr>
          <w:rFonts w:ascii="Times New Roman" w:eastAsia="Times New Roman" w:hAnsi="Times New Roman" w:cs="Times New Roman"/>
        </w:rPr>
        <w:t xml:space="preserve">t know what to do or were </w:t>
      </w:r>
      <w:r w:rsidR="006F6285">
        <w:rPr>
          <w:rFonts w:ascii="Times New Roman" w:eastAsia="Times New Roman" w:hAnsi="Times New Roman" w:cs="Times New Roman"/>
        </w:rPr>
        <w:t>choosin</w:t>
      </w:r>
      <w:r w:rsidRPr="006B1975">
        <w:rPr>
          <w:rFonts w:ascii="Times New Roman" w:eastAsia="Times New Roman" w:hAnsi="Times New Roman" w:cs="Times New Roman"/>
        </w:rPr>
        <w:t>g the patently harmful choice. The LTS research suggests an additional two requirements beyond redundancy</w:t>
      </w:r>
      <w:r>
        <w:rPr>
          <w:rFonts w:ascii="Times New Roman" w:eastAsia="Times New Roman" w:hAnsi="Times New Roman" w:cs="Times New Roman"/>
        </w:rPr>
        <w:t>,</w:t>
      </w:r>
      <w:r w:rsidRPr="006B1975">
        <w:rPr>
          <w:rFonts w:ascii="Times New Roman" w:eastAsia="Times New Roman" w:hAnsi="Times New Roman" w:cs="Times New Roman"/>
        </w:rPr>
        <w:t xml:space="preserve"> slack, and DTEL to ensure critically linked socio-technical systems can compensate</w:t>
      </w:r>
      <w:r>
        <w:rPr>
          <w:rFonts w:ascii="Times New Roman" w:eastAsia="Times New Roman" w:hAnsi="Times New Roman" w:cs="Times New Roman"/>
        </w:rPr>
        <w:t>:</w:t>
      </w:r>
      <w:r w:rsidRPr="006B1975">
        <w:rPr>
          <w:rFonts w:ascii="Times New Roman" w:eastAsia="Times New Roman" w:hAnsi="Times New Roman" w:cs="Times New Roman"/>
        </w:rPr>
        <w:t xml:space="preserve"> developing shared knowledge and trust through frequently</w:t>
      </w:r>
      <w:r>
        <w:rPr>
          <w:rFonts w:ascii="Times New Roman" w:eastAsia="Times New Roman" w:hAnsi="Times New Roman" w:cs="Times New Roman"/>
        </w:rPr>
        <w:t>-</w:t>
      </w:r>
      <w:r w:rsidRPr="006B1975">
        <w:rPr>
          <w:rFonts w:ascii="Times New Roman" w:eastAsia="Times New Roman" w:hAnsi="Times New Roman" w:cs="Times New Roman"/>
        </w:rPr>
        <w:t xml:space="preserve">practiced collective </w:t>
      </w:r>
      <w:r w:rsidRPr="008A6122">
        <w:rPr>
          <w:rFonts w:ascii="Times New Roman" w:eastAsia="Times New Roman" w:hAnsi="Times New Roman" w:cs="Times New Roman"/>
        </w:rPr>
        <w:t>sense</w:t>
      </w:r>
      <w:r w:rsidR="004E21B0" w:rsidRPr="008A6122">
        <w:rPr>
          <w:rFonts w:ascii="Times New Roman" w:eastAsia="Times New Roman" w:hAnsi="Times New Roman" w:cs="Times New Roman"/>
        </w:rPr>
        <w:t>-</w:t>
      </w:r>
      <w:r w:rsidRPr="008A6122">
        <w:rPr>
          <w:rFonts w:ascii="Times New Roman" w:eastAsia="Times New Roman" w:hAnsi="Times New Roman" w:cs="Times New Roman"/>
        </w:rPr>
        <w:t>making</w:t>
      </w:r>
      <w:r w:rsidRPr="00445390">
        <w:rPr>
          <w:rFonts w:ascii="Times New Roman" w:eastAsia="Times New Roman" w:hAnsi="Times New Roman" w:cs="Times New Roman"/>
        </w:rPr>
        <w:t xml:space="preserve"> before</w:t>
      </w:r>
      <w:r w:rsidRPr="006B1975">
        <w:rPr>
          <w:rFonts w:ascii="Times New Roman" w:eastAsia="Times New Roman" w:hAnsi="Times New Roman" w:cs="Times New Roman"/>
        </w:rPr>
        <w:t xml:space="preserve"> and throughout any </w:t>
      </w:r>
      <w:r>
        <w:rPr>
          <w:rFonts w:ascii="Times New Roman" w:eastAsia="Times New Roman" w:hAnsi="Times New Roman" w:cs="Times New Roman"/>
        </w:rPr>
        <w:t>emergency;</w:t>
      </w:r>
      <w:r w:rsidRPr="006B1975">
        <w:rPr>
          <w:rFonts w:ascii="Times New Roman" w:eastAsia="Times New Roman" w:hAnsi="Times New Roman" w:cs="Times New Roman"/>
        </w:rPr>
        <w:t xml:space="preserve"> and through rapid, collective, well</w:t>
      </w:r>
      <w:r>
        <w:rPr>
          <w:rFonts w:ascii="Times New Roman" w:eastAsia="Times New Roman" w:hAnsi="Times New Roman" w:cs="Times New Roman"/>
        </w:rPr>
        <w:t>-</w:t>
      </w:r>
      <w:r w:rsidRPr="006B1975">
        <w:rPr>
          <w:rFonts w:ascii="Times New Roman" w:eastAsia="Times New Roman" w:hAnsi="Times New Roman" w:cs="Times New Roman"/>
        </w:rPr>
        <w:t>tested, mitigating, and innovative reactions. These systems need to innovate in creating the next set of reactions to include a library of accessible, possible alternative operations across a range of possible teams embedded in connected systems</w:t>
      </w:r>
      <w:r>
        <w:rPr>
          <w:rFonts w:ascii="Times New Roman" w:eastAsia="Times New Roman" w:hAnsi="Times New Roman" w:cs="Times New Roman"/>
        </w:rPr>
        <w:t xml:space="preserve"> </w:t>
      </w:r>
      <w:r w:rsidRPr="006B1975">
        <w:rPr>
          <w:rFonts w:ascii="Times New Roman" w:eastAsia="Times New Roman" w:hAnsi="Times New Roman" w:cs="Times New Roman"/>
        </w:rPr>
        <w:t>who nonetheless kn</w:t>
      </w:r>
      <w:r>
        <w:rPr>
          <w:rFonts w:ascii="Times New Roman" w:eastAsia="Times New Roman" w:hAnsi="Times New Roman" w:cs="Times New Roman"/>
        </w:rPr>
        <w:t>o</w:t>
      </w:r>
      <w:r w:rsidRPr="006B1975">
        <w:rPr>
          <w:rFonts w:ascii="Times New Roman" w:eastAsia="Times New Roman" w:hAnsi="Times New Roman" w:cs="Times New Roman"/>
        </w:rPr>
        <w:t xml:space="preserve">w each other and </w:t>
      </w:r>
      <w:r>
        <w:rPr>
          <w:rFonts w:ascii="Times New Roman" w:eastAsia="Times New Roman" w:hAnsi="Times New Roman" w:cs="Times New Roman"/>
        </w:rPr>
        <w:t xml:space="preserve">are familiar with </w:t>
      </w:r>
      <w:r w:rsidRPr="006B1975">
        <w:rPr>
          <w:rFonts w:ascii="Times New Roman" w:eastAsia="Times New Roman" w:hAnsi="Times New Roman" w:cs="Times New Roman"/>
        </w:rPr>
        <w:t>their respective roles, systems, and limitations or special abilities.</w:t>
      </w:r>
    </w:p>
    <w:p w14:paraId="42DA8414"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5409DD10"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In the same way, other fields of study</w:t>
      </w:r>
      <w:r w:rsidR="006F6285">
        <w:rPr>
          <w:rFonts w:ascii="Times New Roman" w:eastAsia="Times New Roman" w:hAnsi="Times New Roman" w:cs="Times New Roman"/>
        </w:rPr>
        <w:t>, f</w:t>
      </w:r>
      <w:r w:rsidR="006F6285" w:rsidRPr="006B1975">
        <w:rPr>
          <w:rFonts w:ascii="Times New Roman" w:eastAsia="Times New Roman" w:hAnsi="Times New Roman" w:cs="Times New Roman"/>
        </w:rPr>
        <w:t>rom psychology to sociology to resilience engineering</w:t>
      </w:r>
      <w:r w:rsidR="006F6285">
        <w:rPr>
          <w:rFonts w:ascii="Times New Roman" w:eastAsia="Times New Roman" w:hAnsi="Times New Roman" w:cs="Times New Roman"/>
        </w:rPr>
        <w:t>,</w:t>
      </w:r>
      <w:r w:rsidRPr="006B1975">
        <w:rPr>
          <w:rFonts w:ascii="Times New Roman" w:eastAsia="Times New Roman" w:hAnsi="Times New Roman" w:cs="Times New Roman"/>
        </w:rPr>
        <w:t xml:space="preserve"> have come up with at least two of the sa</w:t>
      </w:r>
      <w:r>
        <w:rPr>
          <w:rFonts w:ascii="Times New Roman" w:eastAsia="Times New Roman" w:hAnsi="Times New Roman" w:cs="Times New Roman"/>
        </w:rPr>
        <w:t xml:space="preserve">me recommendations as </w:t>
      </w:r>
      <w:r w:rsidR="00304295">
        <w:rPr>
          <w:rFonts w:ascii="Times New Roman" w:eastAsia="Times New Roman" w:hAnsi="Times New Roman" w:cs="Times New Roman"/>
        </w:rPr>
        <w:t>LTS</w:t>
      </w:r>
      <w:r w:rsidRPr="006B1975">
        <w:rPr>
          <w:rFonts w:ascii="Times New Roman" w:eastAsia="Times New Roman" w:hAnsi="Times New Roman" w:cs="Times New Roman"/>
        </w:rPr>
        <w:t xml:space="preserve"> studies. Roughly stated, to be relatively safe from catastrophic surprise in complex systems, one should have enough information in advance (here labeled foreknowledge) collectively and continuously vetted, and be prepared to act rapidly, proactively, and innovatively as well as remedially. Militaries, particularly democratic professional services, have known both of these requirements for hundreds of years, although they have not always implemented them well. They expect to be surprised in battle and </w:t>
      </w:r>
      <w:r w:rsidR="006F6285">
        <w:rPr>
          <w:rFonts w:ascii="Times New Roman" w:eastAsia="Times New Roman" w:hAnsi="Times New Roman" w:cs="Times New Roman"/>
        </w:rPr>
        <w:t xml:space="preserve">incorporate this expectation into </w:t>
      </w:r>
      <w:r w:rsidRPr="006B1975">
        <w:rPr>
          <w:rFonts w:ascii="Times New Roman" w:eastAsia="Times New Roman" w:hAnsi="Times New Roman" w:cs="Times New Roman"/>
        </w:rPr>
        <w:t>technological preparations for possible future wars. Other enterprises that may link up with them in battle or as allies are not likely to be socialized or operationalized in compatible ways. So with militaries, the collection of foreknowledge about other organizations and the peacetime testing of possible joint operations are crucial tasks in defending against complex socio-technical systems surprise.</w:t>
      </w:r>
    </w:p>
    <w:p w14:paraId="19729AF0"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5CAEA0C8"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Stuxnet publicly confirmed the arrival of the cyber conflict era. Just as the </w:t>
      </w:r>
      <w:r>
        <w:rPr>
          <w:rFonts w:ascii="Times New Roman" w:eastAsia="Times New Roman" w:hAnsi="Times New Roman" w:cs="Times New Roman"/>
        </w:rPr>
        <w:t>“</w:t>
      </w:r>
      <w:r w:rsidRPr="006B1975">
        <w:rPr>
          <w:rFonts w:ascii="Times New Roman" w:eastAsia="Times New Roman" w:hAnsi="Times New Roman" w:cs="Times New Roman"/>
        </w:rPr>
        <w:t>information age</w:t>
      </w:r>
      <w:r>
        <w:rPr>
          <w:rFonts w:ascii="Times New Roman" w:eastAsia="Times New Roman" w:hAnsi="Times New Roman" w:cs="Times New Roman"/>
        </w:rPr>
        <w:t>”</w:t>
      </w:r>
      <w:r w:rsidRPr="006B1975">
        <w:rPr>
          <w:rFonts w:ascii="Times New Roman" w:eastAsia="Times New Roman" w:hAnsi="Times New Roman" w:cs="Times New Roman"/>
        </w:rPr>
        <w:t xml:space="preserve"> was heralded in the 1990s as making everything digital into a source of knowledge and benefits, cyberspace carrying Stuxnets is now discussed as a source of weaponizable and systemic threats. By linking societies just as</w:t>
      </w:r>
      <w:r w:rsidR="00A965A0">
        <w:rPr>
          <w:rFonts w:ascii="Times New Roman" w:eastAsia="Times New Roman" w:hAnsi="Times New Roman" w:cs="Times New Roman"/>
        </w:rPr>
        <w:t xml:space="preserve"> </w:t>
      </w:r>
      <w:r w:rsidR="00A965A0" w:rsidRPr="006B1975">
        <w:rPr>
          <w:rFonts w:ascii="Times New Roman" w:eastAsia="Times New Roman" w:hAnsi="Times New Roman" w:cs="Times New Roman"/>
        </w:rPr>
        <w:t>regional sectoral systems</w:t>
      </w:r>
      <w:r w:rsidR="00A965A0">
        <w:rPr>
          <w:rFonts w:ascii="Times New Roman" w:eastAsia="Times New Roman" w:hAnsi="Times New Roman" w:cs="Times New Roman"/>
        </w:rPr>
        <w:t xml:space="preserve"> link</w:t>
      </w:r>
      <w:r w:rsidRPr="006B1975">
        <w:rPr>
          <w:rFonts w:ascii="Times New Roman" w:eastAsia="Times New Roman" w:hAnsi="Times New Roman" w:cs="Times New Roman"/>
        </w:rPr>
        <w:t xml:space="preserve"> single domestic firms, but without any consensual socialization or legitimated operationalization, the unfettered global digital cyberspace substrate by its opaqueness and complexity allows the use of the same tools for generative productivity as it does for harm and nasty surprises. Three traditional systemic hindrances to offense and predatory behaviors built largely on geographic separations and lags in response times have correspondingly dramatically declined with the dimunition of distance </w:t>
      </w:r>
      <w:r>
        <w:rPr>
          <w:rFonts w:ascii="Times New Roman" w:eastAsia="Times New Roman" w:hAnsi="Times New Roman" w:cs="Times New Roman"/>
        </w:rPr>
        <w:t>and time offered by today’s web</w:t>
      </w:r>
      <w:r w:rsidRPr="006B1975">
        <w:rPr>
          <w:rFonts w:ascii="Times New Roman" w:eastAsia="Times New Roman" w:hAnsi="Times New Roman" w:cs="Times New Roman"/>
        </w:rPr>
        <w:t xml:space="preserve">. </w:t>
      </w:r>
      <w:r w:rsidR="00A965A0">
        <w:rPr>
          <w:rFonts w:ascii="Times New Roman" w:eastAsia="Times New Roman" w:hAnsi="Times New Roman" w:cs="Times New Roman"/>
        </w:rPr>
        <w:t>The s</w:t>
      </w:r>
      <w:r w:rsidRPr="006B1975">
        <w:rPr>
          <w:rFonts w:ascii="Times New Roman" w:eastAsia="Times New Roman" w:hAnsi="Times New Roman" w:cs="Times New Roman"/>
        </w:rPr>
        <w:t xml:space="preserve">cale </w:t>
      </w:r>
      <w:r w:rsidR="00A965A0">
        <w:rPr>
          <w:rFonts w:ascii="Times New Roman" w:eastAsia="Times New Roman" w:hAnsi="Times New Roman" w:cs="Times New Roman"/>
        </w:rPr>
        <w:t xml:space="preserve">of resources required </w:t>
      </w:r>
      <w:r w:rsidRPr="006B1975">
        <w:rPr>
          <w:rFonts w:ascii="Times New Roman" w:eastAsia="Times New Roman" w:hAnsi="Times New Roman" w:cs="Times New Roman"/>
        </w:rPr>
        <w:t xml:space="preserve">for organizing armies, </w:t>
      </w:r>
      <w:r w:rsidR="00A965A0">
        <w:rPr>
          <w:rFonts w:ascii="Times New Roman" w:eastAsia="Times New Roman" w:hAnsi="Times New Roman" w:cs="Times New Roman"/>
        </w:rPr>
        <w:t xml:space="preserve">ensuring </w:t>
      </w:r>
      <w:r w:rsidRPr="006B1975">
        <w:rPr>
          <w:rFonts w:ascii="Times New Roman" w:eastAsia="Times New Roman" w:hAnsi="Times New Roman" w:cs="Times New Roman"/>
        </w:rPr>
        <w:t xml:space="preserve">proximity for </w:t>
      </w:r>
      <w:r w:rsidR="00A965A0">
        <w:rPr>
          <w:rFonts w:ascii="Times New Roman" w:eastAsia="Times New Roman" w:hAnsi="Times New Roman" w:cs="Times New Roman"/>
        </w:rPr>
        <w:t xml:space="preserve">intelligence-gathering, </w:t>
      </w:r>
      <w:r w:rsidRPr="006B1975">
        <w:rPr>
          <w:rFonts w:ascii="Times New Roman" w:eastAsia="Times New Roman" w:hAnsi="Times New Roman" w:cs="Times New Roman"/>
        </w:rPr>
        <w:t xml:space="preserve">and </w:t>
      </w:r>
      <w:r w:rsidR="00A965A0">
        <w:rPr>
          <w:rFonts w:ascii="Times New Roman" w:eastAsia="Times New Roman" w:hAnsi="Times New Roman" w:cs="Times New Roman"/>
        </w:rPr>
        <w:t xml:space="preserve">developing </w:t>
      </w:r>
      <w:r w:rsidRPr="006B1975">
        <w:rPr>
          <w:rFonts w:ascii="Times New Roman" w:eastAsia="Times New Roman" w:hAnsi="Times New Roman" w:cs="Times New Roman"/>
        </w:rPr>
        <w:t xml:space="preserve">precision </w:t>
      </w:r>
      <w:r w:rsidR="00A965A0">
        <w:rPr>
          <w:rFonts w:ascii="Times New Roman" w:eastAsia="Times New Roman" w:hAnsi="Times New Roman" w:cs="Times New Roman"/>
        </w:rPr>
        <w:t xml:space="preserve">technology </w:t>
      </w:r>
      <w:r w:rsidRPr="006B1975">
        <w:rPr>
          <w:rFonts w:ascii="Times New Roman" w:eastAsia="Times New Roman" w:hAnsi="Times New Roman" w:cs="Times New Roman"/>
        </w:rPr>
        <w:t>to reliably overmatch targets were throughout history very expensive</w:t>
      </w:r>
      <w:r w:rsidR="00A965A0">
        <w:rPr>
          <w:rFonts w:ascii="Times New Roman" w:eastAsia="Times New Roman" w:hAnsi="Times New Roman" w:cs="Times New Roman"/>
        </w:rPr>
        <w:t xml:space="preserve"> and</w:t>
      </w:r>
      <w:r w:rsidRPr="006B1975">
        <w:rPr>
          <w:rFonts w:ascii="Times New Roman" w:eastAsia="Times New Roman" w:hAnsi="Times New Roman" w:cs="Times New Roman"/>
        </w:rPr>
        <w:t xml:space="preserve"> time-consuming, and</w:t>
      </w:r>
      <w:r w:rsidR="00A965A0">
        <w:rPr>
          <w:rFonts w:ascii="Times New Roman" w:eastAsia="Times New Roman" w:hAnsi="Times New Roman" w:cs="Times New Roman"/>
        </w:rPr>
        <w:t xml:space="preserve"> as a result remained</w:t>
      </w:r>
      <w:r w:rsidRPr="006B1975">
        <w:rPr>
          <w:rFonts w:ascii="Times New Roman" w:eastAsia="Times New Roman" w:hAnsi="Times New Roman" w:cs="Times New Roman"/>
        </w:rPr>
        <w:t xml:space="preserve"> the</w:t>
      </w:r>
      <w:r w:rsidR="00A965A0">
        <w:rPr>
          <w:rFonts w:ascii="Times New Roman" w:eastAsia="Times New Roman" w:hAnsi="Times New Roman" w:cs="Times New Roman"/>
        </w:rPr>
        <w:t xml:space="preserve"> exclusive</w:t>
      </w:r>
      <w:r w:rsidRPr="006B1975">
        <w:rPr>
          <w:rFonts w:ascii="Times New Roman" w:eastAsia="Times New Roman" w:hAnsi="Times New Roman" w:cs="Times New Roman"/>
        </w:rPr>
        <w:t xml:space="preserve"> province of empires or superpowers. Now anyone can participate in organizing five to five thousand attackers, in gathering high-quality intelligence with</w:t>
      </w:r>
      <w:r>
        <w:rPr>
          <w:rFonts w:ascii="Times New Roman" w:eastAsia="Times New Roman" w:hAnsi="Times New Roman" w:cs="Times New Roman"/>
        </w:rPr>
        <w:t>out</w:t>
      </w:r>
      <w:r w:rsidRPr="006B1975">
        <w:rPr>
          <w:rFonts w:ascii="Times New Roman" w:eastAsia="Times New Roman" w:hAnsi="Times New Roman" w:cs="Times New Roman"/>
        </w:rPr>
        <w:t xml:space="preserve"> close proximity to any targets, and in targeting with great precision cities, individual</w:t>
      </w:r>
      <w:r w:rsidR="00A965A0">
        <w:rPr>
          <w:rFonts w:ascii="Times New Roman" w:eastAsia="Times New Roman" w:hAnsi="Times New Roman" w:cs="Times New Roman"/>
        </w:rPr>
        <w:t>s</w:t>
      </w:r>
      <w:r w:rsidRPr="006B1975">
        <w:rPr>
          <w:rFonts w:ascii="Times New Roman" w:eastAsia="Times New Roman" w:hAnsi="Times New Roman" w:cs="Times New Roman"/>
        </w:rPr>
        <w:t>, and firms all</w:t>
      </w:r>
      <w:r w:rsidR="004F691E">
        <w:rPr>
          <w:rFonts w:ascii="Times New Roman" w:eastAsia="Times New Roman" w:hAnsi="Times New Roman" w:cs="Times New Roman"/>
        </w:rPr>
        <w:t xml:space="preserve"> at</w:t>
      </w:r>
      <w:r w:rsidRPr="006B1975">
        <w:rPr>
          <w:rFonts w:ascii="Times New Roman" w:eastAsia="Times New Roman" w:hAnsi="Times New Roman" w:cs="Times New Roman"/>
        </w:rPr>
        <w:t xml:space="preserve"> the same time. The result has been twenty y</w:t>
      </w:r>
      <w:r>
        <w:rPr>
          <w:rFonts w:ascii="Times New Roman" w:eastAsia="Times New Roman" w:hAnsi="Times New Roman" w:cs="Times New Roman"/>
        </w:rPr>
        <w:t>ears of increasingly free-for-</w:t>
      </w:r>
      <w:r w:rsidRPr="006B1975">
        <w:rPr>
          <w:rFonts w:ascii="Times New Roman" w:eastAsia="Times New Roman" w:hAnsi="Times New Roman" w:cs="Times New Roman"/>
        </w:rPr>
        <w:t>all predation</w:t>
      </w:r>
      <w:r>
        <w:rPr>
          <w:rFonts w:ascii="Times New Roman" w:eastAsia="Times New Roman" w:hAnsi="Times New Roman" w:cs="Times New Roman"/>
        </w:rPr>
        <w:t>,</w:t>
      </w:r>
      <w:r w:rsidRPr="006B1975">
        <w:rPr>
          <w:rFonts w:ascii="Times New Roman" w:eastAsia="Times New Roman" w:hAnsi="Times New Roman" w:cs="Times New Roman"/>
        </w:rPr>
        <w:t xml:space="preserve"> and increasingly productive offense for a wide variety of state and nonstate actors.</w:t>
      </w:r>
    </w:p>
    <w:p w14:paraId="325B1051"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6A8DD056" w14:textId="77777777" w:rsidR="006F6285" w:rsidRDefault="002B4573" w:rsidP="002B4573">
      <w:pPr>
        <w:pStyle w:val="Body1"/>
        <w:spacing w:line="276" w:lineRule="auto"/>
        <w:ind w:firstLine="720"/>
        <w:rPr>
          <w:rFonts w:ascii="Times New Roman" w:eastAsia="Times New Roman" w:hAnsi="Times New Roman" w:cs="Times New Roman"/>
        </w:rPr>
      </w:pPr>
      <w:r w:rsidRPr="00142AD5">
        <w:rPr>
          <w:rFonts w:ascii="Times New Roman" w:eastAsia="Times New Roman" w:hAnsi="Times New Roman" w:cs="Times New Roman"/>
        </w:rPr>
        <w:t xml:space="preserve">Stuxnet's designers raised the tools of </w:t>
      </w:r>
      <w:r w:rsidRPr="008A6122">
        <w:rPr>
          <w:rFonts w:ascii="Times New Roman" w:eastAsia="Times New Roman" w:hAnsi="Times New Roman" w:cs="Times New Roman"/>
        </w:rPr>
        <w:t>cybercrime</w:t>
      </w:r>
      <w:r w:rsidRPr="00142AD5">
        <w:rPr>
          <w:rFonts w:ascii="Times New Roman" w:eastAsia="Times New Roman" w:hAnsi="Times New Roman" w:cs="Times New Roman"/>
        </w:rPr>
        <w:t xml:space="preserve"> to the next level through development of systemic offense advantages.</w:t>
      </w:r>
      <w:r w:rsidRPr="0019067E">
        <w:rPr>
          <w:rFonts w:ascii="Times New Roman" w:eastAsia="Times New Roman" w:hAnsi="Times New Roman" w:cs="Times New Roman"/>
        </w:rPr>
        <w:t xml:space="preserve"> The obscured originators of Stuxnet demonstrated </w:t>
      </w:r>
      <w:r w:rsidR="002066AA" w:rsidRPr="004B3EB3">
        <w:rPr>
          <w:rFonts w:ascii="Times New Roman" w:eastAsia="Times New Roman" w:hAnsi="Times New Roman" w:cs="Times New Roman"/>
        </w:rPr>
        <w:t xml:space="preserve">a </w:t>
      </w:r>
      <w:r w:rsidRPr="004B3EB3">
        <w:rPr>
          <w:rFonts w:ascii="Times New Roman" w:eastAsia="Times New Roman" w:hAnsi="Times New Roman" w:cs="Times New Roman"/>
        </w:rPr>
        <w:t>command of cyberspace</w:t>
      </w:r>
      <w:r w:rsidRPr="009E0358">
        <w:rPr>
          <w:rFonts w:ascii="Times New Roman" w:eastAsia="Times New Roman" w:hAnsi="Times New Roman" w:cs="Times New Roman"/>
        </w:rPr>
        <w:t>’s scale, proximity, and precision benefits by carefully designing a tool meant for one target while delivering it via the mass offense-friendly</w:t>
      </w:r>
      <w:r w:rsidRPr="00241B72">
        <w:rPr>
          <w:rFonts w:ascii="Times New Roman" w:eastAsia="Times New Roman" w:hAnsi="Times New Roman" w:cs="Times New Roman"/>
        </w:rPr>
        <w:t xml:space="preserve"> cyberspace substrate. With Stuxnet, deception and opaqueness </w:t>
      </w:r>
      <w:r w:rsidR="004F691E" w:rsidRPr="00EB3A4C">
        <w:rPr>
          <w:rFonts w:ascii="Times New Roman" w:eastAsia="Times New Roman" w:hAnsi="Times New Roman" w:cs="Times New Roman"/>
        </w:rPr>
        <w:t>bec</w:t>
      </w:r>
      <w:r w:rsidR="004F691E">
        <w:rPr>
          <w:rFonts w:ascii="Times New Roman" w:eastAsia="Times New Roman" w:hAnsi="Times New Roman" w:cs="Times New Roman"/>
        </w:rPr>
        <w:t>a</w:t>
      </w:r>
      <w:r w:rsidR="004F691E" w:rsidRPr="00142AD5">
        <w:rPr>
          <w:rFonts w:ascii="Times New Roman" w:eastAsia="Times New Roman" w:hAnsi="Times New Roman" w:cs="Times New Roman"/>
        </w:rPr>
        <w:t xml:space="preserve">me </w:t>
      </w:r>
      <w:r w:rsidRPr="0019067E">
        <w:rPr>
          <w:rFonts w:ascii="Times New Roman" w:eastAsia="Times New Roman" w:hAnsi="Times New Roman" w:cs="Times New Roman"/>
        </w:rPr>
        <w:t>critical attributes of cyber</w:t>
      </w:r>
      <w:r w:rsidRPr="004B3EB3">
        <w:rPr>
          <w:rFonts w:ascii="Times New Roman" w:eastAsia="Times New Roman" w:hAnsi="Times New Roman" w:cs="Times New Roman"/>
        </w:rPr>
        <w:t xml:space="preserve"> conflict in a way they had never </w:t>
      </w:r>
      <w:r w:rsidRPr="009E0358">
        <w:rPr>
          <w:rFonts w:ascii="Times New Roman" w:eastAsia="Times New Roman" w:hAnsi="Times New Roman" w:cs="Times New Roman"/>
        </w:rPr>
        <w:t xml:space="preserve">been since the advent of mass armies, massed mechanized forces, and even nuclear weapons. Stuxnet used the tools of the technological system exactly as they were intended to be used, but by careful distortion, </w:t>
      </w:r>
      <w:r w:rsidR="004F691E">
        <w:rPr>
          <w:rFonts w:ascii="Times New Roman" w:eastAsia="Times New Roman" w:hAnsi="Times New Roman" w:cs="Times New Roman"/>
        </w:rPr>
        <w:t xml:space="preserve">managed the </w:t>
      </w:r>
      <w:r w:rsidRPr="0019067E">
        <w:rPr>
          <w:rFonts w:ascii="Times New Roman" w:eastAsia="Times New Roman" w:hAnsi="Times New Roman" w:cs="Times New Roman"/>
        </w:rPr>
        <w:t xml:space="preserve">effects </w:t>
      </w:r>
      <w:r w:rsidR="004F691E">
        <w:rPr>
          <w:rFonts w:ascii="Times New Roman" w:eastAsia="Times New Roman" w:hAnsi="Times New Roman" w:cs="Times New Roman"/>
        </w:rPr>
        <w:t>its</w:t>
      </w:r>
      <w:r w:rsidRPr="004B3EB3">
        <w:rPr>
          <w:rFonts w:ascii="Times New Roman" w:eastAsia="Times New Roman" w:hAnsi="Times New Roman" w:cs="Times New Roman"/>
        </w:rPr>
        <w:t xml:space="preserve"> designers desired while </w:t>
      </w:r>
      <w:r w:rsidRPr="009E0358">
        <w:rPr>
          <w:rFonts w:ascii="Times New Roman" w:eastAsia="Times New Roman" w:hAnsi="Times New Roman" w:cs="Times New Roman"/>
        </w:rPr>
        <w:t xml:space="preserve">remaining unknown to </w:t>
      </w:r>
      <w:r w:rsidR="004F691E">
        <w:rPr>
          <w:rFonts w:ascii="Times New Roman" w:eastAsia="Times New Roman" w:hAnsi="Times New Roman" w:cs="Times New Roman"/>
        </w:rPr>
        <w:t>its</w:t>
      </w:r>
      <w:r w:rsidRPr="004B3EB3">
        <w:rPr>
          <w:rFonts w:ascii="Times New Roman" w:eastAsia="Times New Roman" w:hAnsi="Times New Roman" w:cs="Times New Roman"/>
        </w:rPr>
        <w:t xml:space="preserve"> distant target. Stuxnet demonstrated that it is possible to </w:t>
      </w:r>
      <w:r w:rsidRPr="009E0358">
        <w:rPr>
          <w:rFonts w:ascii="Times New Roman" w:eastAsia="Times New Roman" w:hAnsi="Times New Roman" w:cs="Times New Roman"/>
        </w:rPr>
        <w:t>take any mechanized and digitally</w:t>
      </w:r>
      <w:r w:rsidR="004F691E" w:rsidRPr="009E0358">
        <w:rPr>
          <w:rFonts w:ascii="Times New Roman" w:eastAsia="Times New Roman" w:hAnsi="Times New Roman" w:cs="Times New Roman"/>
        </w:rPr>
        <w:t xml:space="preserve"> </w:t>
      </w:r>
      <w:r w:rsidRPr="009E0358">
        <w:rPr>
          <w:rFonts w:ascii="Times New Roman" w:eastAsia="Times New Roman" w:hAnsi="Times New Roman" w:cs="Times New Roman"/>
        </w:rPr>
        <w:t>connected and controlled item that needs electricity</w:t>
      </w:r>
      <w:r w:rsidR="004F691E">
        <w:rPr>
          <w:rFonts w:ascii="Times New Roman" w:eastAsia="Times New Roman" w:hAnsi="Times New Roman" w:cs="Times New Roman"/>
        </w:rPr>
        <w:t xml:space="preserve"> and</w:t>
      </w:r>
      <w:r w:rsidRPr="0019067E">
        <w:rPr>
          <w:rFonts w:ascii="Times New Roman" w:eastAsia="Times New Roman" w:hAnsi="Times New Roman" w:cs="Times New Roman"/>
        </w:rPr>
        <w:t xml:space="preserve"> has flammable or other properties able to</w:t>
      </w:r>
      <w:r w:rsidR="004F691E">
        <w:rPr>
          <w:rFonts w:ascii="Times New Roman" w:eastAsia="Times New Roman" w:hAnsi="Times New Roman" w:cs="Times New Roman"/>
        </w:rPr>
        <w:t xml:space="preserve"> cause</w:t>
      </w:r>
      <w:r w:rsidRPr="00142AD5">
        <w:rPr>
          <w:rFonts w:ascii="Times New Roman" w:eastAsia="Times New Roman" w:hAnsi="Times New Roman" w:cs="Times New Roman"/>
        </w:rPr>
        <w:t xml:space="preserve"> harm, and remotely </w:t>
      </w:r>
      <w:r w:rsidRPr="0019067E">
        <w:rPr>
          <w:rFonts w:ascii="Times New Roman" w:eastAsia="Times New Roman" w:hAnsi="Times New Roman" w:cs="Times New Roman"/>
        </w:rPr>
        <w:t xml:space="preserve">and deceptively manipulate that item to disable it or potentially harm others singly, en masse, or in selective groups. Stuxnet showed that </w:t>
      </w:r>
      <w:r w:rsidRPr="004B3EB3">
        <w:rPr>
          <w:rFonts w:ascii="Times New Roman" w:eastAsia="Times New Roman" w:hAnsi="Times New Roman" w:cs="Times New Roman"/>
        </w:rPr>
        <w:t xml:space="preserve">predatory cyber tools need not </w:t>
      </w:r>
      <w:r w:rsidR="004F691E">
        <w:rPr>
          <w:rFonts w:ascii="Times New Roman" w:eastAsia="Times New Roman" w:hAnsi="Times New Roman" w:cs="Times New Roman"/>
        </w:rPr>
        <w:t>accomplish</w:t>
      </w:r>
      <w:r w:rsidRPr="00142AD5">
        <w:rPr>
          <w:rFonts w:ascii="Times New Roman" w:eastAsia="Times New Roman" w:hAnsi="Times New Roman" w:cs="Times New Roman"/>
        </w:rPr>
        <w:t xml:space="preserve"> this manipulation directly, but</w:t>
      </w:r>
      <w:r w:rsidRPr="0019067E">
        <w:rPr>
          <w:rFonts w:ascii="Times New Roman" w:eastAsia="Times New Roman" w:hAnsi="Times New Roman" w:cs="Times New Roman"/>
        </w:rPr>
        <w:t xml:space="preserve"> </w:t>
      </w:r>
      <w:r w:rsidRPr="004B3EB3">
        <w:rPr>
          <w:rFonts w:ascii="Times New Roman" w:eastAsia="Times New Roman" w:hAnsi="Times New Roman" w:cs="Times New Roman"/>
        </w:rPr>
        <w:t>can be sent out into the wild of the global web</w:t>
      </w:r>
      <w:r w:rsidR="004F691E">
        <w:rPr>
          <w:rFonts w:ascii="Times New Roman" w:eastAsia="Times New Roman" w:hAnsi="Times New Roman" w:cs="Times New Roman"/>
        </w:rPr>
        <w:t>,</w:t>
      </w:r>
      <w:r w:rsidRPr="00142AD5">
        <w:rPr>
          <w:rFonts w:ascii="Times New Roman" w:eastAsia="Times New Roman" w:hAnsi="Times New Roman" w:cs="Times New Roman"/>
        </w:rPr>
        <w:t xml:space="preserve"> float</w:t>
      </w:r>
      <w:r w:rsidRPr="0019067E">
        <w:rPr>
          <w:rFonts w:ascii="Times New Roman" w:eastAsia="Times New Roman" w:hAnsi="Times New Roman" w:cs="Times New Roman"/>
        </w:rPr>
        <w:t>ing</w:t>
      </w:r>
      <w:r w:rsidR="004F691E">
        <w:rPr>
          <w:rFonts w:ascii="Times New Roman" w:eastAsia="Times New Roman" w:hAnsi="Times New Roman" w:cs="Times New Roman"/>
        </w:rPr>
        <w:t xml:space="preserve"> beningly</w:t>
      </w:r>
      <w:r w:rsidRPr="00142AD5">
        <w:rPr>
          <w:rFonts w:ascii="Times New Roman" w:eastAsia="Times New Roman" w:hAnsi="Times New Roman" w:cs="Times New Roman"/>
        </w:rPr>
        <w:t xml:space="preserve"> through innocent hosts</w:t>
      </w:r>
      <w:r w:rsidR="004E21B0">
        <w:rPr>
          <w:rFonts w:ascii="Times New Roman" w:eastAsia="Times New Roman" w:hAnsi="Times New Roman" w:cs="Times New Roman"/>
        </w:rPr>
        <w:t xml:space="preserve"> </w:t>
      </w:r>
      <w:r w:rsidRPr="004B3EB3">
        <w:rPr>
          <w:rFonts w:ascii="Times New Roman" w:eastAsia="Times New Roman" w:hAnsi="Times New Roman" w:cs="Times New Roman"/>
        </w:rPr>
        <w:t xml:space="preserve">with the intent of harming </w:t>
      </w:r>
      <w:r w:rsidR="004F691E">
        <w:rPr>
          <w:rFonts w:ascii="Times New Roman" w:eastAsia="Times New Roman" w:hAnsi="Times New Roman" w:cs="Times New Roman"/>
        </w:rPr>
        <w:t xml:space="preserve">one or more </w:t>
      </w:r>
      <w:r w:rsidRPr="0019067E">
        <w:rPr>
          <w:rFonts w:ascii="Times New Roman" w:eastAsia="Times New Roman" w:hAnsi="Times New Roman" w:cs="Times New Roman"/>
        </w:rPr>
        <w:t>target</w:t>
      </w:r>
      <w:r w:rsidR="004F691E">
        <w:rPr>
          <w:rFonts w:ascii="Times New Roman" w:eastAsia="Times New Roman" w:hAnsi="Times New Roman" w:cs="Times New Roman"/>
        </w:rPr>
        <w:t>s</w:t>
      </w:r>
      <w:r w:rsidRPr="004B3EB3">
        <w:rPr>
          <w:rFonts w:ascii="Times New Roman" w:eastAsia="Times New Roman" w:hAnsi="Times New Roman" w:cs="Times New Roman"/>
        </w:rPr>
        <w:t>, all at once or over time, in small and continuing ways or one big flash, at the designers’ will.</w:t>
      </w:r>
      <w:r w:rsidRPr="00142AD5">
        <w:rPr>
          <w:rFonts w:ascii="Times New Roman" w:eastAsia="Times New Roman" w:hAnsi="Times New Roman" w:cs="Times New Roman"/>
        </w:rPr>
        <w:t xml:space="preserve"> The delivery of Stuxnet demonstrated that being geographically disconnected or distant is no protection as long as any element of the relevant socio</w:t>
      </w:r>
      <w:r w:rsidRPr="0019067E">
        <w:rPr>
          <w:rFonts w:ascii="Times New Roman" w:eastAsia="Times New Roman" w:hAnsi="Times New Roman" w:cs="Times New Roman"/>
        </w:rPr>
        <w:t>-technical</w:t>
      </w:r>
      <w:r w:rsidR="004F691E">
        <w:rPr>
          <w:rFonts w:ascii="Times New Roman" w:eastAsia="Times New Roman" w:hAnsi="Times New Roman" w:cs="Times New Roman"/>
        </w:rPr>
        <w:t>-</w:t>
      </w:r>
      <w:r w:rsidRPr="0019067E">
        <w:rPr>
          <w:rFonts w:ascii="Times New Roman" w:eastAsia="Times New Roman" w:hAnsi="Times New Roman" w:cs="Times New Roman"/>
        </w:rPr>
        <w:t>economic systems are accessible, unmonitored, and not resilient to even barely skilled</w:t>
      </w:r>
      <w:r w:rsidRPr="004B3EB3">
        <w:rPr>
          <w:rFonts w:ascii="Times New Roman" w:eastAsia="Times New Roman" w:hAnsi="Times New Roman" w:cs="Times New Roman"/>
        </w:rPr>
        <w:t>, deceptive, opaque, hostile, or opportunistic attackers</w:t>
      </w:r>
      <w:r w:rsidRPr="009E0358">
        <w:rPr>
          <w:rFonts w:ascii="Times New Roman" w:eastAsia="Times New Roman" w:hAnsi="Times New Roman" w:cs="Times New Roman"/>
        </w:rPr>
        <w:t>.</w:t>
      </w:r>
    </w:p>
    <w:p w14:paraId="5D7E5612" w14:textId="77777777" w:rsidR="006F6285" w:rsidRPr="006B1975" w:rsidRDefault="006F6285" w:rsidP="002B4573">
      <w:pPr>
        <w:pStyle w:val="Body1"/>
        <w:spacing w:line="276" w:lineRule="auto"/>
        <w:ind w:firstLine="720"/>
        <w:rPr>
          <w:rFonts w:ascii="Times New Roman" w:eastAsia="Times New Roman" w:hAnsi="Times New Roman" w:cs="Times New Roman"/>
        </w:rPr>
      </w:pPr>
    </w:p>
    <w:p w14:paraId="52B8E0C8" w14:textId="77777777" w:rsidR="002B4573" w:rsidRDefault="002B4573" w:rsidP="00304295">
      <w:pPr>
        <w:pStyle w:val="Body1"/>
        <w:spacing w:line="276" w:lineRule="auto"/>
        <w:ind w:firstLine="720"/>
        <w:rPr>
          <w:rFonts w:ascii="Times New Roman" w:eastAsia="Times New Roman" w:hAnsi="Times New Roman" w:cs="Times New Roman"/>
        </w:rPr>
      </w:pPr>
      <w:r>
        <w:rPr>
          <w:rFonts w:ascii="Times New Roman" w:eastAsia="Times New Roman" w:hAnsi="Times New Roman" w:cs="Times New Roman"/>
        </w:rPr>
        <w:lastRenderedPageBreak/>
        <w:t>Post-</w:t>
      </w:r>
      <w:r w:rsidRPr="006B1975">
        <w:rPr>
          <w:rFonts w:ascii="Times New Roman" w:eastAsia="Times New Roman" w:hAnsi="Times New Roman" w:cs="Times New Roman"/>
        </w:rPr>
        <w:t>Stuxnet and its peers, cyber conflict is now more clearly composed of struggles between systems in which every</w:t>
      </w:r>
      <w:r>
        <w:rPr>
          <w:rFonts w:ascii="Times New Roman" w:eastAsia="Times New Roman" w:hAnsi="Times New Roman" w:cs="Times New Roman"/>
        </w:rPr>
        <w:t>thing is potentially dual-</w:t>
      </w:r>
      <w:r w:rsidRPr="006B1975">
        <w:rPr>
          <w:rFonts w:ascii="Times New Roman" w:eastAsia="Times New Roman" w:hAnsi="Times New Roman" w:cs="Times New Roman"/>
        </w:rPr>
        <w:t>use</w:t>
      </w:r>
      <w:r>
        <w:rPr>
          <w:rFonts w:ascii="Times New Roman" w:eastAsia="Times New Roman" w:hAnsi="Times New Roman" w:cs="Times New Roman"/>
        </w:rPr>
        <w:t>,</w:t>
      </w:r>
      <w:r w:rsidRPr="006B1975">
        <w:rPr>
          <w:rFonts w:ascii="Times New Roman" w:eastAsia="Times New Roman" w:hAnsi="Times New Roman" w:cs="Times New Roman"/>
        </w:rPr>
        <w:t xml:space="preserve"> from rather basic machine controllers to printers on networks. What is and is not a weapon has been thrust back five centuries to when </w:t>
      </w:r>
      <w:r>
        <w:rPr>
          <w:rFonts w:ascii="Times New Roman" w:eastAsia="Times New Roman" w:hAnsi="Times New Roman" w:cs="Times New Roman"/>
        </w:rPr>
        <w:t>the weapons</w:t>
      </w:r>
      <w:r w:rsidRPr="006B1975">
        <w:rPr>
          <w:rFonts w:ascii="Times New Roman" w:eastAsia="Times New Roman" w:hAnsi="Times New Roman" w:cs="Times New Roman"/>
        </w:rPr>
        <w:t xml:space="preserve"> people used for war </w:t>
      </w:r>
      <w:r>
        <w:rPr>
          <w:rFonts w:ascii="Times New Roman" w:eastAsia="Times New Roman" w:hAnsi="Times New Roman" w:cs="Times New Roman"/>
        </w:rPr>
        <w:t>were the tools</w:t>
      </w:r>
      <w:r w:rsidRPr="006B1975">
        <w:rPr>
          <w:rFonts w:ascii="Times New Roman" w:eastAsia="Times New Roman" w:hAnsi="Times New Roman" w:cs="Times New Roman"/>
        </w:rPr>
        <w:t xml:space="preserve"> they used for hunting and i</w:t>
      </w:r>
      <w:r>
        <w:rPr>
          <w:rFonts w:ascii="Times New Roman" w:eastAsia="Times New Roman" w:hAnsi="Times New Roman" w:cs="Times New Roman"/>
        </w:rPr>
        <w:t>n the fields. Just like plague-</w:t>
      </w:r>
      <w:r w:rsidRPr="006B1975">
        <w:rPr>
          <w:rFonts w:ascii="Times New Roman" w:eastAsia="Times New Roman" w:hAnsi="Times New Roman" w:cs="Times New Roman"/>
        </w:rPr>
        <w:t>infected blankets traded innocently and not</w:t>
      </w:r>
      <w:r>
        <w:rPr>
          <w:rFonts w:ascii="Times New Roman" w:eastAsia="Times New Roman" w:hAnsi="Times New Roman" w:cs="Times New Roman"/>
        </w:rPr>
        <w:t>-</w:t>
      </w:r>
      <w:r w:rsidRPr="006B1975">
        <w:rPr>
          <w:rFonts w:ascii="Times New Roman" w:eastAsia="Times New Roman" w:hAnsi="Times New Roman" w:cs="Times New Roman"/>
        </w:rPr>
        <w:t>so</w:t>
      </w:r>
      <w:r>
        <w:rPr>
          <w:rFonts w:ascii="Times New Roman" w:eastAsia="Times New Roman" w:hAnsi="Times New Roman" w:cs="Times New Roman"/>
        </w:rPr>
        <w:t>-</w:t>
      </w:r>
      <w:r w:rsidRPr="006B1975">
        <w:rPr>
          <w:rFonts w:ascii="Times New Roman" w:eastAsia="Times New Roman" w:hAnsi="Times New Roman" w:cs="Times New Roman"/>
        </w:rPr>
        <w:t>innocently three hundred yea</w:t>
      </w:r>
      <w:r>
        <w:rPr>
          <w:rFonts w:ascii="Times New Roman" w:eastAsia="Times New Roman" w:hAnsi="Times New Roman" w:cs="Times New Roman"/>
        </w:rPr>
        <w:t>rs ago, one can receive malware-</w:t>
      </w:r>
      <w:r w:rsidRPr="006B1975">
        <w:rPr>
          <w:rFonts w:ascii="Times New Roman" w:eastAsia="Times New Roman" w:hAnsi="Times New Roman" w:cs="Times New Roman"/>
        </w:rPr>
        <w:t xml:space="preserve">infected computers right out of their manufacturing boxes. These basic systems can be so infected and so willing to work for distant masters that </w:t>
      </w:r>
      <w:r>
        <w:rPr>
          <w:rFonts w:ascii="Times New Roman" w:eastAsia="Times New Roman" w:hAnsi="Times New Roman" w:cs="Times New Roman"/>
        </w:rPr>
        <w:t>they must simply be trashed</w:t>
      </w:r>
      <w:r w:rsidRPr="006B1975">
        <w:rPr>
          <w:rFonts w:ascii="Times New Roman" w:eastAsia="Times New Roman" w:hAnsi="Times New Roman" w:cs="Times New Roman"/>
        </w:rPr>
        <w:t xml:space="preserve"> after the infection is revealed. One has also learned that there are massive numbers of groups, individuals, and now states willing to spend years and years finding unmonitored, untraceable, and unpunishable access points </w:t>
      </w:r>
      <w:r>
        <w:rPr>
          <w:rFonts w:ascii="Times New Roman" w:eastAsia="Times New Roman" w:hAnsi="Times New Roman" w:cs="Times New Roman"/>
        </w:rPr>
        <w:t>through</w:t>
      </w:r>
      <w:r w:rsidRPr="006B1975">
        <w:rPr>
          <w:rFonts w:ascii="Times New Roman" w:eastAsia="Times New Roman" w:hAnsi="Times New Roman" w:cs="Times New Roman"/>
        </w:rPr>
        <w:t xml:space="preserve"> which to pursue their particular agendas in harm.</w:t>
      </w:r>
    </w:p>
    <w:p w14:paraId="1994363F" w14:textId="77777777" w:rsidR="006F6285" w:rsidRPr="006B1975" w:rsidRDefault="006F6285" w:rsidP="002B4573">
      <w:pPr>
        <w:pStyle w:val="Body1"/>
        <w:spacing w:line="276" w:lineRule="auto"/>
        <w:ind w:firstLine="720"/>
        <w:rPr>
          <w:rFonts w:ascii="Times New Roman" w:eastAsia="Times New Roman" w:hAnsi="Times New Roman" w:cs="Times New Roman"/>
        </w:rPr>
      </w:pPr>
    </w:p>
    <w:p w14:paraId="65F1BD57"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Stuxnet’s designers cleverly used humans to move across what should have been gaps in connections between critical systems. Now each confident</w:t>
      </w:r>
      <w:r>
        <w:rPr>
          <w:rFonts w:ascii="Times New Roman" w:eastAsia="Times New Roman" w:hAnsi="Times New Roman" w:cs="Times New Roman"/>
        </w:rPr>
        <w:t>,</w:t>
      </w:r>
      <w:r w:rsidRPr="006B1975">
        <w:rPr>
          <w:rFonts w:ascii="Times New Roman" w:eastAsia="Times New Roman" w:hAnsi="Times New Roman" w:cs="Times New Roman"/>
        </w:rPr>
        <w:t xml:space="preserve"> productive</w:t>
      </w:r>
      <w:r>
        <w:rPr>
          <w:rFonts w:ascii="Times New Roman" w:eastAsia="Times New Roman" w:hAnsi="Times New Roman" w:cs="Times New Roman"/>
        </w:rPr>
        <w:t>,</w:t>
      </w:r>
      <w:r w:rsidRPr="006B1975">
        <w:rPr>
          <w:rFonts w:ascii="Times New Roman" w:eastAsia="Times New Roman" w:hAnsi="Times New Roman" w:cs="Times New Roman"/>
        </w:rPr>
        <w:t xml:space="preserve"> democratic civil society must spend a good part of its future basically protecting itself from everything that is shared or developed remotely and in any way digitized. One can no longer safely and casually design socio</w:t>
      </w:r>
      <w:r>
        <w:rPr>
          <w:rFonts w:ascii="Times New Roman" w:eastAsia="Times New Roman" w:hAnsi="Times New Roman" w:cs="Times New Roman"/>
        </w:rPr>
        <w:t>-</w:t>
      </w:r>
      <w:r w:rsidRPr="006B1975">
        <w:rPr>
          <w:rFonts w:ascii="Times New Roman" w:eastAsia="Times New Roman" w:hAnsi="Times New Roman" w:cs="Times New Roman"/>
        </w:rPr>
        <w:t>technical</w:t>
      </w:r>
      <w:r w:rsidR="00304295">
        <w:rPr>
          <w:rFonts w:ascii="Times New Roman" w:eastAsia="Times New Roman" w:hAnsi="Times New Roman" w:cs="Times New Roman"/>
        </w:rPr>
        <w:t>-</w:t>
      </w:r>
      <w:r w:rsidRPr="006B1975">
        <w:rPr>
          <w:rFonts w:ascii="Times New Roman" w:eastAsia="Times New Roman" w:hAnsi="Times New Roman" w:cs="Times New Roman"/>
        </w:rPr>
        <w:t xml:space="preserve">economic systems as if connected, digitized products are like cars that can be turned on and will run reliably for the life of the </w:t>
      </w:r>
      <w:r w:rsidR="004F691E">
        <w:rPr>
          <w:rFonts w:ascii="Times New Roman" w:eastAsia="Times New Roman" w:hAnsi="Times New Roman" w:cs="Times New Roman"/>
        </w:rPr>
        <w:t>machine</w:t>
      </w:r>
      <w:r w:rsidR="004F691E" w:rsidRPr="006B1975">
        <w:rPr>
          <w:rFonts w:ascii="Times New Roman" w:eastAsia="Times New Roman" w:hAnsi="Times New Roman" w:cs="Times New Roman"/>
        </w:rPr>
        <w:t xml:space="preserve"> </w:t>
      </w:r>
      <w:r w:rsidRPr="006B1975">
        <w:rPr>
          <w:rFonts w:ascii="Times New Roman" w:eastAsia="Times New Roman" w:hAnsi="Times New Roman" w:cs="Times New Roman"/>
        </w:rPr>
        <w:t>with modest care. In the cyber conflict era, anything that comes from afar and cannot be independently tested and, if infected, returned to the originator</w:t>
      </w:r>
      <w:r>
        <w:rPr>
          <w:rFonts w:ascii="Times New Roman" w:eastAsia="Times New Roman" w:hAnsi="Times New Roman" w:cs="Times New Roman"/>
        </w:rPr>
        <w:t xml:space="preserve"> via punishment</w:t>
      </w:r>
      <w:r w:rsidRPr="006B1975">
        <w:rPr>
          <w:rFonts w:ascii="Times New Roman" w:eastAsia="Times New Roman" w:hAnsi="Times New Roman" w:cs="Times New Roman"/>
        </w:rPr>
        <w:t>, is a potential threat that someone will</w:t>
      </w:r>
      <w:r w:rsidR="004F691E">
        <w:rPr>
          <w:rFonts w:ascii="Times New Roman" w:eastAsia="Times New Roman" w:hAnsi="Times New Roman" w:cs="Times New Roman"/>
        </w:rPr>
        <w:t xml:space="preserve"> eventually</w:t>
      </w:r>
      <w:r w:rsidRPr="006B1975">
        <w:rPr>
          <w:rFonts w:ascii="Times New Roman" w:eastAsia="Times New Roman" w:hAnsi="Times New Roman" w:cs="Times New Roman"/>
        </w:rPr>
        <w:t xml:space="preserve"> attempt to exploit. </w:t>
      </w:r>
    </w:p>
    <w:p w14:paraId="05F9A420" w14:textId="77777777" w:rsidR="006F6285" w:rsidRPr="006B1975" w:rsidRDefault="006F6285" w:rsidP="002B4573">
      <w:pPr>
        <w:pStyle w:val="Body1"/>
        <w:spacing w:line="276" w:lineRule="auto"/>
        <w:ind w:firstLine="720"/>
        <w:rPr>
          <w:rFonts w:ascii="Times New Roman" w:eastAsia="Times New Roman" w:hAnsi="Times New Roman" w:cs="Times New Roman"/>
        </w:rPr>
      </w:pPr>
    </w:p>
    <w:p w14:paraId="551A1A38"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One analogy may be that modern societies</w:t>
      </w:r>
      <w:r w:rsidR="004F691E">
        <w:rPr>
          <w:rFonts w:ascii="Times New Roman" w:eastAsia="Times New Roman" w:hAnsi="Times New Roman" w:cs="Times New Roman"/>
        </w:rPr>
        <w:t xml:space="preserve"> today</w:t>
      </w:r>
      <w:r w:rsidRPr="006B1975">
        <w:rPr>
          <w:rFonts w:ascii="Times New Roman" w:eastAsia="Times New Roman" w:hAnsi="Times New Roman" w:cs="Times New Roman"/>
        </w:rPr>
        <w:t xml:space="preserve"> may need to treat everything that is remotely digitally connected or created much as early industrializing nations once had to treat food that came from anywhere outside of the local community. Corrupted food sometimes smells bad</w:t>
      </w:r>
      <w:r>
        <w:rPr>
          <w:rFonts w:ascii="Times New Roman" w:eastAsia="Times New Roman" w:hAnsi="Times New Roman" w:cs="Times New Roman"/>
        </w:rPr>
        <w:t>,</w:t>
      </w:r>
      <w:r w:rsidRPr="006B1975">
        <w:rPr>
          <w:rFonts w:ascii="Times New Roman" w:eastAsia="Times New Roman" w:hAnsi="Times New Roman" w:cs="Times New Roman"/>
        </w:rPr>
        <w:t xml:space="preserve"> but often </w:t>
      </w:r>
      <w:r w:rsidR="004F691E">
        <w:rPr>
          <w:rFonts w:ascii="Times New Roman" w:eastAsia="Times New Roman" w:hAnsi="Times New Roman" w:cs="Times New Roman"/>
        </w:rPr>
        <w:t>lethal</w:t>
      </w:r>
      <w:r w:rsidR="004F691E"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food-borne threats are not discernible by any of the routine senses. Many sources of fluid contamination do not manifest immediate effects. Systemic harm historically has come more by accident then by deliberate intent, but the effect </w:t>
      </w:r>
      <w:r>
        <w:rPr>
          <w:rFonts w:ascii="Times New Roman" w:eastAsia="Times New Roman" w:hAnsi="Times New Roman" w:cs="Times New Roman"/>
        </w:rPr>
        <w:t>on</w:t>
      </w:r>
      <w:r w:rsidRPr="006B1975">
        <w:rPr>
          <w:rFonts w:ascii="Times New Roman" w:eastAsia="Times New Roman" w:hAnsi="Times New Roman" w:cs="Times New Roman"/>
        </w:rPr>
        <w:t xml:space="preserve"> societ</w:t>
      </w:r>
      <w:r>
        <w:rPr>
          <w:rFonts w:ascii="Times New Roman" w:eastAsia="Times New Roman" w:hAnsi="Times New Roman" w:cs="Times New Roman"/>
        </w:rPr>
        <w:t>ies</w:t>
      </w:r>
      <w:r w:rsidRPr="006B1975">
        <w:rPr>
          <w:rFonts w:ascii="Times New Roman" w:eastAsia="Times New Roman" w:hAnsi="Times New Roman" w:cs="Times New Roman"/>
        </w:rPr>
        <w:t xml:space="preserve"> has been catastrophic over time. Take, for example, lead in the ubiquitous pipes used by the Romans for their heating and their water, and in the pottery off which they ate. The Romans considered their aqueducts and piping into homes as markers of their advanced civilization, but </w:t>
      </w:r>
      <w:r w:rsidRPr="00E81AD0">
        <w:rPr>
          <w:rFonts w:ascii="Times New Roman" w:eastAsia="Times New Roman" w:hAnsi="Times New Roman" w:cs="Times New Roman"/>
        </w:rPr>
        <w:t xml:space="preserve">the </w:t>
      </w:r>
      <w:r w:rsidR="004F691E" w:rsidRPr="00E81AD0">
        <w:rPr>
          <w:rFonts w:ascii="Times New Roman" w:eastAsia="Times New Roman" w:hAnsi="Times New Roman" w:cs="Times New Roman"/>
        </w:rPr>
        <w:t>hidden</w:t>
      </w:r>
      <w:r w:rsidRPr="006B1975">
        <w:rPr>
          <w:rFonts w:ascii="Times New Roman" w:eastAsia="Times New Roman" w:hAnsi="Times New Roman" w:cs="Times New Roman"/>
        </w:rPr>
        <w:t xml:space="preserve"> threats in those critical systems nonetheless literally killed them. </w:t>
      </w:r>
    </w:p>
    <w:p w14:paraId="656CB1D4" w14:textId="77777777" w:rsidR="006F6285" w:rsidRPr="006B1975" w:rsidRDefault="006F6285" w:rsidP="002B4573">
      <w:pPr>
        <w:pStyle w:val="Body1"/>
        <w:spacing w:line="276" w:lineRule="auto"/>
        <w:ind w:firstLine="720"/>
        <w:rPr>
          <w:rFonts w:ascii="Times New Roman" w:eastAsia="Times New Roman" w:hAnsi="Times New Roman" w:cs="Times New Roman"/>
        </w:rPr>
      </w:pPr>
    </w:p>
    <w:p w14:paraId="15EF09E7"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Democratic civil societies generally develop institutional response</w:t>
      </w:r>
      <w:r w:rsidR="00C45D27">
        <w:rPr>
          <w:rFonts w:ascii="Times New Roman" w:eastAsia="Times New Roman" w:hAnsi="Times New Roman" w:cs="Times New Roman"/>
        </w:rPr>
        <w:t>s</w:t>
      </w:r>
      <w:r w:rsidRPr="006B1975">
        <w:rPr>
          <w:rFonts w:ascii="Times New Roman" w:eastAsia="Times New Roman" w:hAnsi="Times New Roman" w:cs="Times New Roman"/>
        </w:rPr>
        <w:t xml:space="preserve"> to society-wide threats so as to have </w:t>
      </w:r>
      <w:r w:rsidR="00C45D27">
        <w:rPr>
          <w:rFonts w:ascii="Times New Roman" w:eastAsia="Times New Roman" w:hAnsi="Times New Roman" w:cs="Times New Roman"/>
        </w:rPr>
        <w:t xml:space="preserve">the </w:t>
      </w:r>
      <w:r w:rsidRPr="006B1975">
        <w:rPr>
          <w:rFonts w:ascii="Times New Roman" w:eastAsia="Times New Roman" w:hAnsi="Times New Roman" w:cs="Times New Roman"/>
        </w:rPr>
        <w:t xml:space="preserve">resources to develop necessary knowledge and </w:t>
      </w:r>
      <w:r w:rsidR="00C45D27">
        <w:rPr>
          <w:rFonts w:ascii="Times New Roman" w:eastAsia="Times New Roman" w:hAnsi="Times New Roman" w:cs="Times New Roman"/>
        </w:rPr>
        <w:t>legal</w:t>
      </w:r>
      <w:r w:rsidRPr="006B1975">
        <w:rPr>
          <w:rFonts w:ascii="Times New Roman" w:eastAsia="Times New Roman" w:hAnsi="Times New Roman" w:cs="Times New Roman"/>
        </w:rPr>
        <w:t xml:space="preserve"> authorities to enforce principles or sanctions to punish predators and deter opportunists. Industrialized, domestic food supplies again are good examples of this process. In each democratic civil society, there are agencies whose purpose is to check food and to punish those who market or deliver bad food from outside a local community. National context enables this response because of the overarching society’s monopoly of force and legitimacy. The food producers are not connected </w:t>
      </w:r>
      <w:r w:rsidRPr="006B1975">
        <w:rPr>
          <w:rFonts w:ascii="Times New Roman" w:eastAsia="Times New Roman" w:hAnsi="Times New Roman" w:cs="Times New Roman"/>
        </w:rPr>
        <w:lastRenderedPageBreak/>
        <w:t>organizationally to each consumer, and thus they have no common socialization or operationalization incentives. The wider political system, however, compensates with its sources of authority (socialization) and regulations (operationalization) to force food producers to act as though they are in a collective and organized entity with consumers</w:t>
      </w:r>
      <w:r w:rsidR="00C45D27">
        <w:rPr>
          <w:rFonts w:ascii="Times New Roman" w:eastAsia="Times New Roman" w:hAnsi="Times New Roman" w:cs="Times New Roman"/>
        </w:rPr>
        <w:t xml:space="preserve">, creating </w:t>
      </w:r>
      <w:r w:rsidRPr="006B1975">
        <w:rPr>
          <w:rFonts w:ascii="Times New Roman" w:eastAsia="Times New Roman" w:hAnsi="Times New Roman" w:cs="Times New Roman"/>
        </w:rPr>
        <w:t>shared responsibility for the resilience of food supply</w:t>
      </w:r>
      <w:r w:rsidR="00C45D27">
        <w:rPr>
          <w:rFonts w:ascii="Times New Roman" w:eastAsia="Times New Roman" w:hAnsi="Times New Roman" w:cs="Times New Roman"/>
        </w:rPr>
        <w:t xml:space="preserve"> systems</w:t>
      </w:r>
      <w:r w:rsidRPr="006B1975">
        <w:rPr>
          <w:rFonts w:ascii="Times New Roman" w:eastAsia="Times New Roman" w:hAnsi="Times New Roman" w:cs="Times New Roman"/>
        </w:rPr>
        <w:t>. In this way, societies' political leaders can force slack time to respond to food shortages, redundancy of knowledge in developing alternative food supplies</w:t>
      </w:r>
      <w:r>
        <w:rPr>
          <w:rFonts w:ascii="Times New Roman" w:eastAsia="Times New Roman" w:hAnsi="Times New Roman" w:cs="Times New Roman"/>
        </w:rPr>
        <w:t>, and also discovery trial</w:t>
      </w:r>
      <w:r w:rsidR="00C45D27">
        <w:rPr>
          <w:rFonts w:ascii="Times New Roman" w:eastAsia="Times New Roman" w:hAnsi="Times New Roman" w:cs="Times New Roman"/>
        </w:rPr>
        <w:t>-</w:t>
      </w:r>
      <w:r>
        <w:rPr>
          <w:rFonts w:ascii="Times New Roman" w:eastAsia="Times New Roman" w:hAnsi="Times New Roman" w:cs="Times New Roman"/>
        </w:rPr>
        <w:t>and</w:t>
      </w:r>
      <w:r w:rsidR="00C45D27">
        <w:rPr>
          <w:rFonts w:ascii="Times New Roman" w:eastAsia="Times New Roman" w:hAnsi="Times New Roman" w:cs="Times New Roman"/>
        </w:rPr>
        <w:t>-</w:t>
      </w:r>
      <w:r>
        <w:rPr>
          <w:rFonts w:ascii="Times New Roman" w:eastAsia="Times New Roman" w:hAnsi="Times New Roman" w:cs="Times New Roman"/>
        </w:rPr>
        <w:t>e</w:t>
      </w:r>
      <w:r w:rsidRPr="006B1975">
        <w:rPr>
          <w:rFonts w:ascii="Times New Roman" w:eastAsia="Times New Roman" w:hAnsi="Times New Roman" w:cs="Times New Roman"/>
        </w:rPr>
        <w:t xml:space="preserve">rror learning about how to maintain food supplies for national food resilience against </w:t>
      </w:r>
      <w:r w:rsidRPr="00325D04">
        <w:rPr>
          <w:rFonts w:ascii="Times New Roman" w:eastAsia="Times New Roman" w:hAnsi="Times New Roman" w:cs="Times New Roman"/>
        </w:rPr>
        <w:t>urgent</w:t>
      </w:r>
      <w:r w:rsidR="00325D04" w:rsidRPr="008A6122">
        <w:rPr>
          <w:rFonts w:ascii="Times New Roman" w:eastAsia="Times New Roman" w:hAnsi="Times New Roman" w:cs="Times New Roman"/>
        </w:rPr>
        <w:t xml:space="preserve"> </w:t>
      </w:r>
      <w:r w:rsidRPr="00325D04">
        <w:rPr>
          <w:rFonts w:ascii="Times New Roman" w:eastAsia="Times New Roman" w:hAnsi="Times New Roman" w:cs="Times New Roman"/>
        </w:rPr>
        <w:t>surpris</w:t>
      </w:r>
      <w:r w:rsidR="00325D04" w:rsidRPr="008A6122">
        <w:rPr>
          <w:rFonts w:ascii="Times New Roman" w:eastAsia="Times New Roman" w:hAnsi="Times New Roman" w:cs="Times New Roman"/>
        </w:rPr>
        <w:t xml:space="preserve">es disrupting </w:t>
      </w:r>
      <w:r w:rsidRPr="00445390">
        <w:rPr>
          <w:rFonts w:ascii="Times New Roman" w:eastAsia="Times New Roman" w:hAnsi="Times New Roman" w:cs="Times New Roman"/>
        </w:rPr>
        <w:t>systemic conditions.</w:t>
      </w:r>
    </w:p>
    <w:p w14:paraId="0E5BAE60" w14:textId="77777777" w:rsidR="006F6285" w:rsidRPr="006B1975" w:rsidRDefault="006F6285" w:rsidP="002B4573">
      <w:pPr>
        <w:pStyle w:val="Body1"/>
        <w:spacing w:line="276" w:lineRule="auto"/>
        <w:ind w:firstLine="720"/>
        <w:rPr>
          <w:rFonts w:ascii="Times New Roman" w:eastAsia="Times New Roman" w:hAnsi="Times New Roman" w:cs="Times New Roman"/>
        </w:rPr>
      </w:pPr>
    </w:p>
    <w:p w14:paraId="6E3D48FA"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However</w:t>
      </w:r>
      <w:r>
        <w:rPr>
          <w:rFonts w:ascii="Times New Roman" w:eastAsia="Times New Roman" w:hAnsi="Times New Roman" w:cs="Times New Roman"/>
        </w:rPr>
        <w:t>,</w:t>
      </w:r>
      <w:r w:rsidRPr="006B1975">
        <w:rPr>
          <w:rFonts w:ascii="Times New Roman" w:eastAsia="Times New Roman" w:hAnsi="Times New Roman" w:cs="Times New Roman"/>
        </w:rPr>
        <w:t xml:space="preserve"> and importantly for this discussion, a source of threat beyond the home society’s monopoly of force often induces the imposition of barriers to entry because few other resilience levers exist. When the producers of routinely bad food were not under </w:t>
      </w:r>
      <w:r w:rsidR="00C45D27">
        <w:rPr>
          <w:rFonts w:ascii="Times New Roman" w:eastAsia="Times New Roman" w:hAnsi="Times New Roman" w:cs="Times New Roman"/>
        </w:rPr>
        <w:t>a given</w:t>
      </w:r>
      <w:r w:rsidR="00C45D27"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society’s monopoly of force, nations often enough banned the import of that food. If the government did not, individuals learned to avoid that food or that producer of routinely bad food. A good example of this is the current shortage of baby formula in China after </w:t>
      </w:r>
      <w:r w:rsidR="00C45D27">
        <w:rPr>
          <w:rFonts w:ascii="Times New Roman" w:eastAsia="Times New Roman" w:hAnsi="Times New Roman" w:cs="Times New Roman"/>
        </w:rPr>
        <w:t xml:space="preserve">the </w:t>
      </w:r>
      <w:r w:rsidRPr="006B1975">
        <w:rPr>
          <w:rFonts w:ascii="Times New Roman" w:eastAsia="Times New Roman" w:hAnsi="Times New Roman" w:cs="Times New Roman"/>
        </w:rPr>
        <w:t>discover</w:t>
      </w:r>
      <w:r w:rsidR="00C45D27">
        <w:rPr>
          <w:rFonts w:ascii="Times New Roman" w:eastAsia="Times New Roman" w:hAnsi="Times New Roman" w:cs="Times New Roman"/>
        </w:rPr>
        <w:t>y that</w:t>
      </w:r>
      <w:r w:rsidRPr="006B1975">
        <w:rPr>
          <w:rFonts w:ascii="Times New Roman" w:eastAsia="Times New Roman" w:hAnsi="Times New Roman" w:cs="Times New Roman"/>
        </w:rPr>
        <w:t xml:space="preserve"> baby fo</w:t>
      </w:r>
      <w:r w:rsidR="00C45D27">
        <w:rPr>
          <w:rFonts w:ascii="Times New Roman" w:eastAsia="Times New Roman" w:hAnsi="Times New Roman" w:cs="Times New Roman"/>
        </w:rPr>
        <w:t>rmula</w:t>
      </w:r>
      <w:r w:rsidRPr="006B1975">
        <w:rPr>
          <w:rFonts w:ascii="Times New Roman" w:eastAsia="Times New Roman" w:hAnsi="Times New Roman" w:cs="Times New Roman"/>
        </w:rPr>
        <w:t xml:space="preserve"> </w:t>
      </w:r>
      <w:r w:rsidR="00C45D27">
        <w:rPr>
          <w:rFonts w:ascii="Times New Roman" w:eastAsia="Times New Roman" w:hAnsi="Times New Roman" w:cs="Times New Roman"/>
        </w:rPr>
        <w:t>sold</w:t>
      </w:r>
      <w:r w:rsidRPr="006B1975">
        <w:rPr>
          <w:rFonts w:ascii="Times New Roman" w:eastAsia="Times New Roman" w:hAnsi="Times New Roman" w:cs="Times New Roman"/>
        </w:rPr>
        <w:t xml:space="preserve"> by domestic producers in China w</w:t>
      </w:r>
      <w:r w:rsidR="00C45D27">
        <w:rPr>
          <w:rFonts w:ascii="Times New Roman" w:eastAsia="Times New Roman" w:hAnsi="Times New Roman" w:cs="Times New Roman"/>
        </w:rPr>
        <w:t>as</w:t>
      </w:r>
      <w:r w:rsidRPr="006B1975">
        <w:rPr>
          <w:rFonts w:ascii="Times New Roman" w:eastAsia="Times New Roman" w:hAnsi="Times New Roman" w:cs="Times New Roman"/>
        </w:rPr>
        <w:t xml:space="preserve"> laced with a toxic whitening substance </w:t>
      </w:r>
      <w:r>
        <w:rPr>
          <w:rFonts w:ascii="Times New Roman" w:eastAsia="Times New Roman" w:hAnsi="Times New Roman" w:cs="Times New Roman"/>
        </w:rPr>
        <w:t xml:space="preserve">that </w:t>
      </w:r>
      <w:r w:rsidRPr="006B1975">
        <w:rPr>
          <w:rFonts w:ascii="Times New Roman" w:eastAsia="Times New Roman" w:hAnsi="Times New Roman" w:cs="Times New Roman"/>
        </w:rPr>
        <w:t xml:space="preserve">killed infants.  </w:t>
      </w:r>
    </w:p>
    <w:p w14:paraId="40259030" w14:textId="77777777" w:rsidR="006F6285" w:rsidRPr="006B1975" w:rsidRDefault="006F6285" w:rsidP="002B4573">
      <w:pPr>
        <w:pStyle w:val="Body1"/>
        <w:spacing w:line="276" w:lineRule="auto"/>
        <w:ind w:firstLine="720"/>
        <w:rPr>
          <w:rFonts w:ascii="Times New Roman" w:eastAsia="Times New Roman" w:hAnsi="Times New Roman" w:cs="Times New Roman"/>
        </w:rPr>
      </w:pPr>
    </w:p>
    <w:p w14:paraId="7C195488"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In a similar fashion, the </w:t>
      </w:r>
      <w:r w:rsidR="00325D04">
        <w:rPr>
          <w:rFonts w:ascii="Times New Roman" w:eastAsia="Times New Roman" w:hAnsi="Times New Roman" w:cs="Times New Roman"/>
        </w:rPr>
        <w:t xml:space="preserve">threat-carrying capacity of the </w:t>
      </w:r>
      <w:r w:rsidRPr="006B1975">
        <w:rPr>
          <w:rFonts w:ascii="Times New Roman" w:eastAsia="Times New Roman" w:hAnsi="Times New Roman" w:cs="Times New Roman"/>
        </w:rPr>
        <w:t>global cyberspace substrate are already inducing barriers against t</w:t>
      </w:r>
      <w:r w:rsidR="00C45D27">
        <w:rPr>
          <w:rFonts w:ascii="Times New Roman" w:eastAsia="Times New Roman" w:hAnsi="Times New Roman" w:cs="Times New Roman"/>
        </w:rPr>
        <w:t>hreats</w:t>
      </w:r>
      <w:r w:rsidRPr="006B1975">
        <w:rPr>
          <w:rFonts w:ascii="Times New Roman" w:eastAsia="Times New Roman" w:hAnsi="Times New Roman" w:cs="Times New Roman"/>
        </w:rPr>
        <w:t xml:space="preserve"> emerg</w:t>
      </w:r>
      <w:r w:rsidR="00C45D27">
        <w:rPr>
          <w:rFonts w:ascii="Times New Roman" w:eastAsia="Times New Roman" w:hAnsi="Times New Roman" w:cs="Times New Roman"/>
        </w:rPr>
        <w:t>ing</w:t>
      </w:r>
      <w:r w:rsidRPr="006B1975">
        <w:rPr>
          <w:rFonts w:ascii="Times New Roman" w:eastAsia="Times New Roman" w:hAnsi="Times New Roman" w:cs="Times New Roman"/>
        </w:rPr>
        <w:t xml:space="preserve"> from beyond a nation’s geographic borders. The lessons of the LTS community, especially the need for slack time for systemic resilience, apply to surprise</w:t>
      </w:r>
      <w:r w:rsidR="00325D04">
        <w:rPr>
          <w:rFonts w:ascii="Times New Roman" w:eastAsia="Times New Roman" w:hAnsi="Times New Roman" w:cs="Times New Roman"/>
        </w:rPr>
        <w:t>s</w:t>
      </w:r>
      <w:r w:rsidRPr="006B1975">
        <w:rPr>
          <w:rFonts w:ascii="Times New Roman" w:eastAsia="Times New Roman" w:hAnsi="Times New Roman" w:cs="Times New Roman"/>
        </w:rPr>
        <w:t xml:space="preserve"> across the complex systems of cyberspace</w:t>
      </w:r>
      <w:r w:rsidR="00C45D27">
        <w:rPr>
          <w:rFonts w:ascii="Times New Roman" w:eastAsia="Times New Roman" w:hAnsi="Times New Roman" w:cs="Times New Roman"/>
        </w:rPr>
        <w:t>,</w:t>
      </w:r>
      <w:r w:rsidRPr="006B1975">
        <w:rPr>
          <w:rFonts w:ascii="Times New Roman" w:eastAsia="Times New Roman" w:hAnsi="Times New Roman" w:cs="Times New Roman"/>
        </w:rPr>
        <w:t xml:space="preserve"> particularly when the sources of surprise are inalterably large</w:t>
      </w:r>
      <w:r w:rsidR="00C45D27">
        <w:rPr>
          <w:rFonts w:ascii="Times New Roman" w:eastAsia="Times New Roman" w:hAnsi="Times New Roman" w:cs="Times New Roman"/>
        </w:rPr>
        <w:t>-</w:t>
      </w:r>
      <w:r w:rsidRPr="006B1975">
        <w:rPr>
          <w:rFonts w:ascii="Times New Roman" w:eastAsia="Times New Roman" w:hAnsi="Times New Roman" w:cs="Times New Roman"/>
        </w:rPr>
        <w:t>scale, multisourced, and undeterrable in the main by proactive</w:t>
      </w:r>
      <w:r w:rsidR="00325D04">
        <w:rPr>
          <w:rFonts w:ascii="Times New Roman" w:eastAsia="Times New Roman" w:hAnsi="Times New Roman" w:cs="Times New Roman"/>
        </w:rPr>
        <w:t>, individually-</w:t>
      </w:r>
      <w:r w:rsidR="00C45D27">
        <w:rPr>
          <w:rFonts w:ascii="Times New Roman" w:eastAsia="Times New Roman" w:hAnsi="Times New Roman" w:cs="Times New Roman"/>
        </w:rPr>
        <w:t>targeted</w:t>
      </w:r>
      <w:r w:rsidRPr="006B1975">
        <w:rPr>
          <w:rFonts w:ascii="Times New Roman" w:eastAsia="Times New Roman" w:hAnsi="Times New Roman" w:cs="Times New Roman"/>
        </w:rPr>
        <w:t xml:space="preserve"> actions.  </w:t>
      </w:r>
    </w:p>
    <w:p w14:paraId="72CCD01A" w14:textId="77777777" w:rsidR="006F6285" w:rsidRPr="006B1975" w:rsidRDefault="006F6285" w:rsidP="002B4573">
      <w:pPr>
        <w:pStyle w:val="Body1"/>
        <w:spacing w:line="276" w:lineRule="auto"/>
        <w:ind w:firstLine="720"/>
        <w:rPr>
          <w:rFonts w:ascii="Times New Roman" w:eastAsia="Times New Roman" w:hAnsi="Times New Roman" w:cs="Times New Roman"/>
        </w:rPr>
      </w:pPr>
    </w:p>
    <w:p w14:paraId="36586876"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Resilience under those circumstances tends to be difficult and often not affordable for a single enterprise trying to meet all of the LTS requirements. History suggests that such threats have usually been addressed by the least costly of the three original resilience requirements. Slack time is usually attempted first and is found throughout history in various forms from gates and city walls to watch towers and forward forces to armed national borders with military forces behind them. The efforts attempt to push the sources of nasty systemic surprises as far away in time, which usually meant geography, as possible for as long a period as possible. Organizations in states deeply embedded in globalization are beginning to individually withdraw in bits and pieces behind clouds, firewalls, encryption, and new punitive rules for predatory behavior enforced by the overarching society’s monopoly of force.</w:t>
      </w:r>
    </w:p>
    <w:p w14:paraId="78AC49CF" w14:textId="77777777" w:rsidR="002B4573" w:rsidRPr="00277CF4" w:rsidRDefault="002B4573" w:rsidP="002B4573">
      <w:pPr>
        <w:pStyle w:val="Body1"/>
        <w:spacing w:line="276" w:lineRule="auto"/>
        <w:ind w:firstLine="720"/>
        <w:rPr>
          <w:rFonts w:ascii="Times New Roman" w:eastAsia="Times New Roman" w:hAnsi="Times New Roman" w:cs="Times New Roman"/>
        </w:rPr>
      </w:pPr>
    </w:p>
    <w:p w14:paraId="04988D54" w14:textId="77777777" w:rsidR="002B4573" w:rsidRPr="00277CF4" w:rsidRDefault="002B4573" w:rsidP="002B4573">
      <w:pPr>
        <w:rPr>
          <w:rFonts w:ascii="Times New Roman" w:hAnsi="Times New Roman" w:cs="Times New Roman"/>
          <w:b/>
          <w:sz w:val="24"/>
          <w:szCs w:val="24"/>
        </w:rPr>
      </w:pPr>
      <w:r w:rsidRPr="00277CF4">
        <w:rPr>
          <w:rFonts w:ascii="Times New Roman" w:hAnsi="Times New Roman" w:cs="Times New Roman"/>
          <w:b/>
          <w:sz w:val="24"/>
          <w:szCs w:val="24"/>
        </w:rPr>
        <w:t xml:space="preserve">Rising Cyber Westphalia </w:t>
      </w:r>
    </w:p>
    <w:p w14:paraId="6B727E32"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Today, as a result, the institutional and technological building blocks of national virtual borders are rising across cyberspace, a trend Stuxnet helped accelerate. State leaders are in particular looking to making the largely nationally</w:t>
      </w:r>
      <w:r w:rsidR="00DC635B">
        <w:rPr>
          <w:rFonts w:ascii="Times New Roman" w:eastAsia="Times New Roman" w:hAnsi="Times New Roman" w:cs="Times New Roman"/>
        </w:rPr>
        <w:t>-</w:t>
      </w:r>
      <w:r w:rsidRPr="006B1975">
        <w:rPr>
          <w:rFonts w:ascii="Times New Roman" w:eastAsia="Times New Roman" w:hAnsi="Times New Roman" w:cs="Times New Roman"/>
        </w:rPr>
        <w:t xml:space="preserve">regulated telecommunications firms of each </w:t>
      </w:r>
      <w:r w:rsidRPr="006B1975">
        <w:rPr>
          <w:rFonts w:ascii="Times New Roman" w:eastAsia="Times New Roman" w:hAnsi="Times New Roman" w:cs="Times New Roman"/>
        </w:rPr>
        <w:lastRenderedPageBreak/>
        <w:t xml:space="preserve">society into the central building blocks of the national scheme for cleansing malicious software from the cyber networks of modern democracies. If current trends hold, and there is every reason to believe they will, eventually a </w:t>
      </w:r>
      <w:r>
        <w:rPr>
          <w:rFonts w:ascii="Times New Roman" w:eastAsia="Times New Roman" w:hAnsi="Times New Roman" w:cs="Times New Roman"/>
        </w:rPr>
        <w:t>“</w:t>
      </w:r>
      <w:r w:rsidRPr="006B1975">
        <w:rPr>
          <w:rFonts w:ascii="Times New Roman" w:eastAsia="Times New Roman" w:hAnsi="Times New Roman" w:cs="Times New Roman"/>
        </w:rPr>
        <w:t>Cyber Westphalia</w:t>
      </w:r>
      <w:r>
        <w:rPr>
          <w:rFonts w:ascii="Times New Roman" w:eastAsia="Times New Roman" w:hAnsi="Times New Roman" w:cs="Times New Roman"/>
        </w:rPr>
        <w:t>”</w:t>
      </w:r>
      <w:r w:rsidRPr="006B1975">
        <w:rPr>
          <w:rFonts w:ascii="Times New Roman" w:eastAsia="Times New Roman" w:hAnsi="Times New Roman" w:cs="Times New Roman"/>
        </w:rPr>
        <w:t xml:space="preserve"> of national jurisdictions parsing the global web will emerge. The goal of these eventual virtual borders is to </w:t>
      </w:r>
      <w:r w:rsidR="00357A84">
        <w:rPr>
          <w:rFonts w:ascii="Times New Roman" w:eastAsia="Times New Roman" w:hAnsi="Times New Roman" w:cs="Times New Roman"/>
        </w:rPr>
        <w:t>reduce</w:t>
      </w:r>
      <w:r w:rsidR="00357A84" w:rsidRPr="006B1975">
        <w:rPr>
          <w:rFonts w:ascii="Times New Roman" w:eastAsia="Times New Roman" w:hAnsi="Times New Roman" w:cs="Times New Roman"/>
        </w:rPr>
        <w:t xml:space="preserve"> </w:t>
      </w:r>
      <w:r w:rsidRPr="006B1975">
        <w:rPr>
          <w:rFonts w:ascii="Times New Roman" w:eastAsia="Times New Roman" w:hAnsi="Times New Roman" w:cs="Times New Roman"/>
        </w:rPr>
        <w:t>the overwhelming volume of harmful surprises, especially economic</w:t>
      </w:r>
      <w:r w:rsidR="00357A84">
        <w:rPr>
          <w:rFonts w:ascii="Times New Roman" w:eastAsia="Times New Roman" w:hAnsi="Times New Roman" w:cs="Times New Roman"/>
        </w:rPr>
        <w:t>ally-related</w:t>
      </w:r>
      <w:r w:rsidRPr="006B1975">
        <w:rPr>
          <w:rFonts w:ascii="Times New Roman" w:eastAsia="Times New Roman" w:hAnsi="Times New Roman" w:cs="Times New Roman"/>
        </w:rPr>
        <w:t>, accumulating from the massive and relentless efforts by hundreds of thousands of bad actors reaching through the globally</w:t>
      </w:r>
      <w:r w:rsidR="00357A84">
        <w:rPr>
          <w:rFonts w:ascii="Times New Roman" w:eastAsia="Times New Roman" w:hAnsi="Times New Roman" w:cs="Times New Roman"/>
        </w:rPr>
        <w:t>-</w:t>
      </w:r>
      <w:r w:rsidRPr="006B1975">
        <w:rPr>
          <w:rFonts w:ascii="Times New Roman" w:eastAsia="Times New Roman" w:hAnsi="Times New Roman" w:cs="Times New Roman"/>
        </w:rPr>
        <w:t xml:space="preserve">shared cyberspace substrate to exploit distant strangers. The scale and nonstop </w:t>
      </w:r>
      <w:r w:rsidR="00357A84">
        <w:rPr>
          <w:rFonts w:ascii="Times New Roman" w:eastAsia="Times New Roman" w:hAnsi="Times New Roman" w:cs="Times New Roman"/>
        </w:rPr>
        <w:t>pace</w:t>
      </w:r>
      <w:r w:rsidRPr="006B1975">
        <w:rPr>
          <w:rFonts w:ascii="Times New Roman" w:eastAsia="Times New Roman" w:hAnsi="Times New Roman" w:cs="Times New Roman"/>
        </w:rPr>
        <w:t xml:space="preserve"> of this flood of malicious attempts outweigh</w:t>
      </w:r>
      <w:r w:rsidR="00357A84">
        <w:rPr>
          <w:rFonts w:ascii="Times New Roman" w:eastAsia="Times New Roman" w:hAnsi="Times New Roman" w:cs="Times New Roman"/>
        </w:rPr>
        <w:t>s</w:t>
      </w:r>
      <w:r w:rsidRPr="006B1975">
        <w:rPr>
          <w:rFonts w:ascii="Times New Roman" w:eastAsia="Times New Roman" w:hAnsi="Times New Roman" w:cs="Times New Roman"/>
        </w:rPr>
        <w:t xml:space="preserve"> the sophistication and skill of most of these bad actors so that they collectively create discernible patterns over time. Since </w:t>
      </w:r>
      <w:r w:rsidR="00357A84">
        <w:rPr>
          <w:rFonts w:ascii="Times New Roman" w:eastAsia="Times New Roman" w:hAnsi="Times New Roman" w:cs="Times New Roman"/>
        </w:rPr>
        <w:t>m</w:t>
      </w:r>
      <w:r w:rsidRPr="006B1975">
        <w:rPr>
          <w:rFonts w:ascii="Times New Roman" w:eastAsia="Times New Roman" w:hAnsi="Times New Roman" w:cs="Times New Roman"/>
        </w:rPr>
        <w:t>any physical or normal element</w:t>
      </w:r>
      <w:r w:rsidR="00357A84">
        <w:rPr>
          <w:rFonts w:ascii="Times New Roman" w:eastAsia="Times New Roman" w:hAnsi="Times New Roman" w:cs="Times New Roman"/>
        </w:rPr>
        <w:t>s</w:t>
      </w:r>
      <w:r w:rsidRPr="006B1975">
        <w:rPr>
          <w:rFonts w:ascii="Times New Roman" w:eastAsia="Times New Roman" w:hAnsi="Times New Roman" w:cs="Times New Roman"/>
        </w:rPr>
        <w:t xml:space="preserve"> of our lives </w:t>
      </w:r>
      <w:r w:rsidR="00357A84">
        <w:rPr>
          <w:rFonts w:ascii="Times New Roman" w:eastAsia="Times New Roman" w:hAnsi="Times New Roman" w:cs="Times New Roman"/>
        </w:rPr>
        <w:t xml:space="preserve">now have a dual-use capacity which </w:t>
      </w:r>
      <w:r w:rsidRPr="006B1975">
        <w:rPr>
          <w:rFonts w:ascii="Times New Roman" w:eastAsia="Times New Roman" w:hAnsi="Times New Roman" w:cs="Times New Roman"/>
        </w:rPr>
        <w:t xml:space="preserve">can possibly be subverted to harm without </w:t>
      </w:r>
      <w:r w:rsidR="00357A84">
        <w:rPr>
          <w:rFonts w:ascii="Times New Roman" w:eastAsia="Times New Roman" w:hAnsi="Times New Roman" w:cs="Times New Roman"/>
        </w:rPr>
        <w:t xml:space="preserve">any </w:t>
      </w:r>
      <w:r w:rsidRPr="006B1975">
        <w:rPr>
          <w:rFonts w:ascii="Times New Roman" w:eastAsia="Times New Roman" w:hAnsi="Times New Roman" w:cs="Times New Roman"/>
        </w:rPr>
        <w:t xml:space="preserve">alert </w:t>
      </w:r>
      <w:r w:rsidR="00357A84">
        <w:rPr>
          <w:rFonts w:ascii="Times New Roman" w:eastAsia="Times New Roman" w:hAnsi="Times New Roman" w:cs="Times New Roman"/>
        </w:rPr>
        <w:t xml:space="preserve">or </w:t>
      </w:r>
      <w:r w:rsidRPr="006B1975">
        <w:rPr>
          <w:rFonts w:ascii="Times New Roman" w:eastAsia="Times New Roman" w:hAnsi="Times New Roman" w:cs="Times New Roman"/>
        </w:rPr>
        <w:t>change in performance, borders constitute efforts to introduce slack time by reducing the overwhelming input even at lower levels of skill. In princip</w:t>
      </w:r>
      <w:r>
        <w:rPr>
          <w:rFonts w:ascii="Times New Roman" w:eastAsia="Times New Roman" w:hAnsi="Times New Roman" w:cs="Times New Roman"/>
        </w:rPr>
        <w:t>le</w:t>
      </w:r>
      <w:r w:rsidR="00357A84">
        <w:rPr>
          <w:rFonts w:ascii="Times New Roman" w:eastAsia="Times New Roman" w:hAnsi="Times New Roman" w:cs="Times New Roman"/>
        </w:rPr>
        <w:t>,</w:t>
      </w:r>
      <w:r w:rsidRPr="006B1975">
        <w:rPr>
          <w:rFonts w:ascii="Times New Roman" w:eastAsia="Times New Roman" w:hAnsi="Times New Roman" w:cs="Times New Roman"/>
        </w:rPr>
        <w:t xml:space="preserve"> it is possible for these national virtual responses to be designed to stall, cleanse, track, or perhaps automatically strike back punitively when such patterns of attacks are detected. In addition, national standards can be used internally to require national domestically</w:t>
      </w:r>
      <w:r w:rsidR="00357A84">
        <w:rPr>
          <w:rFonts w:ascii="Times New Roman" w:eastAsia="Times New Roman" w:hAnsi="Times New Roman" w:cs="Times New Roman"/>
        </w:rPr>
        <w:t>-</w:t>
      </w:r>
      <w:r w:rsidRPr="006B1975">
        <w:rPr>
          <w:rFonts w:ascii="Times New Roman" w:eastAsia="Times New Roman" w:hAnsi="Times New Roman" w:cs="Times New Roman"/>
        </w:rPr>
        <w:t>operated networ</w:t>
      </w:r>
      <w:r>
        <w:rPr>
          <w:rFonts w:ascii="Times New Roman" w:eastAsia="Times New Roman" w:hAnsi="Times New Roman" w:cs="Times New Roman"/>
        </w:rPr>
        <w:t>ks to be less vulnerable socio-</w:t>
      </w:r>
      <w:r w:rsidRPr="006B1975">
        <w:rPr>
          <w:rFonts w:ascii="Times New Roman" w:eastAsia="Times New Roman" w:hAnsi="Times New Roman" w:cs="Times New Roman"/>
        </w:rPr>
        <w:t>technically to these patterns or to create preferable positive transformations of the underlying layer of cyber technologies.</w:t>
      </w:r>
    </w:p>
    <w:p w14:paraId="22602439" w14:textId="77777777" w:rsidR="006F6285" w:rsidRDefault="006F6285" w:rsidP="002B4573">
      <w:pPr>
        <w:pStyle w:val="Body1"/>
        <w:spacing w:line="276" w:lineRule="auto"/>
        <w:ind w:firstLine="720"/>
        <w:rPr>
          <w:rFonts w:ascii="Times New Roman" w:eastAsia="Times New Roman" w:hAnsi="Times New Roman" w:cs="Times New Roman"/>
        </w:rPr>
      </w:pPr>
    </w:p>
    <w:p w14:paraId="5D5A7373"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Such borders</w:t>
      </w:r>
      <w:r w:rsidR="00357A84">
        <w:rPr>
          <w:rFonts w:ascii="Times New Roman" w:eastAsia="Times New Roman" w:hAnsi="Times New Roman" w:cs="Times New Roman"/>
        </w:rPr>
        <w:t>, if</w:t>
      </w:r>
      <w:r w:rsidRPr="006B1975">
        <w:rPr>
          <w:rFonts w:ascii="Times New Roman" w:eastAsia="Times New Roman" w:hAnsi="Times New Roman" w:cs="Times New Roman"/>
        </w:rPr>
        <w:t xml:space="preserve"> </w:t>
      </w:r>
      <w:r w:rsidR="00357A84" w:rsidRPr="006B1975">
        <w:rPr>
          <w:rFonts w:ascii="Times New Roman" w:eastAsia="Times New Roman" w:hAnsi="Times New Roman" w:cs="Times New Roman"/>
        </w:rPr>
        <w:t>designed well and continuously innovative</w:t>
      </w:r>
      <w:r w:rsidR="00357A84">
        <w:rPr>
          <w:rFonts w:ascii="Times New Roman" w:eastAsia="Times New Roman" w:hAnsi="Times New Roman" w:cs="Times New Roman"/>
        </w:rPr>
        <w:t xml:space="preserve">, </w:t>
      </w:r>
      <w:r w:rsidRPr="006B1975">
        <w:rPr>
          <w:rFonts w:ascii="Times New Roman" w:eastAsia="Times New Roman" w:hAnsi="Times New Roman" w:cs="Times New Roman"/>
        </w:rPr>
        <w:t xml:space="preserve">do contribute to overall national resilience to the transformations. Properly </w:t>
      </w:r>
      <w:r w:rsidR="00357A84">
        <w:rPr>
          <w:rFonts w:ascii="Times New Roman" w:eastAsia="Times New Roman" w:hAnsi="Times New Roman" w:cs="Times New Roman"/>
        </w:rPr>
        <w:t>curtailing</w:t>
      </w:r>
      <w:r w:rsidR="00357A84"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the ease </w:t>
      </w:r>
      <w:r w:rsidR="00357A84">
        <w:rPr>
          <w:rFonts w:ascii="Times New Roman" w:eastAsia="Times New Roman" w:hAnsi="Times New Roman" w:cs="Times New Roman"/>
        </w:rPr>
        <w:t xml:space="preserve">with which malicious software can be transmitted, </w:t>
      </w:r>
      <w:r w:rsidRPr="006B1975">
        <w:rPr>
          <w:rFonts w:ascii="Times New Roman" w:eastAsia="Times New Roman" w:hAnsi="Times New Roman" w:cs="Times New Roman"/>
        </w:rPr>
        <w:t>they can reduce to a large extent the three easy offens</w:t>
      </w:r>
      <w:r w:rsidR="00357A84">
        <w:rPr>
          <w:rFonts w:ascii="Times New Roman" w:eastAsia="Times New Roman" w:hAnsi="Times New Roman" w:cs="Times New Roman"/>
        </w:rPr>
        <w:t>iv</w:t>
      </w:r>
      <w:r w:rsidRPr="006B1975">
        <w:rPr>
          <w:rFonts w:ascii="Times New Roman" w:eastAsia="Times New Roman" w:hAnsi="Times New Roman" w:cs="Times New Roman"/>
        </w:rPr>
        <w:t>e advantages</w:t>
      </w:r>
      <w:r w:rsidR="00357A84">
        <w:rPr>
          <w:rFonts w:ascii="Times New Roman" w:eastAsia="Times New Roman" w:hAnsi="Times New Roman" w:cs="Times New Roman"/>
        </w:rPr>
        <w:t xml:space="preserve"> </w:t>
      </w:r>
      <w:r w:rsidR="00357A84" w:rsidRPr="006B1975">
        <w:rPr>
          <w:rFonts w:ascii="Times New Roman" w:eastAsia="Times New Roman" w:hAnsi="Times New Roman" w:cs="Times New Roman"/>
        </w:rPr>
        <w:t>enjoyed by most remote and opaque bad actors, whether skilled or not</w:t>
      </w:r>
      <w:r w:rsidR="00357A84">
        <w:rPr>
          <w:rFonts w:ascii="Times New Roman" w:eastAsia="Times New Roman" w:hAnsi="Times New Roman" w:cs="Times New Roman"/>
        </w:rPr>
        <w:t xml:space="preserve">: </w:t>
      </w:r>
      <w:r w:rsidRPr="006B1975">
        <w:rPr>
          <w:rFonts w:ascii="Times New Roman" w:eastAsia="Times New Roman" w:hAnsi="Times New Roman" w:cs="Times New Roman"/>
        </w:rPr>
        <w:t>scale in organizing, proximity for intelligence, and wide choices in targeting precision. The reduced flo</w:t>
      </w:r>
      <w:r w:rsidR="00357A84">
        <w:rPr>
          <w:rFonts w:ascii="Times New Roman" w:eastAsia="Times New Roman" w:hAnsi="Times New Roman" w:cs="Times New Roman"/>
        </w:rPr>
        <w:t>w</w:t>
      </w:r>
      <w:r w:rsidRPr="006B1975">
        <w:rPr>
          <w:rFonts w:ascii="Times New Roman" w:eastAsia="Times New Roman" w:hAnsi="Times New Roman" w:cs="Times New Roman"/>
        </w:rPr>
        <w:t xml:space="preserve"> of </w:t>
      </w:r>
      <w:r w:rsidR="00357A84">
        <w:rPr>
          <w:rFonts w:ascii="Times New Roman" w:eastAsia="Times New Roman" w:hAnsi="Times New Roman" w:cs="Times New Roman"/>
        </w:rPr>
        <w:t>“</w:t>
      </w:r>
      <w:r w:rsidRPr="006B1975">
        <w:rPr>
          <w:rFonts w:ascii="Times New Roman" w:eastAsia="Times New Roman" w:hAnsi="Times New Roman" w:cs="Times New Roman"/>
        </w:rPr>
        <w:t>noise</w:t>
      </w:r>
      <w:r w:rsidR="00357A84">
        <w:rPr>
          <w:rFonts w:ascii="Times New Roman" w:eastAsia="Times New Roman" w:hAnsi="Times New Roman" w:cs="Times New Roman"/>
        </w:rPr>
        <w:t>”</w:t>
      </w:r>
      <w:r w:rsidRPr="006B1975">
        <w:rPr>
          <w:rFonts w:ascii="Times New Roman" w:eastAsia="Times New Roman" w:hAnsi="Times New Roman" w:cs="Times New Roman"/>
        </w:rPr>
        <w:t xml:space="preserve"> is therefore also less available for future Stuxnet-like worm designers to use as convenient camouflage through which to disperse their hunting worm</w:t>
      </w:r>
      <w:r w:rsidR="00357A84">
        <w:rPr>
          <w:rFonts w:ascii="Times New Roman" w:eastAsia="Times New Roman" w:hAnsi="Times New Roman" w:cs="Times New Roman"/>
        </w:rPr>
        <w:t>s</w:t>
      </w:r>
      <w:r w:rsidRPr="006B1975">
        <w:rPr>
          <w:rFonts w:ascii="Times New Roman" w:eastAsia="Times New Roman" w:hAnsi="Times New Roman" w:cs="Times New Roman"/>
        </w:rPr>
        <w:t xml:space="preserve"> toward the target without revealing themselves. The delivery design of Stuxnet reinforced the obvious point that the globally massive scales of complex transactions across the cyberspace substrate were operationally useful for offense but a liability for defense. Malware could be deceptively and opaquely designed to carry malicious surprises through a very large number of host carriers without harming them and yet find and harm specific targets. One could even c</w:t>
      </w:r>
      <w:r>
        <w:rPr>
          <w:rFonts w:ascii="Times New Roman" w:eastAsia="Times New Roman" w:hAnsi="Times New Roman" w:cs="Times New Roman"/>
        </w:rPr>
        <w:t xml:space="preserve">all this “computer DNA </w:t>
      </w:r>
      <w:r w:rsidR="00357A84">
        <w:rPr>
          <w:rFonts w:ascii="Times New Roman" w:eastAsia="Times New Roman" w:hAnsi="Times New Roman" w:cs="Times New Roman"/>
        </w:rPr>
        <w:t>s</w:t>
      </w:r>
      <w:r>
        <w:rPr>
          <w:rFonts w:ascii="Times New Roman" w:eastAsia="Times New Roman" w:hAnsi="Times New Roman" w:cs="Times New Roman"/>
        </w:rPr>
        <w:t>warming.”</w:t>
      </w:r>
      <w:r w:rsidRPr="006B1975">
        <w:rPr>
          <w:rFonts w:ascii="Times New Roman" w:eastAsia="Times New Roman" w:hAnsi="Times New Roman" w:cs="Times New Roman"/>
        </w:rPr>
        <w:t xml:space="preserve"> Stuxnet showed that </w:t>
      </w:r>
      <w:r w:rsidR="00357A84">
        <w:rPr>
          <w:rFonts w:ascii="Times New Roman" w:eastAsia="Times New Roman" w:hAnsi="Times New Roman" w:cs="Times New Roman"/>
        </w:rPr>
        <w:t>malware</w:t>
      </w:r>
      <w:r w:rsidRPr="006B1975">
        <w:rPr>
          <w:rFonts w:ascii="Times New Roman" w:eastAsia="Times New Roman" w:hAnsi="Times New Roman" w:cs="Times New Roman"/>
        </w:rPr>
        <w:t xml:space="preserve"> can find the targeted needle in haystack even when the specific human targets do not realize they are being hunted and their critical technological nodes are considered offline.</w:t>
      </w:r>
    </w:p>
    <w:p w14:paraId="720BED53" w14:textId="77777777" w:rsidR="006F6285" w:rsidRDefault="006F6285" w:rsidP="002B4573">
      <w:pPr>
        <w:pStyle w:val="Body1"/>
        <w:spacing w:line="276" w:lineRule="auto"/>
        <w:ind w:firstLine="720"/>
        <w:rPr>
          <w:rFonts w:ascii="Times New Roman" w:eastAsia="Times New Roman" w:hAnsi="Times New Roman" w:cs="Times New Roman"/>
        </w:rPr>
      </w:pPr>
    </w:p>
    <w:p w14:paraId="4E9C6E3B"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Stuxnet’s design, execution, and effects reinforce the distinctiveness</w:t>
      </w:r>
      <w:r>
        <w:rPr>
          <w:rFonts w:ascii="Times New Roman" w:eastAsia="Times New Roman" w:hAnsi="Times New Roman" w:cs="Times New Roman"/>
        </w:rPr>
        <w:t xml:space="preserve"> of cyber conflict as state-to-</w:t>
      </w:r>
      <w:r w:rsidRPr="006B1975">
        <w:rPr>
          <w:rFonts w:ascii="Times New Roman" w:eastAsia="Times New Roman" w:hAnsi="Times New Roman" w:cs="Times New Roman"/>
        </w:rPr>
        <w:t>state campaign</w:t>
      </w:r>
      <w:r w:rsidR="00357A84">
        <w:rPr>
          <w:rFonts w:ascii="Times New Roman" w:eastAsia="Times New Roman" w:hAnsi="Times New Roman" w:cs="Times New Roman"/>
        </w:rPr>
        <w:t>s</w:t>
      </w:r>
      <w:r w:rsidRPr="006B1975">
        <w:rPr>
          <w:rFonts w:ascii="Times New Roman" w:eastAsia="Times New Roman" w:hAnsi="Times New Roman" w:cs="Times New Roman"/>
        </w:rPr>
        <w:t xml:space="preserve"> remotely, deceptively, and opaquely using surprise against </w:t>
      </w:r>
      <w:r w:rsidR="004E21B0">
        <w:rPr>
          <w:rFonts w:ascii="Times New Roman" w:eastAsia="Times New Roman" w:hAnsi="Times New Roman" w:cs="Times New Roman"/>
        </w:rPr>
        <w:t xml:space="preserve">a targeted nation’s </w:t>
      </w:r>
      <w:r w:rsidRPr="006B1975">
        <w:rPr>
          <w:rFonts w:ascii="Times New Roman" w:eastAsia="Times New Roman" w:hAnsi="Times New Roman" w:cs="Times New Roman"/>
        </w:rPr>
        <w:t xml:space="preserve">systems without declaring hostilities. This new form of conflict is social, technical, and economic in reach without being easily discernible in progress or publicly owned by any of the participating sides. Stuxnet </w:t>
      </w:r>
      <w:r w:rsidR="004E21B0">
        <w:rPr>
          <w:rFonts w:ascii="Times New Roman" w:eastAsia="Times New Roman" w:hAnsi="Times New Roman" w:cs="Times New Roman"/>
        </w:rPr>
        <w:t>established</w:t>
      </w:r>
      <w:r w:rsidR="004E21B0" w:rsidRPr="006B1975">
        <w:rPr>
          <w:rFonts w:ascii="Times New Roman" w:eastAsia="Times New Roman" w:hAnsi="Times New Roman" w:cs="Times New Roman"/>
        </w:rPr>
        <w:t xml:space="preserve"> </w:t>
      </w:r>
      <w:r w:rsidRPr="006B1975">
        <w:rPr>
          <w:rFonts w:ascii="Times New Roman" w:eastAsia="Times New Roman" w:hAnsi="Times New Roman" w:cs="Times New Roman"/>
        </w:rPr>
        <w:t>what can be done across the noise of global cyberspace if the hunter knows the target</w:t>
      </w:r>
      <w:r w:rsidR="004E21B0">
        <w:rPr>
          <w:rFonts w:ascii="Times New Roman" w:eastAsia="Times New Roman" w:hAnsi="Times New Roman" w:cs="Times New Roman"/>
        </w:rPr>
        <w:t>’</w:t>
      </w:r>
      <w:r w:rsidRPr="006B1975">
        <w:rPr>
          <w:rFonts w:ascii="Times New Roman" w:eastAsia="Times New Roman" w:hAnsi="Times New Roman" w:cs="Times New Roman"/>
        </w:rPr>
        <w:t xml:space="preserve">s socio-technical architecture including technology variants, </w:t>
      </w:r>
      <w:r w:rsidRPr="006B1975">
        <w:rPr>
          <w:rFonts w:ascii="Times New Roman" w:eastAsia="Times New Roman" w:hAnsi="Times New Roman" w:cs="Times New Roman"/>
        </w:rPr>
        <w:lastRenderedPageBreak/>
        <w:t>processes, operational presumptions, authority structures, observed legal restraints, and routine or critical uses, including such exploitable tools as USB sticks and network printers. If the decline of the open, unfettered</w:t>
      </w:r>
      <w:r w:rsidR="004E21B0">
        <w:rPr>
          <w:rFonts w:ascii="Times New Roman" w:eastAsia="Times New Roman" w:hAnsi="Times New Roman" w:cs="Times New Roman"/>
        </w:rPr>
        <w:t>,</w:t>
      </w:r>
      <w:r w:rsidRPr="006B1975">
        <w:rPr>
          <w:rFonts w:ascii="Times New Roman" w:eastAsia="Times New Roman" w:hAnsi="Times New Roman" w:cs="Times New Roman"/>
        </w:rPr>
        <w:t xml:space="preserve"> and yet safe cyberspace was not self-evident before Stuxnet was revealed, it certainly is now clear in the post</w:t>
      </w:r>
      <w:r>
        <w:rPr>
          <w:rFonts w:ascii="Times New Roman" w:eastAsia="Times New Roman" w:hAnsi="Times New Roman" w:cs="Times New Roman"/>
        </w:rPr>
        <w:t>-</w:t>
      </w:r>
      <w:r w:rsidRPr="006B1975">
        <w:rPr>
          <w:rFonts w:ascii="Times New Roman" w:eastAsia="Times New Roman" w:hAnsi="Times New Roman" w:cs="Times New Roman"/>
        </w:rPr>
        <w:t xml:space="preserve">Stuxnet period. </w:t>
      </w:r>
      <w:r w:rsidR="004E21B0">
        <w:rPr>
          <w:rFonts w:ascii="Times New Roman" w:eastAsia="Times New Roman" w:hAnsi="Times New Roman" w:cs="Times New Roman"/>
        </w:rPr>
        <w:t>Stuxnet</w:t>
      </w:r>
      <w:r w:rsidR="004E21B0" w:rsidRPr="006B1975">
        <w:rPr>
          <w:rFonts w:ascii="Times New Roman" w:eastAsia="Times New Roman" w:hAnsi="Times New Roman" w:cs="Times New Roman"/>
        </w:rPr>
        <w:t xml:space="preserve"> </w:t>
      </w:r>
      <w:r w:rsidRPr="006B1975">
        <w:rPr>
          <w:rFonts w:ascii="Times New Roman" w:eastAsia="Times New Roman" w:hAnsi="Times New Roman" w:cs="Times New Roman"/>
        </w:rPr>
        <w:t>demonstrated that one cannot presume everyone with access to one</w:t>
      </w:r>
      <w:r w:rsidR="004E21B0">
        <w:rPr>
          <w:rFonts w:ascii="Times New Roman" w:eastAsia="Times New Roman" w:hAnsi="Times New Roman" w:cs="Times New Roman"/>
        </w:rPr>
        <w:t>’</w:t>
      </w:r>
      <w:r w:rsidRPr="006B1975">
        <w:rPr>
          <w:rFonts w:ascii="Times New Roman" w:eastAsia="Times New Roman" w:hAnsi="Times New Roman" w:cs="Times New Roman"/>
        </w:rPr>
        <w:t xml:space="preserve">s own systems means to use them in the way the original designers innocently intended.  </w:t>
      </w:r>
    </w:p>
    <w:p w14:paraId="623DA89F" w14:textId="77777777" w:rsidR="006F6285" w:rsidRDefault="006F6285" w:rsidP="002B4573">
      <w:pPr>
        <w:pStyle w:val="Body1"/>
        <w:spacing w:line="276" w:lineRule="auto"/>
        <w:ind w:firstLine="720"/>
        <w:rPr>
          <w:rFonts w:ascii="Times New Roman" w:eastAsia="Times New Roman" w:hAnsi="Times New Roman" w:cs="Times New Roman"/>
        </w:rPr>
      </w:pPr>
    </w:p>
    <w:p w14:paraId="727AB7C5"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National virtual borders, however well they provide some slack time for states, do not provide the redundancy in knowledge or the continuous feedback for innovation in discovery trial-and-error learning required for any nation to be fully resilient unto itself. In this new world of not being able to trust </w:t>
      </w:r>
      <w:r w:rsidR="004E21B0" w:rsidRPr="006B1975">
        <w:rPr>
          <w:rFonts w:ascii="Times New Roman" w:eastAsia="Times New Roman" w:hAnsi="Times New Roman" w:cs="Times New Roman"/>
        </w:rPr>
        <w:t>any</w:t>
      </w:r>
      <w:r w:rsidR="004E21B0">
        <w:rPr>
          <w:rFonts w:ascii="Times New Roman" w:eastAsia="Times New Roman" w:hAnsi="Times New Roman" w:cs="Times New Roman"/>
        </w:rPr>
        <w:t xml:space="preserve"> product</w:t>
      </w:r>
      <w:r w:rsidR="004E21B0"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that has been digitized along its production delivery and use chain, democratic civil societies must alter the </w:t>
      </w:r>
      <w:r w:rsidR="004E21B0">
        <w:rPr>
          <w:rFonts w:ascii="Times New Roman" w:eastAsia="Times New Roman" w:hAnsi="Times New Roman" w:cs="Times New Roman"/>
        </w:rPr>
        <w:t xml:space="preserve">domestic </w:t>
      </w:r>
      <w:r w:rsidRPr="006B1975">
        <w:rPr>
          <w:rFonts w:ascii="Times New Roman" w:eastAsia="Times New Roman" w:hAnsi="Times New Roman" w:cs="Times New Roman"/>
        </w:rPr>
        <w:t>circumstances that support the three cyberspace offens</w:t>
      </w:r>
      <w:r w:rsidR="004E21B0">
        <w:rPr>
          <w:rFonts w:ascii="Times New Roman" w:eastAsia="Times New Roman" w:hAnsi="Times New Roman" w:cs="Times New Roman"/>
        </w:rPr>
        <w:t>iv</w:t>
      </w:r>
      <w:r w:rsidRPr="006B1975">
        <w:rPr>
          <w:rFonts w:ascii="Times New Roman" w:eastAsia="Times New Roman" w:hAnsi="Times New Roman" w:cs="Times New Roman"/>
        </w:rPr>
        <w:t xml:space="preserve">e advantages in slack, proximity, and precision. Borders change proximity the most directly. </w:t>
      </w:r>
      <w:r w:rsidR="00A73489">
        <w:rPr>
          <w:rFonts w:ascii="Times New Roman" w:eastAsia="Times New Roman" w:hAnsi="Times New Roman" w:cs="Times New Roman"/>
        </w:rPr>
        <w:t>C</w:t>
      </w:r>
      <w:r w:rsidRPr="006B1975">
        <w:rPr>
          <w:rFonts w:ascii="Times New Roman" w:eastAsia="Times New Roman" w:hAnsi="Times New Roman" w:cs="Times New Roman"/>
        </w:rPr>
        <w:t>yberspace is entirely man-made, own</w:t>
      </w:r>
      <w:r>
        <w:rPr>
          <w:rFonts w:ascii="Times New Roman" w:eastAsia="Times New Roman" w:hAnsi="Times New Roman" w:cs="Times New Roman"/>
        </w:rPr>
        <w:t>ed</w:t>
      </w:r>
      <w:r w:rsidRPr="006B1975">
        <w:rPr>
          <w:rFonts w:ascii="Times New Roman" w:eastAsia="Times New Roman" w:hAnsi="Times New Roman" w:cs="Times New Roman"/>
        </w:rPr>
        <w:t>, maintained, operated, and adapted. In principle</w:t>
      </w:r>
      <w:r>
        <w:rPr>
          <w:rFonts w:ascii="Times New Roman" w:eastAsia="Times New Roman" w:hAnsi="Times New Roman" w:cs="Times New Roman"/>
        </w:rPr>
        <w:t>,</w:t>
      </w:r>
      <w:r w:rsidRPr="006B1975">
        <w:rPr>
          <w:rFonts w:ascii="Times New Roman" w:eastAsia="Times New Roman" w:hAnsi="Times New Roman" w:cs="Times New Roman"/>
        </w:rPr>
        <w:t xml:space="preserve"> democratic civil societies can force its transformation to be more systemically resilient in architectures, but only in the parts they eventually jurisdictionally </w:t>
      </w:r>
      <w:r>
        <w:rPr>
          <w:rFonts w:ascii="Times New Roman" w:eastAsia="Times New Roman" w:hAnsi="Times New Roman" w:cs="Times New Roman"/>
        </w:rPr>
        <w:t xml:space="preserve">and </w:t>
      </w:r>
      <w:r w:rsidRPr="006B1975">
        <w:rPr>
          <w:rFonts w:ascii="Times New Roman" w:eastAsia="Times New Roman" w:hAnsi="Times New Roman" w:cs="Times New Roman"/>
        </w:rPr>
        <w:t>individually control. Stuxnet's revelation made it clear that competition and conflict between peoples from here on will be systems against systems wherever they c</w:t>
      </w:r>
      <w:r>
        <w:rPr>
          <w:rFonts w:ascii="Times New Roman" w:eastAsia="Times New Roman" w:hAnsi="Times New Roman" w:cs="Times New Roman"/>
        </w:rPr>
        <w:t>ritically connect, be that with</w:t>
      </w:r>
      <w:r w:rsidRPr="006B1975">
        <w:rPr>
          <w:rFonts w:ascii="Times New Roman" w:eastAsia="Times New Roman" w:hAnsi="Times New Roman" w:cs="Times New Roman"/>
        </w:rPr>
        <w:t>in</w:t>
      </w:r>
      <w:r>
        <w:rPr>
          <w:rFonts w:ascii="Times New Roman" w:eastAsia="Times New Roman" w:hAnsi="Times New Roman" w:cs="Times New Roman"/>
        </w:rPr>
        <w:t>,</w:t>
      </w:r>
      <w:r w:rsidRPr="006B1975">
        <w:rPr>
          <w:rFonts w:ascii="Times New Roman" w:eastAsia="Times New Roman" w:hAnsi="Times New Roman" w:cs="Times New Roman"/>
        </w:rPr>
        <w:t xml:space="preserve"> on</w:t>
      </w:r>
      <w:r>
        <w:rPr>
          <w:rFonts w:ascii="Times New Roman" w:eastAsia="Times New Roman" w:hAnsi="Times New Roman" w:cs="Times New Roman"/>
        </w:rPr>
        <w:t>, or</w:t>
      </w:r>
      <w:r w:rsidRPr="006B1975">
        <w:rPr>
          <w:rFonts w:ascii="Times New Roman" w:eastAsia="Times New Roman" w:hAnsi="Times New Roman" w:cs="Times New Roman"/>
        </w:rPr>
        <w:t xml:space="preserve"> across national jurisdictions.</w:t>
      </w:r>
    </w:p>
    <w:p w14:paraId="68E902DD" w14:textId="77777777" w:rsidR="002B4573" w:rsidRPr="006B1975" w:rsidRDefault="002B4573" w:rsidP="002B4573">
      <w:pPr>
        <w:pStyle w:val="Body1"/>
        <w:spacing w:line="276" w:lineRule="auto"/>
        <w:ind w:firstLine="720"/>
        <w:rPr>
          <w:rFonts w:ascii="Times New Roman" w:eastAsia="Times New Roman" w:hAnsi="Times New Roman" w:cs="Times New Roman"/>
        </w:rPr>
      </w:pPr>
    </w:p>
    <w:p w14:paraId="4E1FD3B1" w14:textId="77777777" w:rsidR="002B4573" w:rsidRPr="001317B3" w:rsidRDefault="002B4573" w:rsidP="002B4573">
      <w:pPr>
        <w:rPr>
          <w:rFonts w:ascii="Times New Roman" w:hAnsi="Times New Roman" w:cs="Times New Roman"/>
          <w:b/>
          <w:sz w:val="24"/>
          <w:szCs w:val="24"/>
        </w:rPr>
      </w:pPr>
      <w:r w:rsidRPr="001317B3">
        <w:rPr>
          <w:rFonts w:ascii="Times New Roman" w:hAnsi="Times New Roman" w:cs="Times New Roman"/>
          <w:b/>
          <w:sz w:val="24"/>
          <w:szCs w:val="24"/>
        </w:rPr>
        <w:t>Long</w:t>
      </w:r>
      <w:r w:rsidR="004E21B0">
        <w:rPr>
          <w:rFonts w:ascii="Times New Roman" w:hAnsi="Times New Roman" w:cs="Times New Roman"/>
          <w:b/>
          <w:sz w:val="24"/>
          <w:szCs w:val="24"/>
        </w:rPr>
        <w:t xml:space="preserve"> W</w:t>
      </w:r>
      <w:r w:rsidRPr="001317B3">
        <w:rPr>
          <w:rFonts w:ascii="Times New Roman" w:hAnsi="Times New Roman" w:cs="Times New Roman"/>
          <w:b/>
          <w:sz w:val="24"/>
          <w:szCs w:val="24"/>
        </w:rPr>
        <w:t>ave Optimism: Rise of Mutually Secured Resilience</w:t>
      </w:r>
    </w:p>
    <w:p w14:paraId="36090D5C"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Virtual borders are now inevitable in this rising future Cyber Westphalia, but for the resilience of any nation, they will never be sufficient. Even as the floods are reduced and </w:t>
      </w:r>
      <w:r w:rsidR="004E21B0">
        <w:rPr>
          <w:rFonts w:ascii="Times New Roman" w:eastAsia="Times New Roman" w:hAnsi="Times New Roman" w:cs="Times New Roman"/>
        </w:rPr>
        <w:t xml:space="preserve">what is allowed transit through the links of the </w:t>
      </w:r>
      <w:r w:rsidRPr="006B1975">
        <w:rPr>
          <w:rFonts w:ascii="Times New Roman" w:eastAsia="Times New Roman" w:hAnsi="Times New Roman" w:cs="Times New Roman"/>
        </w:rPr>
        <w:t xml:space="preserve">cyberspace substrate </w:t>
      </w:r>
      <w:r w:rsidR="004E21B0">
        <w:rPr>
          <w:rFonts w:ascii="Times New Roman" w:eastAsia="Times New Roman" w:hAnsi="Times New Roman" w:cs="Times New Roman"/>
        </w:rPr>
        <w:t>become</w:t>
      </w:r>
      <w:r w:rsidRPr="006B1975">
        <w:rPr>
          <w:rFonts w:ascii="Times New Roman" w:eastAsia="Times New Roman" w:hAnsi="Times New Roman" w:cs="Times New Roman"/>
        </w:rPr>
        <w:t>s more regularized, global complexity will remain high within and among nations. The disadvantage for individual democratic civil society defenders is that the highly insecure cyberspace substrate is now ubiquitous throughout and across societies that are currently no longer able to autarkically and individually function economically without the flows of transactions and goods across territorial borders. Plus, the nodes composing the socio-technical sy</w:t>
      </w:r>
      <w:r>
        <w:rPr>
          <w:rFonts w:ascii="Times New Roman" w:eastAsia="Times New Roman" w:hAnsi="Times New Roman" w:cs="Times New Roman"/>
        </w:rPr>
        <w:t>stems of the substrate are ever-</w:t>
      </w:r>
      <w:r w:rsidRPr="006B1975">
        <w:rPr>
          <w:rFonts w:ascii="Times New Roman" w:eastAsia="Times New Roman" w:hAnsi="Times New Roman" w:cs="Times New Roman"/>
        </w:rPr>
        <w:t>multiplying</w:t>
      </w:r>
      <w:r w:rsidR="00445390">
        <w:rPr>
          <w:rFonts w:ascii="Times New Roman" w:eastAsia="Times New Roman" w:hAnsi="Times New Roman" w:cs="Times New Roman"/>
        </w:rPr>
        <w:t xml:space="preserve"> in</w:t>
      </w:r>
      <w:r w:rsidRPr="006B1975">
        <w:rPr>
          <w:rFonts w:ascii="Times New Roman" w:eastAsia="Times New Roman" w:hAnsi="Times New Roman" w:cs="Times New Roman"/>
        </w:rPr>
        <w:t xml:space="preserve"> numbers and forms in terms of mobile devices and alternative sources </w:t>
      </w:r>
      <w:r w:rsidR="00445390">
        <w:rPr>
          <w:rFonts w:ascii="Times New Roman" w:eastAsia="Times New Roman" w:hAnsi="Times New Roman" w:cs="Times New Roman"/>
        </w:rPr>
        <w:t>for</w:t>
      </w:r>
      <w:r w:rsidR="00445390"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information that historically was never shared widely. Just like a single enterprise, modern democratic civil societies cannot close themselves off from their major economic peers to stop the massive bad actor noise or the future Stuxnets hidden in the floods.  </w:t>
      </w:r>
    </w:p>
    <w:p w14:paraId="14525705" w14:textId="77777777" w:rsidR="006F6285" w:rsidRDefault="006F6285" w:rsidP="002B4573">
      <w:pPr>
        <w:pStyle w:val="Body1"/>
        <w:spacing w:line="276" w:lineRule="auto"/>
        <w:ind w:firstLine="720"/>
        <w:rPr>
          <w:rFonts w:ascii="Times New Roman" w:eastAsia="Times New Roman" w:hAnsi="Times New Roman" w:cs="Times New Roman"/>
        </w:rPr>
      </w:pPr>
    </w:p>
    <w:p w14:paraId="35E11111"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Borders will rise, but, much like the networked enterprises studied in the LTS community’s literature, individual nations will also inevitably discover that their </w:t>
      </w:r>
      <w:r w:rsidR="00445390">
        <w:rPr>
          <w:rFonts w:ascii="Times New Roman" w:eastAsia="Times New Roman" w:hAnsi="Times New Roman" w:cs="Times New Roman"/>
        </w:rPr>
        <w:t xml:space="preserve">attempts to </w:t>
      </w:r>
      <w:r w:rsidRPr="006B1975">
        <w:rPr>
          <w:rFonts w:ascii="Times New Roman" w:eastAsia="Times New Roman" w:hAnsi="Times New Roman" w:cs="Times New Roman"/>
        </w:rPr>
        <w:t>maint</w:t>
      </w:r>
      <w:r w:rsidR="00445390">
        <w:rPr>
          <w:rFonts w:ascii="Times New Roman" w:eastAsia="Times New Roman" w:hAnsi="Times New Roman" w:cs="Times New Roman"/>
        </w:rPr>
        <w:t>ain</w:t>
      </w:r>
      <w:r w:rsidRPr="006B1975">
        <w:rPr>
          <w:rFonts w:ascii="Times New Roman" w:eastAsia="Times New Roman" w:hAnsi="Times New Roman" w:cs="Times New Roman"/>
        </w:rPr>
        <w:t xml:space="preserve"> resilience and</w:t>
      </w:r>
      <w:r w:rsidR="00445390">
        <w:rPr>
          <w:rFonts w:ascii="Times New Roman" w:eastAsia="Times New Roman" w:hAnsi="Times New Roman" w:cs="Times New Roman"/>
        </w:rPr>
        <w:t xml:space="preserve"> minimize</w:t>
      </w:r>
      <w:r w:rsidRPr="006B1975">
        <w:rPr>
          <w:rFonts w:ascii="Times New Roman" w:eastAsia="Times New Roman" w:hAnsi="Times New Roman" w:cs="Times New Roman"/>
        </w:rPr>
        <w:t xml:space="preserve"> disruption </w:t>
      </w:r>
      <w:r w:rsidR="00445390">
        <w:rPr>
          <w:rFonts w:ascii="Times New Roman" w:eastAsia="Times New Roman" w:hAnsi="Times New Roman" w:cs="Times New Roman"/>
        </w:rPr>
        <w:t>are</w:t>
      </w:r>
      <w:r w:rsidRPr="006B1975">
        <w:rPr>
          <w:rFonts w:ascii="Times New Roman" w:eastAsia="Times New Roman" w:hAnsi="Times New Roman" w:cs="Times New Roman"/>
        </w:rPr>
        <w:t xml:space="preserve"> becoming exhausting and insufficient as long as they are networked externally for critical goods and services. Furthermore, these societies will discover that their cyber commands cannot easily discern all the future Stuxnet or peer variants. Even if the noise of unskilled bad actors across cyberspace is reduced in externally</w:t>
      </w:r>
      <w:r w:rsidR="00445390">
        <w:rPr>
          <w:rFonts w:ascii="Times New Roman" w:eastAsia="Times New Roman" w:hAnsi="Times New Roman" w:cs="Times New Roman"/>
        </w:rPr>
        <w:t>-</w:t>
      </w:r>
      <w:r w:rsidRPr="006B1975">
        <w:rPr>
          <w:rFonts w:ascii="Times New Roman" w:eastAsia="Times New Roman" w:hAnsi="Times New Roman" w:cs="Times New Roman"/>
        </w:rPr>
        <w:t>originat</w:t>
      </w:r>
      <w:r w:rsidR="00445390">
        <w:rPr>
          <w:rFonts w:ascii="Times New Roman" w:eastAsia="Times New Roman" w:hAnsi="Times New Roman" w:cs="Times New Roman"/>
        </w:rPr>
        <w:t>ing</w:t>
      </w:r>
      <w:r w:rsidRPr="006B1975">
        <w:rPr>
          <w:rFonts w:ascii="Times New Roman" w:eastAsia="Times New Roman" w:hAnsi="Times New Roman" w:cs="Times New Roman"/>
        </w:rPr>
        <w:t xml:space="preserve"> </w:t>
      </w:r>
      <w:r w:rsidRPr="006B1975">
        <w:rPr>
          <w:rFonts w:ascii="Times New Roman" w:eastAsia="Times New Roman" w:hAnsi="Times New Roman" w:cs="Times New Roman"/>
        </w:rPr>
        <w:lastRenderedPageBreak/>
        <w:t xml:space="preserve">flows by national virtual borders, skilled adversaries will bypass defenses meant for </w:t>
      </w:r>
      <w:r w:rsidR="00445390">
        <w:rPr>
          <w:rFonts w:ascii="Times New Roman" w:eastAsia="Times New Roman" w:hAnsi="Times New Roman" w:cs="Times New Roman"/>
        </w:rPr>
        <w:t xml:space="preserve">the </w:t>
      </w:r>
      <w:r w:rsidRPr="006B1975">
        <w:rPr>
          <w:rFonts w:ascii="Times New Roman" w:eastAsia="Times New Roman" w:hAnsi="Times New Roman" w:cs="Times New Roman"/>
        </w:rPr>
        <w:t xml:space="preserve">masses of unskilled actors. Forward disruption capacities are necessary, along with systemic national resilience, in order </w:t>
      </w:r>
      <w:r w:rsidR="00445390">
        <w:rPr>
          <w:rFonts w:ascii="Times New Roman" w:eastAsia="Times New Roman" w:hAnsi="Times New Roman" w:cs="Times New Roman"/>
        </w:rPr>
        <w:t xml:space="preserve">for nations </w:t>
      </w:r>
      <w:r w:rsidRPr="006B1975">
        <w:rPr>
          <w:rFonts w:ascii="Times New Roman" w:eastAsia="Times New Roman" w:hAnsi="Times New Roman" w:cs="Times New Roman"/>
        </w:rPr>
        <w:t xml:space="preserve">to be robust cyber powers in this coming future; however, skilled designers and operators of future Stuxnets will continue to travel wherever those networks connect across states.   </w:t>
      </w:r>
    </w:p>
    <w:p w14:paraId="16588023" w14:textId="77777777" w:rsidR="006F6285" w:rsidRDefault="006F6285" w:rsidP="002B4573">
      <w:pPr>
        <w:pStyle w:val="Body1"/>
        <w:spacing w:line="276" w:lineRule="auto"/>
        <w:ind w:firstLine="720"/>
        <w:rPr>
          <w:rFonts w:ascii="Times New Roman" w:eastAsia="Times New Roman" w:hAnsi="Times New Roman" w:cs="Times New Roman"/>
        </w:rPr>
      </w:pPr>
    </w:p>
    <w:p w14:paraId="5C3872B7"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Unfortunately for these defenders, it is unlikely</w:t>
      </w:r>
      <w:r w:rsidR="00445390">
        <w:rPr>
          <w:rFonts w:ascii="Times New Roman" w:eastAsia="Times New Roman" w:hAnsi="Times New Roman" w:cs="Times New Roman"/>
        </w:rPr>
        <w:t xml:space="preserve"> that</w:t>
      </w:r>
      <w:r w:rsidRPr="006B1975">
        <w:rPr>
          <w:rFonts w:ascii="Times New Roman" w:eastAsia="Times New Roman" w:hAnsi="Times New Roman" w:cs="Times New Roman"/>
        </w:rPr>
        <w:t xml:space="preserve"> international institutions can force compliance across the global substrate. </w:t>
      </w:r>
      <w:r w:rsidR="00445390">
        <w:rPr>
          <w:rFonts w:ascii="Times New Roman" w:eastAsia="Times New Roman" w:hAnsi="Times New Roman" w:cs="Times New Roman"/>
        </w:rPr>
        <w:t xml:space="preserve">Many </w:t>
      </w:r>
      <w:r w:rsidRPr="006B1975">
        <w:rPr>
          <w:rFonts w:ascii="Times New Roman" w:eastAsia="Times New Roman" w:hAnsi="Times New Roman" w:cs="Times New Roman"/>
        </w:rPr>
        <w:t>discussion</w:t>
      </w:r>
      <w:r w:rsidR="00445390">
        <w:rPr>
          <w:rFonts w:ascii="Times New Roman" w:eastAsia="Times New Roman" w:hAnsi="Times New Roman" w:cs="Times New Roman"/>
        </w:rPr>
        <w:t>s</w:t>
      </w:r>
      <w:r w:rsidRPr="006B1975">
        <w:rPr>
          <w:rFonts w:ascii="Times New Roman" w:eastAsia="Times New Roman" w:hAnsi="Times New Roman" w:cs="Times New Roman"/>
        </w:rPr>
        <w:t xml:space="preserve"> about international norms in cyberspace ha</w:t>
      </w:r>
      <w:r w:rsidR="00445390">
        <w:rPr>
          <w:rFonts w:ascii="Times New Roman" w:eastAsia="Times New Roman" w:hAnsi="Times New Roman" w:cs="Times New Roman"/>
        </w:rPr>
        <w:t>ve</w:t>
      </w:r>
      <w:r w:rsidRPr="006B1975">
        <w:rPr>
          <w:rFonts w:ascii="Times New Roman" w:eastAsia="Times New Roman" w:hAnsi="Times New Roman" w:cs="Times New Roman"/>
        </w:rPr>
        <w:t xml:space="preserve"> come up short </w:t>
      </w:r>
      <w:r w:rsidR="00445390">
        <w:rPr>
          <w:rFonts w:ascii="Times New Roman" w:eastAsia="Times New Roman" w:hAnsi="Times New Roman" w:cs="Times New Roman"/>
        </w:rPr>
        <w:t xml:space="preserve">on </w:t>
      </w:r>
      <w:r w:rsidRPr="006B1975">
        <w:rPr>
          <w:rFonts w:ascii="Times New Roman" w:eastAsia="Times New Roman" w:hAnsi="Times New Roman" w:cs="Times New Roman"/>
        </w:rPr>
        <w:t xml:space="preserve"> actual implementation.</w:t>
      </w:r>
      <w:r w:rsidR="00445390">
        <w:rPr>
          <w:rFonts w:ascii="Times New Roman" w:eastAsia="Times New Roman" w:hAnsi="Times New Roman" w:cs="Times New Roman"/>
        </w:rPr>
        <w:t xml:space="preserve"> </w:t>
      </w:r>
      <w:r w:rsidRPr="006B1975">
        <w:rPr>
          <w:rFonts w:ascii="Times New Roman" w:eastAsia="Times New Roman" w:hAnsi="Times New Roman" w:cs="Times New Roman"/>
        </w:rPr>
        <w:t xml:space="preserve">There is no shared international </w:t>
      </w:r>
      <w:r w:rsidR="00445390">
        <w:rPr>
          <w:rFonts w:ascii="Times New Roman" w:eastAsia="Times New Roman" w:hAnsi="Times New Roman" w:cs="Times New Roman"/>
        </w:rPr>
        <w:t>“</w:t>
      </w:r>
      <w:r w:rsidRPr="006B1975">
        <w:rPr>
          <w:rFonts w:ascii="Times New Roman" w:eastAsia="Times New Roman" w:hAnsi="Times New Roman" w:cs="Times New Roman"/>
        </w:rPr>
        <w:t>society</w:t>
      </w:r>
      <w:r w:rsidR="00445390">
        <w:rPr>
          <w:rFonts w:ascii="Times New Roman" w:eastAsia="Times New Roman" w:hAnsi="Times New Roman" w:cs="Times New Roman"/>
        </w:rPr>
        <w:t>”</w:t>
      </w:r>
      <w:r w:rsidRPr="006B1975">
        <w:rPr>
          <w:rFonts w:ascii="Times New Roman" w:eastAsia="Times New Roman" w:hAnsi="Times New Roman" w:cs="Times New Roman"/>
        </w:rPr>
        <w:t xml:space="preserve"> or sector able to use authority, incentives, and regulations to design, induce, and enforce collective resilience activities across nations as </w:t>
      </w:r>
      <w:r w:rsidR="00445390">
        <w:rPr>
          <w:rFonts w:ascii="Times New Roman" w:eastAsia="Times New Roman" w:hAnsi="Times New Roman" w:cs="Times New Roman"/>
        </w:rPr>
        <w:t>societies</w:t>
      </w:r>
      <w:r w:rsidR="00445390" w:rsidRPr="006B1975">
        <w:rPr>
          <w:rFonts w:ascii="Times New Roman" w:eastAsia="Times New Roman" w:hAnsi="Times New Roman" w:cs="Times New Roman"/>
        </w:rPr>
        <w:t xml:space="preserve"> </w:t>
      </w:r>
      <w:r w:rsidRPr="006B1975">
        <w:rPr>
          <w:rFonts w:ascii="Times New Roman" w:eastAsia="Times New Roman" w:hAnsi="Times New Roman" w:cs="Times New Roman"/>
        </w:rPr>
        <w:t>do across domestic networked critical systems.</w:t>
      </w:r>
    </w:p>
    <w:p w14:paraId="7C95B290" w14:textId="77777777" w:rsidR="006F6285" w:rsidRDefault="006F6285" w:rsidP="002B4573">
      <w:pPr>
        <w:pStyle w:val="Body1"/>
        <w:spacing w:line="276" w:lineRule="auto"/>
        <w:ind w:firstLine="720"/>
        <w:rPr>
          <w:rFonts w:ascii="Times New Roman" w:eastAsia="Times New Roman" w:hAnsi="Times New Roman" w:cs="Times New Roman"/>
        </w:rPr>
      </w:pPr>
    </w:p>
    <w:p w14:paraId="15F04796"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At the end of the day, states will have to look to their regional or allied peers</w:t>
      </w:r>
      <w:r w:rsidR="00445390">
        <w:rPr>
          <w:rFonts w:ascii="Times New Roman" w:eastAsia="Times New Roman" w:hAnsi="Times New Roman" w:cs="Times New Roman"/>
        </w:rPr>
        <w:t>,</w:t>
      </w:r>
      <w:r w:rsidRPr="006B1975">
        <w:rPr>
          <w:rFonts w:ascii="Times New Roman" w:eastAsia="Times New Roman" w:hAnsi="Times New Roman" w:cs="Times New Roman"/>
        </w:rPr>
        <w:t xml:space="preserve"> much like enterprises within a single society </w:t>
      </w:r>
      <w:r w:rsidR="00445390">
        <w:rPr>
          <w:rFonts w:ascii="Times New Roman" w:eastAsia="Times New Roman" w:hAnsi="Times New Roman" w:cs="Times New Roman"/>
        </w:rPr>
        <w:t>must</w:t>
      </w:r>
      <w:r w:rsidRPr="006B1975">
        <w:rPr>
          <w:rFonts w:ascii="Times New Roman" w:eastAsia="Times New Roman" w:hAnsi="Times New Roman" w:cs="Times New Roman"/>
        </w:rPr>
        <w:t xml:space="preserve"> collectively create their own resilience across shared operational networks. The shared daily practices and cultural presumptions across cooperati</w:t>
      </w:r>
      <w:r w:rsidR="00445390">
        <w:rPr>
          <w:rFonts w:ascii="Times New Roman" w:eastAsia="Times New Roman" w:hAnsi="Times New Roman" w:cs="Times New Roman"/>
        </w:rPr>
        <w:t>ng</w:t>
      </w:r>
      <w:r w:rsidRPr="006B1975">
        <w:rPr>
          <w:rFonts w:ascii="Times New Roman" w:eastAsia="Times New Roman" w:hAnsi="Times New Roman" w:cs="Times New Roman"/>
        </w:rPr>
        <w:t xml:space="preserve"> states strongly influence the extent to which interstate agreements can serve the same purpose as an overarching society in orchestrating national network compliance among independent organizations that do not individually share the same socialization or operationalization i</w:t>
      </w:r>
      <w:r>
        <w:rPr>
          <w:rFonts w:ascii="Times New Roman" w:eastAsia="Times New Roman" w:hAnsi="Times New Roman" w:cs="Times New Roman"/>
        </w:rPr>
        <w:t>ncentives. European-</w:t>
      </w:r>
      <w:r w:rsidR="00445390" w:rsidRPr="006B1975">
        <w:rPr>
          <w:rFonts w:ascii="Times New Roman" w:eastAsia="Times New Roman" w:hAnsi="Times New Roman" w:cs="Times New Roman"/>
        </w:rPr>
        <w:t>deriv</w:t>
      </w:r>
      <w:r w:rsidR="00445390">
        <w:rPr>
          <w:rFonts w:ascii="Times New Roman" w:eastAsia="Times New Roman" w:hAnsi="Times New Roman" w:cs="Times New Roman"/>
        </w:rPr>
        <w:t>ed</w:t>
      </w:r>
      <w:r w:rsidR="00445390" w:rsidRPr="006B1975">
        <w:rPr>
          <w:rFonts w:ascii="Times New Roman" w:eastAsia="Times New Roman" w:hAnsi="Times New Roman" w:cs="Times New Roman"/>
        </w:rPr>
        <w:t xml:space="preserve"> </w:t>
      </w:r>
      <w:r w:rsidRPr="006B1975">
        <w:rPr>
          <w:rFonts w:ascii="Times New Roman" w:eastAsia="Times New Roman" w:hAnsi="Times New Roman" w:cs="Times New Roman"/>
        </w:rPr>
        <w:t>societies built and enforced the liberal international system according to their preferences in order to reduce the costly surprises impose</w:t>
      </w:r>
      <w:r w:rsidR="00445390">
        <w:rPr>
          <w:rFonts w:ascii="Times New Roman" w:eastAsia="Times New Roman" w:hAnsi="Times New Roman" w:cs="Times New Roman"/>
        </w:rPr>
        <w:t>d</w:t>
      </w:r>
      <w:r w:rsidRPr="006B1975">
        <w:rPr>
          <w:rFonts w:ascii="Times New Roman" w:eastAsia="Times New Roman" w:hAnsi="Times New Roman" w:cs="Times New Roman"/>
        </w:rPr>
        <w:t xml:space="preserve"> on their economies by other cultures and the demands of distance. This historica</w:t>
      </w:r>
      <w:r>
        <w:rPr>
          <w:rFonts w:ascii="Times New Roman" w:eastAsia="Times New Roman" w:hAnsi="Times New Roman" w:cs="Times New Roman"/>
        </w:rPr>
        <w:t>lly-</w:t>
      </w:r>
      <w:r w:rsidRPr="006B1975">
        <w:rPr>
          <w:rFonts w:ascii="Times New Roman" w:eastAsia="Times New Roman" w:hAnsi="Times New Roman" w:cs="Times New Roman"/>
        </w:rPr>
        <w:t>linked community of nations does have common shared cultural basics along with their</w:t>
      </w:r>
      <w:r w:rsidR="00445390">
        <w:rPr>
          <w:rFonts w:ascii="Times New Roman" w:eastAsia="Times New Roman" w:hAnsi="Times New Roman" w:cs="Times New Roman"/>
        </w:rPr>
        <w:t xml:space="preserve"> contemporary</w:t>
      </w:r>
      <w:r w:rsidRPr="006B1975">
        <w:rPr>
          <w:rFonts w:ascii="Times New Roman" w:eastAsia="Times New Roman" w:hAnsi="Times New Roman" w:cs="Times New Roman"/>
        </w:rPr>
        <w:t xml:space="preserve"> transactions across socio-technical-economic systems</w:t>
      </w:r>
      <w:r w:rsidR="00445390">
        <w:rPr>
          <w:rFonts w:ascii="Times New Roman" w:eastAsia="Times New Roman" w:hAnsi="Times New Roman" w:cs="Times New Roman"/>
        </w:rPr>
        <w:t>. T</w:t>
      </w:r>
      <w:r w:rsidRPr="006B1975">
        <w:rPr>
          <w:rFonts w:ascii="Times New Roman" w:eastAsia="Times New Roman" w:hAnsi="Times New Roman" w:cs="Times New Roman"/>
        </w:rPr>
        <w:t>he wider global community of nations does not have these advantages. The reasons are the same as for any organization or sectoral association attempting to collectively organize resilience</w:t>
      </w:r>
      <w:r w:rsidR="00445390">
        <w:rPr>
          <w:rFonts w:ascii="Times New Roman" w:eastAsia="Times New Roman" w:hAnsi="Times New Roman" w:cs="Times New Roman"/>
        </w:rPr>
        <w:t>:</w:t>
      </w:r>
      <w:r w:rsidRPr="006B1975">
        <w:rPr>
          <w:rFonts w:ascii="Times New Roman" w:eastAsia="Times New Roman" w:hAnsi="Times New Roman" w:cs="Times New Roman"/>
        </w:rPr>
        <w:t xml:space="preserve"> </w:t>
      </w:r>
      <w:r w:rsidR="00445390">
        <w:rPr>
          <w:rFonts w:ascii="Times New Roman" w:eastAsia="Times New Roman" w:hAnsi="Times New Roman" w:cs="Times New Roman"/>
        </w:rPr>
        <w:t>i</w:t>
      </w:r>
      <w:r w:rsidRPr="006B1975">
        <w:rPr>
          <w:rFonts w:ascii="Times New Roman" w:eastAsia="Times New Roman" w:hAnsi="Times New Roman" w:cs="Times New Roman"/>
        </w:rPr>
        <w:t>f one does not share the same culture, socialization is very difficult. If there is any question about what must be done, and it coincide</w:t>
      </w:r>
      <w:r w:rsidR="00445390">
        <w:rPr>
          <w:rFonts w:ascii="Times New Roman" w:eastAsia="Times New Roman" w:hAnsi="Times New Roman" w:cs="Times New Roman"/>
        </w:rPr>
        <w:t>s</w:t>
      </w:r>
      <w:r w:rsidRPr="006B1975">
        <w:rPr>
          <w:rFonts w:ascii="Times New Roman" w:eastAsia="Times New Roman" w:hAnsi="Times New Roman" w:cs="Times New Roman"/>
        </w:rPr>
        <w:t xml:space="preserve"> with a lack of socialization, cooperative operationalization is very difficult. Without either, it is exceptionally hard across all nations and cultures to create the authority and coordination incentives needed for collective resilience across the entire world connected to cyberspace. At the very least, attempting to make the whole world cooperate as one organization might for collective resilience is not empirically shown to be a reasonable first step in securing cyberspace. Conversely, among the regional nations of Europe and the Americas, </w:t>
      </w:r>
      <w:r w:rsidR="00445390">
        <w:rPr>
          <w:rFonts w:ascii="Times New Roman" w:eastAsia="Times New Roman" w:hAnsi="Times New Roman" w:cs="Times New Roman"/>
        </w:rPr>
        <w:t>there is</w:t>
      </w:r>
      <w:r w:rsidRPr="006B1975">
        <w:rPr>
          <w:rFonts w:ascii="Times New Roman" w:eastAsia="Times New Roman" w:hAnsi="Times New Roman" w:cs="Times New Roman"/>
        </w:rPr>
        <w:t xml:space="preserve"> the possibility of enacting the second set of LTS recommendations for collective resilience against complex socio-technical systems surprise across linked states and their enterprises.  </w:t>
      </w:r>
    </w:p>
    <w:p w14:paraId="3DF6EFFA" w14:textId="77777777" w:rsidR="006F6285" w:rsidRDefault="006F6285" w:rsidP="002B4573">
      <w:pPr>
        <w:pStyle w:val="Body1"/>
        <w:spacing w:line="276" w:lineRule="auto"/>
        <w:ind w:firstLine="720"/>
        <w:rPr>
          <w:rFonts w:ascii="Times New Roman" w:eastAsia="Times New Roman" w:hAnsi="Times New Roman" w:cs="Times New Roman"/>
        </w:rPr>
      </w:pPr>
    </w:p>
    <w:p w14:paraId="45612349"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Furthermore, these shared culture and operational histories facilitate systemic resilience cooperation from the </w:t>
      </w:r>
      <w:r w:rsidR="00445390">
        <w:rPr>
          <w:rFonts w:ascii="Times New Roman" w:eastAsia="Times New Roman" w:hAnsi="Times New Roman" w:cs="Times New Roman"/>
        </w:rPr>
        <w:t>private but</w:t>
      </w:r>
      <w:r w:rsidRPr="006B1975">
        <w:rPr>
          <w:rFonts w:ascii="Times New Roman" w:eastAsia="Times New Roman" w:hAnsi="Times New Roman" w:cs="Times New Roman"/>
        </w:rPr>
        <w:t xml:space="preserve"> critical sectors of democratic civil societies. Private enterprises are key players in controlling cyber access across national borders today, and they will continue to be in the future cyber</w:t>
      </w:r>
      <w:r w:rsidR="00445390">
        <w:rPr>
          <w:rFonts w:ascii="Times New Roman" w:eastAsia="Times New Roman" w:hAnsi="Times New Roman" w:cs="Times New Roman"/>
        </w:rPr>
        <w:t>-</w:t>
      </w:r>
      <w:r w:rsidRPr="006B1975">
        <w:rPr>
          <w:rFonts w:ascii="Times New Roman" w:eastAsia="Times New Roman" w:hAnsi="Times New Roman" w:cs="Times New Roman"/>
        </w:rPr>
        <w:t>bordered world. Therefore</w:t>
      </w:r>
      <w:r w:rsidR="00E81AD0">
        <w:rPr>
          <w:rFonts w:ascii="Times New Roman" w:eastAsia="Times New Roman" w:hAnsi="Times New Roman" w:cs="Times New Roman"/>
        </w:rPr>
        <w:t>,</w:t>
      </w:r>
      <w:r w:rsidRPr="006B1975">
        <w:rPr>
          <w:rFonts w:ascii="Times New Roman" w:eastAsia="Times New Roman" w:hAnsi="Times New Roman" w:cs="Times New Roman"/>
        </w:rPr>
        <w:t xml:space="preserve"> the choices made by </w:t>
      </w:r>
      <w:r w:rsidR="00E81AD0">
        <w:rPr>
          <w:rFonts w:ascii="Times New Roman" w:eastAsia="Times New Roman" w:hAnsi="Times New Roman" w:cs="Times New Roman"/>
        </w:rPr>
        <w:t xml:space="preserve">private sector </w:t>
      </w:r>
      <w:r w:rsidRPr="006B1975">
        <w:rPr>
          <w:rFonts w:ascii="Times New Roman" w:eastAsia="Times New Roman" w:hAnsi="Times New Roman" w:cs="Times New Roman"/>
        </w:rPr>
        <w:t xml:space="preserve">leaders </w:t>
      </w:r>
      <w:r w:rsidRPr="006B1975">
        <w:rPr>
          <w:rFonts w:ascii="Times New Roman" w:eastAsia="Times New Roman" w:hAnsi="Times New Roman" w:cs="Times New Roman"/>
        </w:rPr>
        <w:lastRenderedPageBreak/>
        <w:t xml:space="preserve">will play a singularly important role in making the domestic cyberspace substrate of each state resilient or vulnerable in the future. The private sectors of Europe and the Americas have deep roots in cooperating and competing under </w:t>
      </w:r>
      <w:r w:rsidR="00E81AD0">
        <w:rPr>
          <w:rFonts w:ascii="Times New Roman" w:eastAsia="Times New Roman" w:hAnsi="Times New Roman" w:cs="Times New Roman"/>
        </w:rPr>
        <w:t>broadly</w:t>
      </w:r>
      <w:r w:rsidR="00E81AD0"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similar rules of the road. They are among the largest losers </w:t>
      </w:r>
      <w:r w:rsidR="00E81AD0">
        <w:rPr>
          <w:rFonts w:ascii="Times New Roman" w:eastAsia="Times New Roman" w:hAnsi="Times New Roman" w:cs="Times New Roman"/>
        </w:rPr>
        <w:t>among</w:t>
      </w:r>
      <w:r w:rsidR="00E81AD0"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the victims of cybercrime, and, in recent research, their private sector losses are now shown to cumulate </w:t>
      </w:r>
      <w:r w:rsidR="00E81AD0">
        <w:rPr>
          <w:rFonts w:ascii="Times New Roman" w:eastAsia="Times New Roman" w:hAnsi="Times New Roman" w:cs="Times New Roman"/>
        </w:rPr>
        <w:t>in</w:t>
      </w:r>
      <w:r w:rsidR="00E81AD0" w:rsidRPr="006B1975">
        <w:rPr>
          <w:rFonts w:ascii="Times New Roman" w:eastAsia="Times New Roman" w:hAnsi="Times New Roman" w:cs="Times New Roman"/>
        </w:rPr>
        <w:t xml:space="preserve"> </w:t>
      </w:r>
      <w:r w:rsidRPr="006B1975">
        <w:rPr>
          <w:rFonts w:ascii="Times New Roman" w:eastAsia="Times New Roman" w:hAnsi="Times New Roman" w:cs="Times New Roman"/>
        </w:rPr>
        <w:t>debilitating losses to national GDP growth rates. They cannot operate alone any more than any single enterprise could operate to protect itself alone against complex systems surprise wh</w:t>
      </w:r>
      <w:r w:rsidR="00E81AD0">
        <w:rPr>
          <w:rFonts w:ascii="Times New Roman" w:eastAsia="Times New Roman" w:hAnsi="Times New Roman" w:cs="Times New Roman"/>
        </w:rPr>
        <w:t>ile</w:t>
      </w:r>
      <w:r w:rsidRPr="006B1975">
        <w:rPr>
          <w:rFonts w:ascii="Times New Roman" w:eastAsia="Times New Roman" w:hAnsi="Times New Roman" w:cs="Times New Roman"/>
        </w:rPr>
        <w:t xml:space="preserve"> connected to other enterprises. Their willingness to collectively develop sense</w:t>
      </w:r>
      <w:r w:rsidR="00E81AD0">
        <w:rPr>
          <w:rFonts w:ascii="Times New Roman" w:eastAsia="Times New Roman" w:hAnsi="Times New Roman" w:cs="Times New Roman"/>
        </w:rPr>
        <w:t>-</w:t>
      </w:r>
      <w:r w:rsidRPr="006B1975">
        <w:rPr>
          <w:rFonts w:ascii="Times New Roman" w:eastAsia="Times New Roman" w:hAnsi="Times New Roman" w:cs="Times New Roman"/>
        </w:rPr>
        <w:t>making and innovative rapid reactions will be essential for national resilience as well, and it is more likely to be obtainable among the subset of states whose private enterprises also share</w:t>
      </w:r>
      <w:r w:rsidR="00E81AD0">
        <w:rPr>
          <w:rFonts w:ascii="Times New Roman" w:eastAsia="Times New Roman" w:hAnsi="Times New Roman" w:cs="Times New Roman"/>
        </w:rPr>
        <w:t xml:space="preserve"> well-established</w:t>
      </w:r>
      <w:r w:rsidRPr="006B1975">
        <w:rPr>
          <w:rFonts w:ascii="Times New Roman" w:eastAsia="Times New Roman" w:hAnsi="Times New Roman" w:cs="Times New Roman"/>
        </w:rPr>
        <w:t xml:space="preserve"> cultural and operational relations.</w:t>
      </w:r>
    </w:p>
    <w:p w14:paraId="3A937CB7" w14:textId="77777777" w:rsidR="006F6285" w:rsidRDefault="006F6285" w:rsidP="002B4573">
      <w:pPr>
        <w:pStyle w:val="Body1"/>
        <w:spacing w:line="276" w:lineRule="auto"/>
        <w:ind w:firstLine="720"/>
        <w:rPr>
          <w:rFonts w:ascii="Times New Roman" w:eastAsia="Times New Roman" w:hAnsi="Times New Roman" w:cs="Times New Roman"/>
        </w:rPr>
      </w:pPr>
    </w:p>
    <w:p w14:paraId="4724401D"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Over the long run, if the democratic civil societies of Europe and the Americas are to find the cyber resilience they need</w:t>
      </w:r>
      <w:r w:rsidR="00E81AD0">
        <w:rPr>
          <w:rFonts w:ascii="Times New Roman" w:eastAsia="Times New Roman" w:hAnsi="Times New Roman" w:cs="Times New Roman"/>
        </w:rPr>
        <w:t xml:space="preserve"> </w:t>
      </w:r>
      <w:r w:rsidRPr="006B1975">
        <w:rPr>
          <w:rFonts w:ascii="Times New Roman" w:eastAsia="Times New Roman" w:hAnsi="Times New Roman" w:cs="Times New Roman"/>
        </w:rPr>
        <w:t xml:space="preserve">and yet preserve the free, open cyberspace they optimistically built, they will need to work together as they require their own domestic, digitized socio-technical systems in a shared critical sector to do already. In moving </w:t>
      </w:r>
      <w:r w:rsidR="00E81AD0">
        <w:rPr>
          <w:rFonts w:ascii="Times New Roman" w:eastAsia="Times New Roman" w:hAnsi="Times New Roman" w:cs="Times New Roman"/>
        </w:rPr>
        <w:t>to</w:t>
      </w:r>
      <w:r w:rsidRPr="006B1975">
        <w:rPr>
          <w:rFonts w:ascii="Times New Roman" w:eastAsia="Times New Roman" w:hAnsi="Times New Roman" w:cs="Times New Roman"/>
        </w:rPr>
        <w:t xml:space="preserve"> mak</w:t>
      </w:r>
      <w:r w:rsidR="00E81AD0">
        <w:rPr>
          <w:rFonts w:ascii="Times New Roman" w:eastAsia="Times New Roman" w:hAnsi="Times New Roman" w:cs="Times New Roman"/>
        </w:rPr>
        <w:t>e</w:t>
      </w:r>
      <w:r w:rsidRPr="006B1975">
        <w:rPr>
          <w:rFonts w:ascii="Times New Roman" w:eastAsia="Times New Roman" w:hAnsi="Times New Roman" w:cs="Times New Roman"/>
        </w:rPr>
        <w:t xml:space="preserve"> their own domestically</w:t>
      </w:r>
      <w:r w:rsidR="00E81AD0">
        <w:rPr>
          <w:rFonts w:ascii="Times New Roman" w:eastAsia="Times New Roman" w:hAnsi="Times New Roman" w:cs="Times New Roman"/>
        </w:rPr>
        <w:t>-</w:t>
      </w:r>
      <w:r w:rsidRPr="006B1975">
        <w:rPr>
          <w:rFonts w:ascii="Times New Roman" w:eastAsia="Times New Roman" w:hAnsi="Times New Roman" w:cs="Times New Roman"/>
        </w:rPr>
        <w:t>protected substrate</w:t>
      </w:r>
      <w:r w:rsidR="00E81AD0">
        <w:rPr>
          <w:rFonts w:ascii="Times New Roman" w:eastAsia="Times New Roman" w:hAnsi="Times New Roman" w:cs="Times New Roman"/>
        </w:rPr>
        <w:t>s</w:t>
      </w:r>
      <w:r w:rsidRPr="006B1975">
        <w:rPr>
          <w:rFonts w:ascii="Times New Roman" w:eastAsia="Times New Roman" w:hAnsi="Times New Roman" w:cs="Times New Roman"/>
        </w:rPr>
        <w:t xml:space="preserve">, modern democratic civil societies cannot individually make the whole world comply with </w:t>
      </w:r>
      <w:r w:rsidR="00F07689" w:rsidRPr="00F07689">
        <w:rPr>
          <w:rFonts w:ascii="Times New Roman" w:eastAsia="Times New Roman" w:hAnsi="Times New Roman" w:cs="Times New Roman"/>
        </w:rPr>
        <w:t>innocuous</w:t>
      </w:r>
      <w:r w:rsidRPr="00F07689">
        <w:rPr>
          <w:rFonts w:ascii="Times New Roman" w:eastAsia="Times New Roman" w:hAnsi="Times New Roman" w:cs="Times New Roman"/>
        </w:rPr>
        <w:t xml:space="preserve"> uses of the </w:t>
      </w:r>
      <w:r w:rsidRPr="00325D04">
        <w:rPr>
          <w:rFonts w:ascii="Times New Roman" w:eastAsia="Times New Roman" w:hAnsi="Times New Roman" w:cs="Times New Roman"/>
        </w:rPr>
        <w:t>Internet as it was originally designed. They will shortl</w:t>
      </w:r>
      <w:r w:rsidRPr="006B1975">
        <w:rPr>
          <w:rFonts w:ascii="Times New Roman" w:eastAsia="Times New Roman" w:hAnsi="Times New Roman" w:cs="Times New Roman"/>
        </w:rPr>
        <w:t xml:space="preserve">y or already no longer have the political, military, or economic clout to force the other </w:t>
      </w:r>
      <w:r w:rsidR="00E81AD0">
        <w:rPr>
          <w:rFonts w:ascii="Times New Roman" w:eastAsia="Times New Roman" w:hAnsi="Times New Roman" w:cs="Times New Roman"/>
        </w:rPr>
        <w:t>80</w:t>
      </w:r>
      <w:r w:rsidR="00E81AD0" w:rsidRPr="006B1975">
        <w:rPr>
          <w:rFonts w:ascii="Times New Roman" w:eastAsia="Times New Roman" w:hAnsi="Times New Roman" w:cs="Times New Roman"/>
        </w:rPr>
        <w:t xml:space="preserve"> </w:t>
      </w:r>
      <w:r w:rsidRPr="006B1975">
        <w:rPr>
          <w:rFonts w:ascii="Times New Roman" w:eastAsia="Times New Roman" w:hAnsi="Times New Roman" w:cs="Times New Roman"/>
        </w:rPr>
        <w:t>percent of the world’s population to restrain exploitation of whatever remains of the unfettered global web and of the liberal international system Europeans constructed over the past two hundred years. If these civil societies intend to continue as systems linked to the wider cyber international system, they can ultimately only protect themselves from malicious and casca</w:t>
      </w:r>
      <w:r>
        <w:rPr>
          <w:rFonts w:ascii="Times New Roman" w:eastAsia="Times New Roman" w:hAnsi="Times New Roman" w:cs="Times New Roman"/>
        </w:rPr>
        <w:t xml:space="preserve">ding complex systems surprises </w:t>
      </w:r>
      <w:r w:rsidRPr="006B1975">
        <w:rPr>
          <w:rFonts w:ascii="Times New Roman" w:eastAsia="Times New Roman" w:hAnsi="Times New Roman" w:cs="Times New Roman"/>
        </w:rPr>
        <w:t>when they join together with like-minded civil societies to collectively create resilience.</w:t>
      </w:r>
    </w:p>
    <w:p w14:paraId="54BC64E3" w14:textId="77777777" w:rsidR="006F6285" w:rsidRDefault="006F6285" w:rsidP="002B4573">
      <w:pPr>
        <w:pStyle w:val="Body1"/>
        <w:spacing w:line="276" w:lineRule="auto"/>
        <w:ind w:firstLine="720"/>
        <w:rPr>
          <w:rFonts w:ascii="Times New Roman" w:eastAsia="Times New Roman" w:hAnsi="Times New Roman" w:cs="Times New Roman"/>
        </w:rPr>
      </w:pPr>
    </w:p>
    <w:p w14:paraId="5A7735D3"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Furthermore, if there is to be an </w:t>
      </w:r>
      <w:r>
        <w:rPr>
          <w:rFonts w:ascii="Times New Roman" w:eastAsia="Times New Roman" w:hAnsi="Times New Roman" w:cs="Times New Roman"/>
        </w:rPr>
        <w:t>I</w:t>
      </w:r>
      <w:r w:rsidRPr="006B1975">
        <w:rPr>
          <w:rFonts w:ascii="Times New Roman" w:eastAsia="Times New Roman" w:hAnsi="Times New Roman" w:cs="Times New Roman"/>
        </w:rPr>
        <w:t>nternet that is free and still safe to use widely in some part of the globe, it will have to be among these democratic nations creati</w:t>
      </w:r>
      <w:r>
        <w:rPr>
          <w:rFonts w:ascii="Times New Roman" w:eastAsia="Times New Roman" w:hAnsi="Times New Roman" w:cs="Times New Roman"/>
        </w:rPr>
        <w:t>ng a liberal and resilient post-</w:t>
      </w:r>
      <w:r w:rsidRPr="006B1975">
        <w:rPr>
          <w:rFonts w:ascii="Times New Roman" w:eastAsia="Times New Roman" w:hAnsi="Times New Roman" w:cs="Times New Roman"/>
        </w:rPr>
        <w:t>Cyber Westphalian system secured on a regional scale. The</w:t>
      </w:r>
      <w:r w:rsidR="00E81AD0">
        <w:rPr>
          <w:rFonts w:ascii="Times New Roman" w:eastAsia="Times New Roman" w:hAnsi="Times New Roman" w:cs="Times New Roman"/>
        </w:rPr>
        <w:t>se</w:t>
      </w:r>
      <w:r w:rsidRPr="006B1975">
        <w:rPr>
          <w:rFonts w:ascii="Times New Roman" w:eastAsia="Times New Roman" w:hAnsi="Times New Roman" w:cs="Times New Roman"/>
        </w:rPr>
        <w:t xml:space="preserve"> particular civil societies have available the socialization advantages of being like-minded cultures and the operationalization advantages of having been the original designers of the ubiquitous Internet </w:t>
      </w:r>
      <w:r w:rsidR="00E81AD0">
        <w:rPr>
          <w:rFonts w:ascii="Times New Roman" w:eastAsia="Times New Roman" w:hAnsi="Times New Roman" w:cs="Times New Roman"/>
        </w:rPr>
        <w:t xml:space="preserve">and </w:t>
      </w:r>
      <w:r>
        <w:rPr>
          <w:rFonts w:ascii="Times New Roman" w:eastAsia="Times New Roman" w:hAnsi="Times New Roman" w:cs="Times New Roman"/>
        </w:rPr>
        <w:t xml:space="preserve">now </w:t>
      </w:r>
      <w:r w:rsidRPr="006B1975">
        <w:rPr>
          <w:rFonts w:ascii="Times New Roman" w:eastAsia="Times New Roman" w:hAnsi="Times New Roman" w:cs="Times New Roman"/>
        </w:rPr>
        <w:t>long</w:t>
      </w:r>
      <w:r>
        <w:rPr>
          <w:rFonts w:ascii="Times New Roman" w:eastAsia="Times New Roman" w:hAnsi="Times New Roman" w:cs="Times New Roman"/>
        </w:rPr>
        <w:t>-</w:t>
      </w:r>
      <w:r w:rsidRPr="006B1975">
        <w:rPr>
          <w:rFonts w:ascii="Times New Roman" w:eastAsia="Times New Roman" w:hAnsi="Times New Roman" w:cs="Times New Roman"/>
        </w:rPr>
        <w:t xml:space="preserve">term deeply entrenched economic partners. There will need to be a shared vision of </w:t>
      </w:r>
      <w:r w:rsidR="00E81AD0">
        <w:rPr>
          <w:rFonts w:ascii="Times New Roman" w:eastAsia="Times New Roman" w:hAnsi="Times New Roman" w:cs="Times New Roman"/>
        </w:rPr>
        <w:t>“</w:t>
      </w:r>
      <w:r w:rsidRPr="006B1975">
        <w:rPr>
          <w:rFonts w:ascii="Times New Roman" w:eastAsia="Times New Roman" w:hAnsi="Times New Roman" w:cs="Times New Roman"/>
        </w:rPr>
        <w:t>mutually secured resilience</w:t>
      </w:r>
      <w:r w:rsidR="00E81AD0">
        <w:rPr>
          <w:rFonts w:ascii="Times New Roman" w:eastAsia="Times New Roman" w:hAnsi="Times New Roman" w:cs="Times New Roman"/>
        </w:rPr>
        <w:t>”</w:t>
      </w:r>
      <w:r w:rsidRPr="006B1975">
        <w:rPr>
          <w:rFonts w:ascii="Times New Roman" w:eastAsia="Times New Roman" w:hAnsi="Times New Roman" w:cs="Times New Roman"/>
        </w:rPr>
        <w:t xml:space="preserve"> against both the masses of bad actors and the smaller sets of highly</w:t>
      </w:r>
      <w:r w:rsidR="00E81AD0">
        <w:rPr>
          <w:rFonts w:ascii="Times New Roman" w:eastAsia="Times New Roman" w:hAnsi="Times New Roman" w:cs="Times New Roman"/>
        </w:rPr>
        <w:t>-</w:t>
      </w:r>
      <w:r w:rsidRPr="006B1975">
        <w:rPr>
          <w:rFonts w:ascii="Times New Roman" w:eastAsia="Times New Roman" w:hAnsi="Times New Roman" w:cs="Times New Roman"/>
        </w:rPr>
        <w:t>skilled actors behind future Stuxnet-like operations developed across these societies. Those threats undeterrable by virtual borders require not ju</w:t>
      </w:r>
      <w:r>
        <w:rPr>
          <w:rFonts w:ascii="Times New Roman" w:eastAsia="Times New Roman" w:hAnsi="Times New Roman" w:cs="Times New Roman"/>
        </w:rPr>
        <w:t>st resilience but also mutually-</w:t>
      </w:r>
      <w:r w:rsidRPr="006B1975">
        <w:rPr>
          <w:rFonts w:ascii="Times New Roman" w:eastAsia="Times New Roman" w:hAnsi="Times New Roman" w:cs="Times New Roman"/>
        </w:rPr>
        <w:t>controlled forward disruptive capacities operating externally to this regional collective. This regionally</w:t>
      </w:r>
      <w:r w:rsidR="00E81AD0">
        <w:rPr>
          <w:rFonts w:ascii="Times New Roman" w:eastAsia="Times New Roman" w:hAnsi="Times New Roman" w:cs="Times New Roman"/>
        </w:rPr>
        <w:t>-</w:t>
      </w:r>
      <w:r w:rsidRPr="006B1975">
        <w:rPr>
          <w:rFonts w:ascii="Times New Roman" w:eastAsia="Times New Roman" w:hAnsi="Times New Roman" w:cs="Times New Roman"/>
        </w:rPr>
        <w:t>resilient cyberspace can then form an alternative to the way cyberspace is likely to develop given the current anti-liberal and highly predatory trends. If very little changes in terms of the systemic offens</w:t>
      </w:r>
      <w:r w:rsidR="00E81AD0">
        <w:rPr>
          <w:rFonts w:ascii="Times New Roman" w:eastAsia="Times New Roman" w:hAnsi="Times New Roman" w:cs="Times New Roman"/>
        </w:rPr>
        <w:t>ive</w:t>
      </w:r>
      <w:r w:rsidRPr="006B1975">
        <w:rPr>
          <w:rFonts w:ascii="Times New Roman" w:eastAsia="Times New Roman" w:hAnsi="Times New Roman" w:cs="Times New Roman"/>
        </w:rPr>
        <w:t xml:space="preserve">e advantages of cyberspace, the formerly unfettered digital global substrate is likely to be </w:t>
      </w:r>
      <w:r w:rsidR="00E81AD0">
        <w:rPr>
          <w:rFonts w:ascii="Times New Roman" w:eastAsia="Times New Roman" w:hAnsi="Times New Roman" w:cs="Times New Roman"/>
        </w:rPr>
        <w:t xml:space="preserve">both </w:t>
      </w:r>
      <w:r w:rsidRPr="006B1975">
        <w:rPr>
          <w:rFonts w:ascii="Times New Roman" w:eastAsia="Times New Roman" w:hAnsi="Times New Roman" w:cs="Times New Roman"/>
        </w:rPr>
        <w:t xml:space="preserve">increasingly fragmented and controlled by governments in </w:t>
      </w:r>
      <w:r w:rsidRPr="006B1975">
        <w:rPr>
          <w:rFonts w:ascii="Times New Roman" w:eastAsia="Times New Roman" w:hAnsi="Times New Roman" w:cs="Times New Roman"/>
        </w:rPr>
        <w:lastRenderedPageBreak/>
        <w:t xml:space="preserve">functional states, as well as widely compromised by exploitations from organizations and individuals in semi-functional parts of the world. </w:t>
      </w:r>
    </w:p>
    <w:p w14:paraId="2A58C5EE" w14:textId="77777777" w:rsidR="002B4573" w:rsidRPr="00F11B81" w:rsidRDefault="002B4573" w:rsidP="002B4573">
      <w:pPr>
        <w:pStyle w:val="Body1"/>
        <w:spacing w:line="276" w:lineRule="auto"/>
        <w:ind w:firstLine="720"/>
        <w:rPr>
          <w:rFonts w:ascii="Times New Roman" w:eastAsia="Times New Roman" w:hAnsi="Times New Roman" w:cs="Times New Roman"/>
        </w:rPr>
      </w:pPr>
    </w:p>
    <w:p w14:paraId="2AAE12FB" w14:textId="77777777" w:rsidR="002B4573" w:rsidRPr="001317B3" w:rsidRDefault="002B4573" w:rsidP="002B4573">
      <w:pPr>
        <w:rPr>
          <w:rFonts w:ascii="Times New Roman" w:hAnsi="Times New Roman" w:cs="Times New Roman"/>
          <w:b/>
          <w:sz w:val="24"/>
        </w:rPr>
      </w:pPr>
      <w:r>
        <w:rPr>
          <w:rFonts w:ascii="Times New Roman" w:hAnsi="Times New Roman" w:cs="Times New Roman"/>
          <w:b/>
          <w:sz w:val="24"/>
        </w:rPr>
        <w:t>Conclusion</w:t>
      </w:r>
    </w:p>
    <w:p w14:paraId="731AE0A7"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 xml:space="preserve">This vision of the long wave evolutionary path of the global cyberspace substrate is not the optimistic vision </w:t>
      </w:r>
      <w:r w:rsidR="00E81AD0">
        <w:rPr>
          <w:rFonts w:ascii="Times New Roman" w:eastAsia="Times New Roman" w:hAnsi="Times New Roman" w:cs="Times New Roman"/>
        </w:rPr>
        <w:t xml:space="preserve">of </w:t>
      </w:r>
      <w:r w:rsidRPr="006B1975">
        <w:rPr>
          <w:rFonts w:ascii="Times New Roman" w:eastAsia="Times New Roman" w:hAnsi="Times New Roman" w:cs="Times New Roman"/>
        </w:rPr>
        <w:t>the cyber prophets in the 1990s</w:t>
      </w:r>
      <w:r w:rsidR="00E81AD0">
        <w:rPr>
          <w:rFonts w:ascii="Times New Roman" w:eastAsia="Times New Roman" w:hAnsi="Times New Roman" w:cs="Times New Roman"/>
        </w:rPr>
        <w:t>,</w:t>
      </w:r>
      <w:r w:rsidRPr="006B1975">
        <w:rPr>
          <w:rFonts w:ascii="Times New Roman" w:eastAsia="Times New Roman" w:hAnsi="Times New Roman" w:cs="Times New Roman"/>
        </w:rPr>
        <w:t xml:space="preserve"> nor is it the devastating apocalyptic vision that many of those same </w:t>
      </w:r>
      <w:r w:rsidR="00E81AD0">
        <w:rPr>
          <w:rFonts w:ascii="Times New Roman" w:eastAsia="Times New Roman" w:hAnsi="Times New Roman" w:cs="Times New Roman"/>
        </w:rPr>
        <w:t>people</w:t>
      </w:r>
      <w:r w:rsidR="00E81AD0"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have today about the rise of a cyber world of national jurisdictions. Rather, it is a world adjusting to the deception and opaqueness that came with the global opening of rule of law societies to others that never shared, </w:t>
      </w:r>
      <w:r w:rsidR="00E81AD0">
        <w:rPr>
          <w:rFonts w:ascii="Times New Roman" w:eastAsia="Times New Roman" w:hAnsi="Times New Roman" w:cs="Times New Roman"/>
        </w:rPr>
        <w:t>and</w:t>
      </w:r>
      <w:r w:rsidR="00E81AD0" w:rsidRPr="006B1975">
        <w:rPr>
          <w:rFonts w:ascii="Times New Roman" w:eastAsia="Times New Roman" w:hAnsi="Times New Roman" w:cs="Times New Roman"/>
        </w:rPr>
        <w:t xml:space="preserve"> </w:t>
      </w:r>
      <w:r w:rsidRPr="006B1975">
        <w:rPr>
          <w:rFonts w:ascii="Times New Roman" w:eastAsia="Times New Roman" w:hAnsi="Times New Roman" w:cs="Times New Roman"/>
        </w:rPr>
        <w:t>could</w:t>
      </w:r>
      <w:r w:rsidR="00E81AD0">
        <w:rPr>
          <w:rFonts w:ascii="Times New Roman" w:eastAsia="Times New Roman" w:hAnsi="Times New Roman" w:cs="Times New Roman"/>
        </w:rPr>
        <w:t xml:space="preserve"> not</w:t>
      </w:r>
      <w:r w:rsidRPr="006B1975">
        <w:rPr>
          <w:rFonts w:ascii="Times New Roman" w:eastAsia="Times New Roman" w:hAnsi="Times New Roman" w:cs="Times New Roman"/>
        </w:rPr>
        <w:t xml:space="preserve"> be forced to observe, the democratic civil society constraints or laws assumed to function everywhere by the somewhat naïve originators of the global Internet. Stuxnet did not change the trajectory of cyber conflict so much as it highlighted and illuminated the kind of highly deceptive and opaque conflicts that this cur</w:t>
      </w:r>
      <w:r>
        <w:rPr>
          <w:rFonts w:ascii="Times New Roman" w:eastAsia="Times New Roman" w:hAnsi="Times New Roman" w:cs="Times New Roman"/>
        </w:rPr>
        <w:t>rently unfettered, near-</w:t>
      </w:r>
      <w:r w:rsidRPr="006B1975">
        <w:rPr>
          <w:rFonts w:ascii="Times New Roman" w:eastAsia="Times New Roman" w:hAnsi="Times New Roman" w:cs="Times New Roman"/>
        </w:rPr>
        <w:t xml:space="preserve">free, and ubiquitous cyberspace substrate can readily produce. Stuxnet induced across many public and private leaders watershed feelings of surprise that tend to </w:t>
      </w:r>
      <w:r w:rsidR="00184BA9">
        <w:rPr>
          <w:rFonts w:ascii="Times New Roman" w:eastAsia="Times New Roman" w:hAnsi="Times New Roman" w:cs="Times New Roman"/>
        </w:rPr>
        <w:t>propel</w:t>
      </w:r>
      <w:r w:rsidR="00184BA9" w:rsidRPr="006B1975">
        <w:rPr>
          <w:rFonts w:ascii="Times New Roman" w:eastAsia="Times New Roman" w:hAnsi="Times New Roman" w:cs="Times New Roman"/>
        </w:rPr>
        <w:t xml:space="preserve"> </w:t>
      </w:r>
      <w:r w:rsidRPr="006B1975">
        <w:rPr>
          <w:rFonts w:ascii="Times New Roman" w:eastAsia="Times New Roman" w:hAnsi="Times New Roman" w:cs="Times New Roman"/>
        </w:rPr>
        <w:t xml:space="preserve">them to action and thus accelerate wider trends.  </w:t>
      </w:r>
    </w:p>
    <w:p w14:paraId="69294CB8" w14:textId="77777777" w:rsidR="006F6285" w:rsidRDefault="006F6285" w:rsidP="002B4573">
      <w:pPr>
        <w:pStyle w:val="Body1"/>
        <w:spacing w:line="276" w:lineRule="auto"/>
        <w:ind w:firstLine="720"/>
        <w:rPr>
          <w:rFonts w:ascii="Times New Roman" w:eastAsia="Times New Roman" w:hAnsi="Times New Roman" w:cs="Times New Roman"/>
        </w:rPr>
      </w:pPr>
    </w:p>
    <w:p w14:paraId="707117F7"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Furthermore, in terms of the long</w:t>
      </w:r>
      <w:r w:rsidR="00184BA9">
        <w:rPr>
          <w:rFonts w:ascii="Times New Roman" w:eastAsia="Times New Roman" w:hAnsi="Times New Roman" w:cs="Times New Roman"/>
        </w:rPr>
        <w:t xml:space="preserve"> </w:t>
      </w:r>
      <w:r w:rsidRPr="006B1975">
        <w:rPr>
          <w:rFonts w:ascii="Times New Roman" w:eastAsia="Times New Roman" w:hAnsi="Times New Roman" w:cs="Times New Roman"/>
        </w:rPr>
        <w:t>wave evolution of cyberspace, it does not really matter which state or states designed and released Stuxnet. It is now a fact open to all to pursue systemically across the cyberspace substrate. The machine gun did not vanish as a defeated</w:t>
      </w:r>
      <w:r>
        <w:rPr>
          <w:rFonts w:ascii="Times New Roman" w:eastAsia="Times New Roman" w:hAnsi="Times New Roman" w:cs="Times New Roman"/>
        </w:rPr>
        <w:t xml:space="preserve"> and irrelevant tool of compelle</w:t>
      </w:r>
      <w:r w:rsidRPr="006B1975">
        <w:rPr>
          <w:rFonts w:ascii="Times New Roman" w:eastAsia="Times New Roman" w:hAnsi="Times New Roman" w:cs="Times New Roman"/>
        </w:rPr>
        <w:t>nce. Rather</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 it evolved to its portable offspring, the high</w:t>
      </w:r>
      <w:r w:rsidR="00184BA9">
        <w:rPr>
          <w:rFonts w:ascii="Times New Roman" w:eastAsia="Times New Roman" w:hAnsi="Times New Roman" w:cs="Times New Roman"/>
        </w:rPr>
        <w:t xml:space="preserve">-firepower </w:t>
      </w:r>
      <w:r w:rsidRPr="006B1975">
        <w:rPr>
          <w:rFonts w:ascii="Times New Roman" w:eastAsia="Times New Roman" w:hAnsi="Times New Roman" w:cs="Times New Roman"/>
        </w:rPr>
        <w:t xml:space="preserve">assault rifle, which individuals acquire from arms dealers across borders in floods and then use to challenge and destabilize state monopolies of power and institutional effectiveness from within. Only in those nations able to assert their prerogatives both at the border and within are these easily portable and securable machines not posing existential threats to national functions. </w:t>
      </w:r>
    </w:p>
    <w:p w14:paraId="3DB158DD" w14:textId="77777777" w:rsidR="006F6285" w:rsidRDefault="006F6285" w:rsidP="002B4573">
      <w:pPr>
        <w:pStyle w:val="Body1"/>
        <w:spacing w:line="276" w:lineRule="auto"/>
        <w:ind w:firstLine="720"/>
        <w:rPr>
          <w:rFonts w:ascii="Times New Roman" w:eastAsia="Times New Roman" w:hAnsi="Times New Roman" w:cs="Times New Roman"/>
        </w:rPr>
      </w:pPr>
    </w:p>
    <w:p w14:paraId="57AAF31F" w14:textId="77777777" w:rsidR="002B4573" w:rsidRPr="006B1975"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That is, these states control</w:t>
      </w:r>
      <w:r w:rsidR="00184BA9">
        <w:rPr>
          <w:rFonts w:ascii="Times New Roman" w:eastAsia="Times New Roman" w:hAnsi="Times New Roman" w:cs="Times New Roman"/>
        </w:rPr>
        <w:t>led</w:t>
      </w:r>
      <w:r w:rsidRPr="006B1975">
        <w:rPr>
          <w:rFonts w:ascii="Times New Roman" w:eastAsia="Times New Roman" w:hAnsi="Times New Roman" w:cs="Times New Roman"/>
        </w:rPr>
        <w:t xml:space="preserve"> such weapons up to now</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 before the full onslaught of the highly</w:t>
      </w:r>
      <w:r w:rsidR="00184BA9">
        <w:rPr>
          <w:rFonts w:ascii="Times New Roman" w:eastAsia="Times New Roman" w:hAnsi="Times New Roman" w:cs="Times New Roman"/>
        </w:rPr>
        <w:t>-</w:t>
      </w:r>
      <w:r w:rsidRPr="006B1975">
        <w:rPr>
          <w:rFonts w:ascii="Times New Roman" w:eastAsia="Times New Roman" w:hAnsi="Times New Roman" w:cs="Times New Roman"/>
        </w:rPr>
        <w:t>sophisticated</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 locally</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controlled, monitored, and obscured 3D printing machine makes it possible to individually and affordably produce weapons able to fire relatively accurately more than once. Easy, cheap, </w:t>
      </w:r>
      <w:r w:rsidR="00184BA9">
        <w:rPr>
          <w:rFonts w:ascii="Times New Roman" w:eastAsia="Times New Roman" w:hAnsi="Times New Roman" w:cs="Times New Roman"/>
        </w:rPr>
        <w:t xml:space="preserve">and </w:t>
      </w:r>
      <w:r w:rsidRPr="006B1975">
        <w:rPr>
          <w:rFonts w:ascii="Times New Roman" w:eastAsia="Times New Roman" w:hAnsi="Times New Roman" w:cs="Times New Roman"/>
        </w:rPr>
        <w:t>ubiquitous reproducibility of knowledge in the form of dual</w:t>
      </w:r>
      <w:r w:rsidR="00184BA9">
        <w:rPr>
          <w:rFonts w:ascii="Times New Roman" w:eastAsia="Times New Roman" w:hAnsi="Times New Roman" w:cs="Times New Roman"/>
        </w:rPr>
        <w:t>-</w:t>
      </w:r>
      <w:r w:rsidRPr="006B1975">
        <w:rPr>
          <w:rFonts w:ascii="Times New Roman" w:eastAsia="Times New Roman" w:hAnsi="Times New Roman" w:cs="Times New Roman"/>
        </w:rPr>
        <w:t>use technologies not easily controlled by the existing state’s monopoly of force is a large part of the much</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lauded </w:t>
      </w:r>
      <w:r w:rsidR="00184BA9">
        <w:rPr>
          <w:rFonts w:ascii="Times New Roman" w:eastAsia="Times New Roman" w:hAnsi="Times New Roman" w:cs="Times New Roman"/>
        </w:rPr>
        <w:t>“</w:t>
      </w:r>
      <w:r w:rsidRPr="006B1975">
        <w:rPr>
          <w:rFonts w:ascii="Times New Roman" w:eastAsia="Times New Roman" w:hAnsi="Times New Roman" w:cs="Times New Roman"/>
        </w:rPr>
        <w:t>information age</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 </w:t>
      </w:r>
      <w:r>
        <w:rPr>
          <w:rFonts w:ascii="Times New Roman" w:eastAsia="Times New Roman" w:hAnsi="Times New Roman" w:cs="Times New Roman"/>
        </w:rPr>
        <w:t xml:space="preserve">that was </w:t>
      </w:r>
      <w:r w:rsidRPr="006B1975">
        <w:rPr>
          <w:rFonts w:ascii="Times New Roman" w:eastAsia="Times New Roman" w:hAnsi="Times New Roman" w:cs="Times New Roman"/>
        </w:rPr>
        <w:t>optimistic</w:t>
      </w:r>
      <w:r>
        <w:rPr>
          <w:rFonts w:ascii="Times New Roman" w:eastAsia="Times New Roman" w:hAnsi="Times New Roman" w:cs="Times New Roman"/>
        </w:rPr>
        <w:t>ally</w:t>
      </w:r>
      <w:r w:rsidRPr="006B1975">
        <w:rPr>
          <w:rFonts w:ascii="Times New Roman" w:eastAsia="Times New Roman" w:hAnsi="Times New Roman" w:cs="Times New Roman"/>
        </w:rPr>
        <w:t xml:space="preserve"> promised. The early cyber prophets </w:t>
      </w:r>
      <w:r w:rsidR="00184BA9">
        <w:rPr>
          <w:rFonts w:ascii="Times New Roman" w:eastAsia="Times New Roman" w:hAnsi="Times New Roman" w:cs="Times New Roman"/>
        </w:rPr>
        <w:t xml:space="preserve">naïvely </w:t>
      </w:r>
      <w:r w:rsidRPr="006B1975">
        <w:rPr>
          <w:rFonts w:ascii="Times New Roman" w:eastAsia="Times New Roman" w:hAnsi="Times New Roman" w:cs="Times New Roman"/>
        </w:rPr>
        <w:t xml:space="preserve"> neglected what dual</w:t>
      </w:r>
      <w:r w:rsidR="00184BA9">
        <w:rPr>
          <w:rFonts w:ascii="Times New Roman" w:eastAsia="Times New Roman" w:hAnsi="Times New Roman" w:cs="Times New Roman"/>
        </w:rPr>
        <w:t>-</w:t>
      </w:r>
      <w:r w:rsidRPr="006B1975">
        <w:rPr>
          <w:rFonts w:ascii="Times New Roman" w:eastAsia="Times New Roman" w:hAnsi="Times New Roman" w:cs="Times New Roman"/>
        </w:rPr>
        <w:t>use could actually mean for the s</w:t>
      </w:r>
      <w:r>
        <w:rPr>
          <w:rFonts w:ascii="Times New Roman" w:eastAsia="Times New Roman" w:hAnsi="Times New Roman" w:cs="Times New Roman"/>
        </w:rPr>
        <w:t xml:space="preserve">tability and wellbeing of large-scale, </w:t>
      </w:r>
      <w:r w:rsidRPr="006B1975">
        <w:rPr>
          <w:rFonts w:ascii="Times New Roman" w:eastAsia="Times New Roman" w:hAnsi="Times New Roman" w:cs="Times New Roman"/>
        </w:rPr>
        <w:t>highly</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integrated societies. </w:t>
      </w:r>
    </w:p>
    <w:p w14:paraId="543DC81F" w14:textId="77777777" w:rsidR="006F6285" w:rsidRDefault="006F6285" w:rsidP="002B4573">
      <w:pPr>
        <w:pStyle w:val="Body1"/>
        <w:spacing w:line="276" w:lineRule="auto"/>
        <w:ind w:firstLine="720"/>
        <w:rPr>
          <w:rFonts w:ascii="Times New Roman" w:eastAsia="Times New Roman" w:hAnsi="Times New Roman" w:cs="Times New Roman"/>
        </w:rPr>
      </w:pPr>
    </w:p>
    <w:p w14:paraId="613341A0" w14:textId="77777777" w:rsidR="002B4573" w:rsidRDefault="002B4573" w:rsidP="002B4573">
      <w:pPr>
        <w:pStyle w:val="Body1"/>
        <w:spacing w:line="276" w:lineRule="auto"/>
        <w:ind w:firstLine="720"/>
        <w:rPr>
          <w:rFonts w:ascii="Times New Roman" w:eastAsia="Times New Roman" w:hAnsi="Times New Roman" w:cs="Times New Roman"/>
        </w:rPr>
      </w:pPr>
      <w:r w:rsidRPr="006B1975">
        <w:rPr>
          <w:rFonts w:ascii="Times New Roman" w:eastAsia="Times New Roman" w:hAnsi="Times New Roman" w:cs="Times New Roman"/>
        </w:rPr>
        <w:t>Today</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 no one state is particularly privileged as a robust cyber power </w:t>
      </w:r>
      <w:r w:rsidR="00DC635B">
        <w:rPr>
          <w:rFonts w:ascii="Times New Roman" w:eastAsia="Times New Roman" w:hAnsi="Times New Roman" w:cs="Times New Roman"/>
        </w:rPr>
        <w:t>with</w:t>
      </w:r>
      <w:r w:rsidR="00DC635B" w:rsidRPr="006B1975">
        <w:rPr>
          <w:rFonts w:ascii="Times New Roman" w:eastAsia="Times New Roman" w:hAnsi="Times New Roman" w:cs="Times New Roman"/>
        </w:rPr>
        <w:t xml:space="preserve"> </w:t>
      </w:r>
      <w:r w:rsidRPr="006B1975">
        <w:rPr>
          <w:rFonts w:ascii="Times New Roman" w:eastAsia="Times New Roman" w:hAnsi="Times New Roman" w:cs="Times New Roman"/>
        </w:rPr>
        <w:t>the resilience and disruptive capacities to fire and absorb Stuxnet-like hits at high pace and volume, and at will. There are no guarantees about which cultures and nations will dominate the future digitally</w:t>
      </w:r>
      <w:r w:rsidR="00184BA9">
        <w:rPr>
          <w:rFonts w:ascii="Times New Roman" w:eastAsia="Times New Roman" w:hAnsi="Times New Roman" w:cs="Times New Roman"/>
        </w:rPr>
        <w:t>-</w:t>
      </w:r>
      <w:r w:rsidRPr="006B1975">
        <w:rPr>
          <w:rFonts w:ascii="Times New Roman" w:eastAsia="Times New Roman" w:hAnsi="Times New Roman" w:cs="Times New Roman"/>
        </w:rPr>
        <w:t>connected globe and the socio-technical</w:t>
      </w:r>
      <w:r w:rsidR="00304295">
        <w:rPr>
          <w:rFonts w:ascii="Times New Roman" w:eastAsia="Times New Roman" w:hAnsi="Times New Roman" w:cs="Times New Roman"/>
        </w:rPr>
        <w:t>-</w:t>
      </w:r>
      <w:r w:rsidRPr="006B1975">
        <w:rPr>
          <w:rFonts w:ascii="Times New Roman" w:eastAsia="Times New Roman" w:hAnsi="Times New Roman" w:cs="Times New Roman"/>
        </w:rPr>
        <w:t xml:space="preserve">economic surprises that are delivered. In this context, and before it is too late politically or financially, if the designers of the </w:t>
      </w:r>
      <w:r>
        <w:rPr>
          <w:rFonts w:ascii="Times New Roman" w:eastAsia="Times New Roman" w:hAnsi="Times New Roman" w:cs="Times New Roman"/>
        </w:rPr>
        <w:t>I</w:t>
      </w:r>
      <w:r w:rsidRPr="006B1975">
        <w:rPr>
          <w:rFonts w:ascii="Times New Roman" w:eastAsia="Times New Roman" w:hAnsi="Times New Roman" w:cs="Times New Roman"/>
        </w:rPr>
        <w:t>nternet seek to save what they originally intended to offer the world</w:t>
      </w:r>
      <w:r w:rsidR="00184BA9">
        <w:rPr>
          <w:rFonts w:ascii="Times New Roman" w:eastAsia="Times New Roman" w:hAnsi="Times New Roman" w:cs="Times New Roman"/>
        </w:rPr>
        <w:t>,</w:t>
      </w:r>
      <w:r w:rsidRPr="006B1975">
        <w:rPr>
          <w:rFonts w:ascii="Times New Roman" w:eastAsia="Times New Roman" w:hAnsi="Times New Roman" w:cs="Times New Roman"/>
        </w:rPr>
        <w:t xml:space="preserve"> and their own socio-technical-economic systems in </w:t>
      </w:r>
      <w:r w:rsidRPr="006B1975">
        <w:rPr>
          <w:rFonts w:ascii="Times New Roman" w:eastAsia="Times New Roman" w:hAnsi="Times New Roman" w:cs="Times New Roman"/>
        </w:rPr>
        <w:lastRenderedPageBreak/>
        <w:t>the bargain, they need to hang together in cyberspace. If not, as trends are, they most certainly will hang separately and become declining powers in the future world.</w:t>
      </w:r>
    </w:p>
    <w:p w14:paraId="06697457" w14:textId="77777777" w:rsidR="002B4573" w:rsidRDefault="002B4573" w:rsidP="002B4573">
      <w:pPr>
        <w:rPr>
          <w:rFonts w:ascii="Times New Roman" w:eastAsia="Times New Roman" w:hAnsi="Times New Roman" w:cs="Times New Roman"/>
        </w:rPr>
        <w:sectPr w:rsidR="002B4573">
          <w:endnotePr>
            <w:numFmt w:val="decimal"/>
            <w:numRestart w:val="eachSect"/>
          </w:endnotePr>
          <w:type w:val="continuous"/>
          <w:pgSz w:w="12240" w:h="15840"/>
          <w:pgMar w:top="1440" w:right="1440" w:bottom="1440" w:left="1440" w:header="720" w:footer="720" w:gutter="0"/>
          <w:cols w:space="720"/>
          <w:docGrid w:linePitch="360"/>
        </w:sectPr>
      </w:pPr>
    </w:p>
    <w:p w14:paraId="16A0DF96" w14:textId="77777777" w:rsidR="002B4573" w:rsidRDefault="002B4573" w:rsidP="002B4573">
      <w:pPr>
        <w:rPr>
          <w:rFonts w:ascii="Times New Roman" w:eastAsia="Times New Roman" w:hAnsi="Times New Roman" w:cs="Times New Roman"/>
          <w:color w:val="000000"/>
          <w:sz w:val="24"/>
          <w:szCs w:val="24"/>
          <w:u w:color="000000"/>
          <w:bdr w:val="nil"/>
        </w:rPr>
      </w:pPr>
      <w:r>
        <w:rPr>
          <w:rFonts w:ascii="Times New Roman" w:eastAsia="Times New Roman" w:hAnsi="Times New Roman" w:cs="Times New Roman"/>
        </w:rPr>
        <w:lastRenderedPageBreak/>
        <w:br w:type="page"/>
      </w:r>
    </w:p>
    <w:p w14:paraId="34AE36E3" w14:textId="77777777" w:rsidR="00D00E8A" w:rsidRDefault="002B4573" w:rsidP="002B4573">
      <w:pPr>
        <w:pStyle w:val="Heading2"/>
      </w:pPr>
      <w:r>
        <w:lastRenderedPageBreak/>
        <w:t xml:space="preserve"> </w:t>
      </w:r>
      <w:bookmarkStart w:id="527" w:name="_Toc427076711"/>
      <w:r w:rsidR="00D00E8A">
        <w:t>“A Stuxnetted Future” by Michael Schrage</w:t>
      </w:r>
      <w:bookmarkEnd w:id="527"/>
    </w:p>
    <w:p w14:paraId="1A7C818D" w14:textId="77777777" w:rsidR="00D00E8A" w:rsidRPr="007F6A2E" w:rsidRDefault="00D00E8A" w:rsidP="00D00E8A"/>
    <w:p w14:paraId="3582C4F5"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September 11</w:t>
      </w:r>
      <w:r w:rsidR="000B67FB">
        <w:rPr>
          <w:rFonts w:ascii="Times New Roman" w:hAnsi="Times New Roman" w:cs="Times New Roman"/>
          <w:sz w:val="24"/>
          <w:szCs w:val="24"/>
        </w:rPr>
        <w:t>,</w:t>
      </w:r>
      <w:r w:rsidRPr="00117584">
        <w:rPr>
          <w:rFonts w:ascii="Times New Roman" w:hAnsi="Times New Roman" w:cs="Times New Roman"/>
          <w:sz w:val="24"/>
          <w:szCs w:val="24"/>
        </w:rPr>
        <w:t xml:space="preserve"> 2021</w:t>
      </w:r>
      <w:r w:rsidR="000B67FB">
        <w:rPr>
          <w:rFonts w:ascii="Times New Roman" w:hAnsi="Times New Roman" w:cs="Times New Roman"/>
          <w:sz w:val="24"/>
          <w:szCs w:val="24"/>
        </w:rPr>
        <w:t>,</w:t>
      </w:r>
      <w:r w:rsidRPr="00117584">
        <w:rPr>
          <w:rFonts w:ascii="Times New Roman" w:hAnsi="Times New Roman" w:cs="Times New Roman"/>
          <w:sz w:val="24"/>
          <w:szCs w:val="24"/>
        </w:rPr>
        <w:t xml:space="preserve"> is a day that will live in infamy forever. At 7:07</w:t>
      </w:r>
      <w:r w:rsidR="00771CB9">
        <w:rPr>
          <w:rFonts w:ascii="Times New Roman" w:hAnsi="Times New Roman" w:cs="Times New Roman"/>
          <w:sz w:val="24"/>
          <w:szCs w:val="24"/>
        </w:rPr>
        <w:t xml:space="preserve"> a.m.</w:t>
      </w:r>
      <w:r w:rsidRPr="00117584">
        <w:rPr>
          <w:rFonts w:ascii="Times New Roman" w:hAnsi="Times New Roman" w:cs="Times New Roman"/>
          <w:sz w:val="24"/>
          <w:szCs w:val="24"/>
        </w:rPr>
        <w:t xml:space="preserve"> sharp, subway cars in Boston, New York</w:t>
      </w:r>
      <w:r w:rsidR="000B67FB">
        <w:rPr>
          <w:rFonts w:ascii="Times New Roman" w:hAnsi="Times New Roman" w:cs="Times New Roman"/>
          <w:sz w:val="24"/>
          <w:szCs w:val="24"/>
        </w:rPr>
        <w:t>,</w:t>
      </w:r>
      <w:r w:rsidRPr="00117584">
        <w:rPr>
          <w:rFonts w:ascii="Times New Roman" w:hAnsi="Times New Roman" w:cs="Times New Roman"/>
          <w:sz w:val="24"/>
          <w:szCs w:val="24"/>
        </w:rPr>
        <w:t xml:space="preserve"> and Washington</w:t>
      </w:r>
      <w:r w:rsidR="000B67FB">
        <w:rPr>
          <w:rFonts w:ascii="Times New Roman" w:hAnsi="Times New Roman" w:cs="Times New Roman"/>
          <w:sz w:val="24"/>
          <w:szCs w:val="24"/>
        </w:rPr>
        <w:t>,</w:t>
      </w:r>
      <w:r w:rsidRPr="00117584">
        <w:rPr>
          <w:rFonts w:ascii="Times New Roman" w:hAnsi="Times New Roman" w:cs="Times New Roman"/>
          <w:sz w:val="24"/>
          <w:szCs w:val="24"/>
        </w:rPr>
        <w:t xml:space="preserve"> D</w:t>
      </w:r>
      <w:r w:rsidR="000B67FB">
        <w:rPr>
          <w:rFonts w:ascii="Times New Roman" w:hAnsi="Times New Roman" w:cs="Times New Roman"/>
          <w:sz w:val="24"/>
          <w:szCs w:val="24"/>
        </w:rPr>
        <w:t>.</w:t>
      </w:r>
      <w:r w:rsidRPr="00117584">
        <w:rPr>
          <w:rFonts w:ascii="Times New Roman" w:hAnsi="Times New Roman" w:cs="Times New Roman"/>
          <w:sz w:val="24"/>
          <w:szCs w:val="24"/>
        </w:rPr>
        <w:t>C</w:t>
      </w:r>
      <w:r w:rsidR="000B67FB">
        <w:rPr>
          <w:rFonts w:ascii="Times New Roman" w:hAnsi="Times New Roman" w:cs="Times New Roman"/>
          <w:sz w:val="24"/>
          <w:szCs w:val="24"/>
        </w:rPr>
        <w:t>.,</w:t>
      </w:r>
      <w:r w:rsidRPr="00117584">
        <w:rPr>
          <w:rFonts w:ascii="Times New Roman" w:hAnsi="Times New Roman" w:cs="Times New Roman"/>
          <w:sz w:val="24"/>
          <w:szCs w:val="24"/>
        </w:rPr>
        <w:t xml:space="preserve"> were wracked by literally hundreds of explosions. Many had the percussive force of small firecrackers before bursting into flame. But most were more powerful than M-80s. Fingers and faces </w:t>
      </w:r>
      <w:r w:rsidR="00D56903">
        <w:rPr>
          <w:rFonts w:ascii="Times New Roman" w:hAnsi="Times New Roman" w:cs="Times New Roman"/>
          <w:sz w:val="24"/>
          <w:szCs w:val="24"/>
        </w:rPr>
        <w:t>we</w:t>
      </w:r>
      <w:r w:rsidRPr="00117584">
        <w:rPr>
          <w:rFonts w:ascii="Times New Roman" w:hAnsi="Times New Roman" w:cs="Times New Roman"/>
          <w:sz w:val="24"/>
          <w:szCs w:val="24"/>
        </w:rPr>
        <w:t>re seared and torn off.</w:t>
      </w:r>
    </w:p>
    <w:p w14:paraId="74CAB076"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The next round of explosions came </w:t>
      </w:r>
      <w:r w:rsidR="001561F2">
        <w:rPr>
          <w:rFonts w:ascii="Times New Roman" w:hAnsi="Times New Roman" w:cs="Times New Roman"/>
          <w:sz w:val="24"/>
          <w:szCs w:val="24"/>
        </w:rPr>
        <w:t>seventy-seven</w:t>
      </w:r>
      <w:r w:rsidR="001561F2" w:rsidRPr="00117584">
        <w:rPr>
          <w:rFonts w:ascii="Times New Roman" w:hAnsi="Times New Roman" w:cs="Times New Roman"/>
          <w:sz w:val="24"/>
          <w:szCs w:val="24"/>
        </w:rPr>
        <w:t xml:space="preserve"> </w:t>
      </w:r>
      <w:r w:rsidRPr="00117584">
        <w:rPr>
          <w:rFonts w:ascii="Times New Roman" w:hAnsi="Times New Roman" w:cs="Times New Roman"/>
          <w:sz w:val="24"/>
          <w:szCs w:val="24"/>
        </w:rPr>
        <w:t>seconds later. Hundreds were severely burnt and blinded. Thousands more were trampled as panicked commuters struggled to escape the smoke-filled trains. The subway stations were similarly devastated; the bloody platforms look like war zones. Because they were.</w:t>
      </w:r>
    </w:p>
    <w:p w14:paraId="1EE08752" w14:textId="77777777" w:rsidR="00117584" w:rsidRDefault="00117584" w:rsidP="00207E90">
      <w:pPr>
        <w:spacing w:after="0"/>
        <w:ind w:firstLine="720"/>
        <w:rPr>
          <w:rFonts w:ascii="Times New Roman" w:hAnsi="Times New Roman" w:cs="Times New Roman"/>
          <w:sz w:val="24"/>
          <w:szCs w:val="24"/>
        </w:rPr>
      </w:pPr>
      <w:r w:rsidRPr="00804EB4">
        <w:rPr>
          <w:rFonts w:ascii="Times New Roman" w:hAnsi="Times New Roman" w:cs="Times New Roman"/>
          <w:sz w:val="24"/>
          <w:szCs w:val="24"/>
        </w:rPr>
        <w:t>The story was no better above ground. All along America’s East Coast, rush hour trucks and automobiles on freeways, highways</w:t>
      </w:r>
      <w:r w:rsidR="00864362" w:rsidRPr="00804EB4">
        <w:rPr>
          <w:rFonts w:ascii="Times New Roman" w:hAnsi="Times New Roman" w:cs="Times New Roman"/>
          <w:sz w:val="24"/>
          <w:szCs w:val="24"/>
        </w:rPr>
        <w:t>,</w:t>
      </w:r>
      <w:r w:rsidRPr="00804EB4">
        <w:rPr>
          <w:rFonts w:ascii="Times New Roman" w:hAnsi="Times New Roman" w:cs="Times New Roman"/>
          <w:sz w:val="24"/>
          <w:szCs w:val="24"/>
        </w:rPr>
        <w:t xml:space="preserve"> and city streets spun out of control as synchronized explosions crippled drivers. Major thoroughfares quickly became smoking ruins. Over a score of </w:t>
      </w:r>
      <w:r w:rsidR="00864362" w:rsidRPr="00804EB4">
        <w:rPr>
          <w:rFonts w:ascii="Times New Roman" w:hAnsi="Times New Roman" w:cs="Times New Roman"/>
          <w:sz w:val="24"/>
          <w:szCs w:val="24"/>
        </w:rPr>
        <w:t>“</w:t>
      </w:r>
      <w:r w:rsidRPr="00804EB4">
        <w:rPr>
          <w:rFonts w:ascii="Times New Roman" w:hAnsi="Times New Roman" w:cs="Times New Roman"/>
          <w:sz w:val="24"/>
          <w:szCs w:val="24"/>
        </w:rPr>
        <w:t>standing room only</w:t>
      </w:r>
      <w:r w:rsidR="00864362" w:rsidRPr="00804EB4">
        <w:rPr>
          <w:rFonts w:ascii="Times New Roman" w:hAnsi="Times New Roman" w:cs="Times New Roman"/>
          <w:sz w:val="24"/>
          <w:szCs w:val="24"/>
        </w:rPr>
        <w:t>”</w:t>
      </w:r>
      <w:r w:rsidRPr="00804EB4">
        <w:rPr>
          <w:rFonts w:ascii="Times New Roman" w:hAnsi="Times New Roman" w:cs="Times New Roman"/>
          <w:sz w:val="24"/>
          <w:szCs w:val="24"/>
        </w:rPr>
        <w:t xml:space="preserve"> packed New York City and Philadelphia buses ignited into blazing infernos. Nearly everyone on board them was killed. High school and junior high buses across the Northeast were similarly hit. Practically every surviving child suffered third-degree burns to faces and hands.</w:t>
      </w:r>
      <w:r w:rsidRPr="00117584">
        <w:rPr>
          <w:rFonts w:ascii="Times New Roman" w:hAnsi="Times New Roman" w:cs="Times New Roman"/>
          <w:sz w:val="24"/>
          <w:szCs w:val="24"/>
        </w:rPr>
        <w:t xml:space="preserve"> </w:t>
      </w:r>
    </w:p>
    <w:p w14:paraId="26B4105C"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Exactly one hour later, similar urban, suburban</w:t>
      </w:r>
      <w:r w:rsidR="00864362">
        <w:rPr>
          <w:rFonts w:ascii="Times New Roman" w:hAnsi="Times New Roman" w:cs="Times New Roman"/>
          <w:sz w:val="24"/>
          <w:szCs w:val="24"/>
        </w:rPr>
        <w:t>,</w:t>
      </w:r>
      <w:r w:rsidRPr="00117584">
        <w:rPr>
          <w:rFonts w:ascii="Times New Roman" w:hAnsi="Times New Roman" w:cs="Times New Roman"/>
          <w:sz w:val="24"/>
          <w:szCs w:val="24"/>
        </w:rPr>
        <w:t xml:space="preserve"> and automotive destruction occur</w:t>
      </w:r>
      <w:r w:rsidR="00864362">
        <w:rPr>
          <w:rFonts w:ascii="Times New Roman" w:hAnsi="Times New Roman" w:cs="Times New Roman"/>
          <w:sz w:val="24"/>
          <w:szCs w:val="24"/>
        </w:rPr>
        <w:t>red</w:t>
      </w:r>
      <w:r w:rsidRPr="00117584">
        <w:rPr>
          <w:rFonts w:ascii="Times New Roman" w:hAnsi="Times New Roman" w:cs="Times New Roman"/>
          <w:sz w:val="24"/>
          <w:szCs w:val="24"/>
        </w:rPr>
        <w:t xml:space="preserve"> throughout Chicago and the Midwest.</w:t>
      </w:r>
    </w:p>
    <w:p w14:paraId="64E45C68" w14:textId="77777777" w:rsidR="00117584" w:rsidRDefault="00140647" w:rsidP="00207E90">
      <w:pPr>
        <w:spacing w:after="0"/>
        <w:ind w:firstLine="720"/>
        <w:rPr>
          <w:rFonts w:ascii="Times New Roman" w:hAnsi="Times New Roman" w:cs="Times New Roman"/>
          <w:sz w:val="24"/>
          <w:szCs w:val="24"/>
        </w:rPr>
      </w:pPr>
      <w:r w:rsidRPr="008A6122">
        <w:rPr>
          <w:rFonts w:ascii="Times New Roman" w:hAnsi="Times New Roman" w:cs="Times New Roman"/>
          <w:sz w:val="24"/>
          <w:szCs w:val="24"/>
        </w:rPr>
        <w:t>At 9:11 a.m.,</w:t>
      </w:r>
      <w:r w:rsidR="00117584" w:rsidRPr="00117584">
        <w:rPr>
          <w:rFonts w:ascii="Times New Roman" w:hAnsi="Times New Roman" w:cs="Times New Roman"/>
          <w:sz w:val="24"/>
          <w:szCs w:val="24"/>
        </w:rPr>
        <w:t xml:space="preserve"> planes begin dropping out of the sky. Not all of them</w:t>
      </w:r>
      <w:r w:rsidR="00864362">
        <w:rPr>
          <w:rFonts w:ascii="Times New Roman" w:hAnsi="Times New Roman" w:cs="Times New Roman"/>
          <w:sz w:val="24"/>
          <w:szCs w:val="24"/>
        </w:rPr>
        <w:t>, b</w:t>
      </w:r>
      <w:r w:rsidR="00117584" w:rsidRPr="00117584">
        <w:rPr>
          <w:rFonts w:ascii="Times New Roman" w:hAnsi="Times New Roman" w:cs="Times New Roman"/>
          <w:sz w:val="24"/>
          <w:szCs w:val="24"/>
        </w:rPr>
        <w:t xml:space="preserve">ut more than a dozen general aviation aircraft and regional jets. Virtually every commercial flight radioed </w:t>
      </w:r>
      <w:r w:rsidR="00864362">
        <w:rPr>
          <w:rFonts w:ascii="Times New Roman" w:hAnsi="Times New Roman" w:cs="Times New Roman"/>
          <w:sz w:val="24"/>
          <w:szCs w:val="24"/>
        </w:rPr>
        <w:t>“</w:t>
      </w:r>
      <w:r w:rsidRPr="008A6122">
        <w:rPr>
          <w:rFonts w:ascii="Times New Roman" w:hAnsi="Times New Roman" w:cs="Times New Roman"/>
          <w:sz w:val="24"/>
          <w:szCs w:val="24"/>
        </w:rPr>
        <w:t>Mayday</w:t>
      </w:r>
      <w:r w:rsidR="00864362">
        <w:rPr>
          <w:rFonts w:ascii="Times New Roman" w:hAnsi="Times New Roman" w:cs="Times New Roman"/>
          <w:sz w:val="24"/>
          <w:szCs w:val="24"/>
        </w:rPr>
        <w:t>”</w:t>
      </w:r>
      <w:r w:rsidR="00117584" w:rsidRPr="00117584">
        <w:rPr>
          <w:rFonts w:ascii="Times New Roman" w:hAnsi="Times New Roman" w:cs="Times New Roman"/>
          <w:sz w:val="24"/>
          <w:szCs w:val="24"/>
        </w:rPr>
        <w:t xml:space="preserve"> because cockpit and cabin fires with terribly wounded passengers and pilots demanded action. Virtually every commercial flight in the air that morning requested immediate permission to land. However, scores of small explosions in the main terminals of JFK, LaGuardia, Newark, Logan</w:t>
      </w:r>
      <w:r w:rsidR="00864362">
        <w:rPr>
          <w:rFonts w:ascii="Times New Roman" w:hAnsi="Times New Roman" w:cs="Times New Roman"/>
          <w:sz w:val="24"/>
          <w:szCs w:val="24"/>
        </w:rPr>
        <w:t>,</w:t>
      </w:r>
      <w:r w:rsidR="00117584" w:rsidRPr="00117584">
        <w:rPr>
          <w:rFonts w:ascii="Times New Roman" w:hAnsi="Times New Roman" w:cs="Times New Roman"/>
          <w:sz w:val="24"/>
          <w:szCs w:val="24"/>
        </w:rPr>
        <w:t xml:space="preserve"> and O’Hare had forced evacuation of personnel and shutdowns</w:t>
      </w:r>
      <w:r w:rsidR="00864362">
        <w:rPr>
          <w:rFonts w:ascii="Times New Roman" w:hAnsi="Times New Roman" w:cs="Times New Roman"/>
          <w:sz w:val="24"/>
          <w:szCs w:val="24"/>
        </w:rPr>
        <w:t>.</w:t>
      </w:r>
    </w:p>
    <w:p w14:paraId="27B9EA75"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Needless to say, the simultaneity and severity of the attacks produced tsunamis of emergency calls, texts</w:t>
      </w:r>
      <w:r w:rsidR="00864362">
        <w:rPr>
          <w:rFonts w:ascii="Times New Roman" w:hAnsi="Times New Roman" w:cs="Times New Roman"/>
          <w:sz w:val="24"/>
          <w:szCs w:val="24"/>
        </w:rPr>
        <w:t>,</w:t>
      </w:r>
      <w:r w:rsidRPr="00117584">
        <w:rPr>
          <w:rFonts w:ascii="Times New Roman" w:hAnsi="Times New Roman" w:cs="Times New Roman"/>
          <w:sz w:val="24"/>
          <w:szCs w:val="24"/>
        </w:rPr>
        <w:t xml:space="preserve"> and emails. Regional and national telecom networks were overwhelmed. Alas, crude but modestly successful efforts to sabotage municipal cellphone towers and slice a couple of </w:t>
      </w:r>
      <w:r w:rsidR="00140647" w:rsidRPr="008A6122">
        <w:rPr>
          <w:rFonts w:ascii="Times New Roman" w:hAnsi="Times New Roman" w:cs="Times New Roman"/>
          <w:sz w:val="24"/>
          <w:szCs w:val="24"/>
        </w:rPr>
        <w:t>fiber</w:t>
      </w:r>
      <w:r w:rsidR="007A4DD8" w:rsidRPr="008A6122">
        <w:rPr>
          <w:rFonts w:ascii="Times New Roman" w:hAnsi="Times New Roman" w:cs="Times New Roman"/>
          <w:sz w:val="24"/>
          <w:szCs w:val="24"/>
        </w:rPr>
        <w:t>-</w:t>
      </w:r>
      <w:r w:rsidR="00140647" w:rsidRPr="008A6122">
        <w:rPr>
          <w:rFonts w:ascii="Times New Roman" w:hAnsi="Times New Roman" w:cs="Times New Roman"/>
          <w:sz w:val="24"/>
          <w:szCs w:val="24"/>
        </w:rPr>
        <w:t>optic</w:t>
      </w:r>
      <w:r w:rsidRPr="00117584">
        <w:rPr>
          <w:rFonts w:ascii="Times New Roman" w:hAnsi="Times New Roman" w:cs="Times New Roman"/>
          <w:sz w:val="24"/>
          <w:szCs w:val="24"/>
        </w:rPr>
        <w:t xml:space="preserve"> cables exacerbated the crises. Rumors soon swirled that the decapitated bodies of two Verizon and AT</w:t>
      </w:r>
      <w:r w:rsidR="00864362">
        <w:rPr>
          <w:rFonts w:ascii="Times New Roman" w:hAnsi="Times New Roman" w:cs="Times New Roman"/>
          <w:sz w:val="24"/>
          <w:szCs w:val="24"/>
        </w:rPr>
        <w:t>&amp;</w:t>
      </w:r>
      <w:r w:rsidRPr="00117584">
        <w:rPr>
          <w:rFonts w:ascii="Times New Roman" w:hAnsi="Times New Roman" w:cs="Times New Roman"/>
          <w:sz w:val="24"/>
          <w:szCs w:val="24"/>
        </w:rPr>
        <w:t>T maintenance people had been found. YouTube and Vine videos were simultaneously posted in Abbottabad and London.</w:t>
      </w:r>
    </w:p>
    <w:p w14:paraId="22645AD4"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California and </w:t>
      </w:r>
      <w:r w:rsidRPr="00804EB4">
        <w:rPr>
          <w:rFonts w:ascii="Times New Roman" w:hAnsi="Times New Roman" w:cs="Times New Roman"/>
          <w:sz w:val="24"/>
          <w:szCs w:val="24"/>
        </w:rPr>
        <w:t xml:space="preserve">the </w:t>
      </w:r>
      <w:r w:rsidR="00140647" w:rsidRPr="008A6122">
        <w:rPr>
          <w:rFonts w:ascii="Times New Roman" w:hAnsi="Times New Roman" w:cs="Times New Roman"/>
          <w:sz w:val="24"/>
          <w:szCs w:val="24"/>
        </w:rPr>
        <w:t>West Coast</w:t>
      </w:r>
      <w:r w:rsidRPr="00117584">
        <w:rPr>
          <w:rFonts w:ascii="Times New Roman" w:hAnsi="Times New Roman" w:cs="Times New Roman"/>
          <w:sz w:val="24"/>
          <w:szCs w:val="24"/>
        </w:rPr>
        <w:t xml:space="preserve"> were next.</w:t>
      </w:r>
    </w:p>
    <w:p w14:paraId="7EFD4610"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What happened? Upon review, the essential malware was simple, ingenious</w:t>
      </w:r>
      <w:r w:rsidR="00864362">
        <w:rPr>
          <w:rFonts w:ascii="Times New Roman" w:hAnsi="Times New Roman" w:cs="Times New Roman"/>
          <w:sz w:val="24"/>
          <w:szCs w:val="24"/>
        </w:rPr>
        <w:t>,</w:t>
      </w:r>
      <w:r w:rsidRPr="00117584">
        <w:rPr>
          <w:rFonts w:ascii="Times New Roman" w:hAnsi="Times New Roman" w:cs="Times New Roman"/>
          <w:sz w:val="24"/>
          <w:szCs w:val="24"/>
        </w:rPr>
        <w:t xml:space="preserve"> and </w:t>
      </w:r>
      <w:r w:rsidR="00140647" w:rsidRPr="008A6122">
        <w:rPr>
          <w:rFonts w:ascii="Times New Roman" w:hAnsi="Times New Roman" w:cs="Times New Roman"/>
          <w:sz w:val="24"/>
          <w:szCs w:val="24"/>
        </w:rPr>
        <w:t>scalably</w:t>
      </w:r>
      <w:r w:rsidRPr="00117584">
        <w:rPr>
          <w:rFonts w:ascii="Times New Roman" w:hAnsi="Times New Roman" w:cs="Times New Roman"/>
          <w:sz w:val="24"/>
          <w:szCs w:val="24"/>
        </w:rPr>
        <w:t xml:space="preserve"> effective</w:t>
      </w:r>
      <w:r w:rsidR="00864362">
        <w:rPr>
          <w:rFonts w:ascii="Times New Roman" w:hAnsi="Times New Roman" w:cs="Times New Roman"/>
          <w:sz w:val="24"/>
          <w:szCs w:val="24"/>
        </w:rPr>
        <w:t>—</w:t>
      </w:r>
      <w:r w:rsidRPr="00117584">
        <w:rPr>
          <w:rFonts w:ascii="Times New Roman" w:hAnsi="Times New Roman" w:cs="Times New Roman"/>
          <w:sz w:val="24"/>
          <w:szCs w:val="24"/>
        </w:rPr>
        <w:t>a masterpiece of digital infiltration, espionage</w:t>
      </w:r>
      <w:r w:rsidR="00864362">
        <w:rPr>
          <w:rFonts w:ascii="Times New Roman" w:hAnsi="Times New Roman" w:cs="Times New Roman"/>
          <w:sz w:val="24"/>
          <w:szCs w:val="24"/>
        </w:rPr>
        <w:t>,</w:t>
      </w:r>
      <w:r w:rsidRPr="00117584">
        <w:rPr>
          <w:rFonts w:ascii="Times New Roman" w:hAnsi="Times New Roman" w:cs="Times New Roman"/>
          <w:sz w:val="24"/>
          <w:szCs w:val="24"/>
        </w:rPr>
        <w:t xml:space="preserve"> and sabotage. The tightly-packed code basically turned every smartphone, tablet</w:t>
      </w:r>
      <w:r w:rsidR="00864362">
        <w:rPr>
          <w:rFonts w:ascii="Times New Roman" w:hAnsi="Times New Roman" w:cs="Times New Roman"/>
          <w:sz w:val="24"/>
          <w:szCs w:val="24"/>
        </w:rPr>
        <w:t>,</w:t>
      </w:r>
      <w:r w:rsidRPr="00117584">
        <w:rPr>
          <w:rFonts w:ascii="Times New Roman" w:hAnsi="Times New Roman" w:cs="Times New Roman"/>
          <w:sz w:val="24"/>
          <w:szCs w:val="24"/>
        </w:rPr>
        <w:t xml:space="preserve"> and eyeware running Android, IOS</w:t>
      </w:r>
      <w:r w:rsidR="00864362">
        <w:rPr>
          <w:rFonts w:ascii="Times New Roman" w:hAnsi="Times New Roman" w:cs="Times New Roman"/>
          <w:sz w:val="24"/>
          <w:szCs w:val="24"/>
        </w:rPr>
        <w:t>,</w:t>
      </w:r>
      <w:r w:rsidRPr="00117584">
        <w:rPr>
          <w:rFonts w:ascii="Times New Roman" w:hAnsi="Times New Roman" w:cs="Times New Roman"/>
          <w:sz w:val="24"/>
          <w:szCs w:val="24"/>
        </w:rPr>
        <w:t xml:space="preserve"> or Microsoft HoloLens operating systems into digital IEDS. Call them DIEDs. </w:t>
      </w:r>
    </w:p>
    <w:p w14:paraId="5575C5DA"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The </w:t>
      </w:r>
      <w:r w:rsidR="00140647" w:rsidRPr="008A6122">
        <w:rPr>
          <w:rFonts w:ascii="Times New Roman" w:hAnsi="Times New Roman" w:cs="Times New Roman"/>
          <w:sz w:val="24"/>
          <w:szCs w:val="24"/>
        </w:rPr>
        <w:t>mal</w:t>
      </w:r>
      <w:r w:rsidRPr="007E479B">
        <w:rPr>
          <w:rFonts w:ascii="Times New Roman" w:hAnsi="Times New Roman" w:cs="Times New Roman"/>
          <w:sz w:val="24"/>
          <w:szCs w:val="24"/>
        </w:rPr>
        <w:t>ware</w:t>
      </w:r>
      <w:r w:rsidRPr="00117584">
        <w:rPr>
          <w:rFonts w:ascii="Times New Roman" w:hAnsi="Times New Roman" w:cs="Times New Roman"/>
          <w:sz w:val="24"/>
          <w:szCs w:val="24"/>
        </w:rPr>
        <w:t xml:space="preserve"> quietly but thoroughly corrupted device power management systems. When cued by time, </w:t>
      </w:r>
      <w:r w:rsidRPr="007E479B">
        <w:rPr>
          <w:rFonts w:ascii="Times New Roman" w:hAnsi="Times New Roman" w:cs="Times New Roman"/>
          <w:sz w:val="24"/>
          <w:szCs w:val="24"/>
        </w:rPr>
        <w:t>geolocation</w:t>
      </w:r>
      <w:r w:rsidR="007E479B">
        <w:rPr>
          <w:rFonts w:ascii="Times New Roman" w:hAnsi="Times New Roman" w:cs="Times New Roman"/>
          <w:sz w:val="24"/>
          <w:szCs w:val="24"/>
        </w:rPr>
        <w:t>,</w:t>
      </w:r>
      <w:r w:rsidRPr="00117584">
        <w:rPr>
          <w:rFonts w:ascii="Times New Roman" w:hAnsi="Times New Roman" w:cs="Times New Roman"/>
          <w:sz w:val="24"/>
          <w:szCs w:val="24"/>
        </w:rPr>
        <w:t xml:space="preserve"> and/or accelerometer-ascertained speed, that malware turned batteries into bombs. </w:t>
      </w:r>
    </w:p>
    <w:p w14:paraId="223427B8"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lastRenderedPageBreak/>
        <w:t xml:space="preserve">The bigger and denser the battery, the more destructive the resulting explosion and fire. Anyone with </w:t>
      </w:r>
      <w:r w:rsidR="00864362">
        <w:rPr>
          <w:rFonts w:ascii="Times New Roman" w:hAnsi="Times New Roman" w:cs="Times New Roman"/>
          <w:sz w:val="24"/>
          <w:szCs w:val="24"/>
        </w:rPr>
        <w:t>a</w:t>
      </w:r>
      <w:r w:rsidR="00864362" w:rsidRPr="00117584">
        <w:rPr>
          <w:rFonts w:ascii="Times New Roman" w:hAnsi="Times New Roman" w:cs="Times New Roman"/>
          <w:sz w:val="24"/>
          <w:szCs w:val="24"/>
        </w:rPr>
        <w:t xml:space="preserve"> </w:t>
      </w:r>
      <w:r w:rsidRPr="00117584">
        <w:rPr>
          <w:rFonts w:ascii="Times New Roman" w:hAnsi="Times New Roman" w:cs="Times New Roman"/>
          <w:sz w:val="24"/>
          <w:szCs w:val="24"/>
        </w:rPr>
        <w:t>device in their hands, on their laps</w:t>
      </w:r>
      <w:r w:rsidR="00864362">
        <w:rPr>
          <w:rFonts w:ascii="Times New Roman" w:hAnsi="Times New Roman" w:cs="Times New Roman"/>
          <w:sz w:val="24"/>
          <w:szCs w:val="24"/>
        </w:rPr>
        <w:t>,</w:t>
      </w:r>
      <w:r w:rsidRPr="00117584">
        <w:rPr>
          <w:rFonts w:ascii="Times New Roman" w:hAnsi="Times New Roman" w:cs="Times New Roman"/>
          <w:sz w:val="24"/>
          <w:szCs w:val="24"/>
        </w:rPr>
        <w:t xml:space="preserve"> or pressing their cheek</w:t>
      </w:r>
      <w:r w:rsidR="00864362">
        <w:rPr>
          <w:rFonts w:ascii="Times New Roman" w:hAnsi="Times New Roman" w:cs="Times New Roman"/>
          <w:sz w:val="24"/>
          <w:szCs w:val="24"/>
        </w:rPr>
        <w:t>s</w:t>
      </w:r>
      <w:r w:rsidRPr="00117584">
        <w:rPr>
          <w:rFonts w:ascii="Times New Roman" w:hAnsi="Times New Roman" w:cs="Times New Roman"/>
          <w:sz w:val="24"/>
          <w:szCs w:val="24"/>
        </w:rPr>
        <w:t xml:space="preserve"> would be wounded or worse. Phones affixed to automobile dashboards or tablets entertaining children were virtually guaranteed to inflict grievous harm. </w:t>
      </w:r>
    </w:p>
    <w:p w14:paraId="45E48A6C"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The more networked devices one carried, the greater the opportunities for dismemberment and death</w:t>
      </w:r>
      <w:r w:rsidR="00864362">
        <w:rPr>
          <w:rFonts w:ascii="Times New Roman" w:hAnsi="Times New Roman" w:cs="Times New Roman"/>
          <w:sz w:val="24"/>
          <w:szCs w:val="24"/>
        </w:rPr>
        <w:t>.</w:t>
      </w:r>
      <w:r w:rsidRPr="00117584">
        <w:rPr>
          <w:rFonts w:ascii="Times New Roman" w:hAnsi="Times New Roman" w:cs="Times New Roman"/>
          <w:sz w:val="24"/>
          <w:szCs w:val="24"/>
        </w:rPr>
        <w:t xml:space="preserve"> The multiplicative power of hundreds of such devices simultaneously erupting on city buses or subway cars virtually guaranteed death or dismemberment. That second explosive wave sealed in the initial terror and pain. Everyone trying to make emergency calls, texts</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or tweets during that eerily silent </w:t>
      </w:r>
      <w:r w:rsidR="00AC3CA6">
        <w:rPr>
          <w:rFonts w:ascii="Times New Roman" w:hAnsi="Times New Roman" w:cs="Times New Roman"/>
          <w:sz w:val="24"/>
          <w:szCs w:val="24"/>
        </w:rPr>
        <w:t>seventy-seven-</w:t>
      </w:r>
      <w:r w:rsidRPr="00117584">
        <w:rPr>
          <w:rFonts w:ascii="Times New Roman" w:hAnsi="Times New Roman" w:cs="Times New Roman"/>
          <w:sz w:val="24"/>
          <w:szCs w:val="24"/>
        </w:rPr>
        <w:t>second gap had fingers and faces mutilated.</w:t>
      </w:r>
    </w:p>
    <w:p w14:paraId="6B9F1D22"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Weeks later, forensic analyses ultimately revealed fewer than 4.5 million infected devices</w:t>
      </w:r>
      <w:r w:rsidR="00AC3CA6">
        <w:rPr>
          <w:rFonts w:ascii="Times New Roman" w:hAnsi="Times New Roman" w:cs="Times New Roman"/>
          <w:sz w:val="24"/>
          <w:szCs w:val="24"/>
        </w:rPr>
        <w:t>—</w:t>
      </w:r>
      <w:r w:rsidRPr="00117584">
        <w:rPr>
          <w:rFonts w:ascii="Times New Roman" w:hAnsi="Times New Roman" w:cs="Times New Roman"/>
          <w:sz w:val="24"/>
          <w:szCs w:val="24"/>
        </w:rPr>
        <w:t>barely 3</w:t>
      </w:r>
      <w:r w:rsidR="00AC3CA6">
        <w:rPr>
          <w:rFonts w:ascii="Times New Roman" w:hAnsi="Times New Roman" w:cs="Times New Roman"/>
          <w:sz w:val="24"/>
          <w:szCs w:val="24"/>
        </w:rPr>
        <w:t xml:space="preserve"> percent</w:t>
      </w:r>
      <w:r w:rsidRPr="00117584">
        <w:rPr>
          <w:rFonts w:ascii="Times New Roman" w:hAnsi="Times New Roman" w:cs="Times New Roman"/>
          <w:sz w:val="24"/>
          <w:szCs w:val="24"/>
        </w:rPr>
        <w:t xml:space="preserve"> of the accessible population</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were enough wreak this havoc. Between porn sites, a handful of </w:t>
      </w:r>
      <w:r w:rsidRPr="00142AD5">
        <w:rPr>
          <w:rFonts w:ascii="Times New Roman" w:hAnsi="Times New Roman" w:cs="Times New Roman"/>
          <w:sz w:val="24"/>
          <w:szCs w:val="24"/>
        </w:rPr>
        <w:t xml:space="preserve">free </w:t>
      </w:r>
      <w:r w:rsidR="00140647" w:rsidRPr="008A6122">
        <w:rPr>
          <w:rFonts w:ascii="Times New Roman" w:hAnsi="Times New Roman" w:cs="Times New Roman"/>
          <w:sz w:val="24"/>
          <w:szCs w:val="24"/>
        </w:rPr>
        <w:t>Trojan horse</w:t>
      </w:r>
      <w:r w:rsidRPr="00117584">
        <w:rPr>
          <w:rFonts w:ascii="Times New Roman" w:hAnsi="Times New Roman" w:cs="Times New Roman"/>
          <w:sz w:val="24"/>
          <w:szCs w:val="24"/>
        </w:rPr>
        <w:t xml:space="preserve"> apps and </w:t>
      </w:r>
      <w:r w:rsidR="00140647" w:rsidRPr="008A6122">
        <w:rPr>
          <w:rFonts w:ascii="Times New Roman" w:hAnsi="Times New Roman" w:cs="Times New Roman"/>
          <w:sz w:val="24"/>
          <w:szCs w:val="24"/>
        </w:rPr>
        <w:t>skillfully</w:t>
      </w:r>
      <w:r w:rsidR="007A4DD8" w:rsidRPr="008A6122">
        <w:rPr>
          <w:rFonts w:ascii="Times New Roman" w:hAnsi="Times New Roman" w:cs="Times New Roman"/>
          <w:sz w:val="24"/>
          <w:szCs w:val="24"/>
        </w:rPr>
        <w:t xml:space="preserve">-designed </w:t>
      </w:r>
      <w:r w:rsidR="00140647" w:rsidRPr="008A6122">
        <w:rPr>
          <w:rFonts w:ascii="Times New Roman" w:hAnsi="Times New Roman" w:cs="Times New Roman"/>
          <w:sz w:val="24"/>
          <w:szCs w:val="24"/>
        </w:rPr>
        <w:t>viral</w:t>
      </w:r>
      <w:r w:rsidRPr="00142AD5">
        <w:rPr>
          <w:rFonts w:ascii="Times New Roman" w:hAnsi="Times New Roman" w:cs="Times New Roman"/>
          <w:sz w:val="24"/>
          <w:szCs w:val="24"/>
        </w:rPr>
        <w:t xml:space="preserve"> attachments</w:t>
      </w:r>
      <w:r w:rsidRPr="00117584">
        <w:rPr>
          <w:rFonts w:ascii="Times New Roman" w:hAnsi="Times New Roman" w:cs="Times New Roman"/>
          <w:sz w:val="24"/>
          <w:szCs w:val="24"/>
        </w:rPr>
        <w:t xml:space="preserve">, spreading the essential malware took fewer than </w:t>
      </w:r>
      <w:r w:rsidR="00AC3CA6">
        <w:rPr>
          <w:rFonts w:ascii="Times New Roman" w:hAnsi="Times New Roman" w:cs="Times New Roman"/>
          <w:sz w:val="24"/>
          <w:szCs w:val="24"/>
        </w:rPr>
        <w:t>fifty</w:t>
      </w:r>
      <w:r w:rsidR="00AC3CA6" w:rsidRPr="00117584">
        <w:rPr>
          <w:rFonts w:ascii="Times New Roman" w:hAnsi="Times New Roman" w:cs="Times New Roman"/>
          <w:sz w:val="24"/>
          <w:szCs w:val="24"/>
        </w:rPr>
        <w:t xml:space="preserve"> </w:t>
      </w:r>
      <w:r w:rsidRPr="00117584">
        <w:rPr>
          <w:rFonts w:ascii="Times New Roman" w:hAnsi="Times New Roman" w:cs="Times New Roman"/>
          <w:sz w:val="24"/>
          <w:szCs w:val="24"/>
        </w:rPr>
        <w:t>days. Cleverly concealed loggers tracked infected devices and users; the plotters fine-tuned and better targeted their explosive impact accordingly.</w:t>
      </w:r>
    </w:p>
    <w:p w14:paraId="522DA1A1"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For all intents and purposes, moderately talented terrorists cost-effectively converted Botnet paradigms and templates into battlespaces </w:t>
      </w:r>
      <w:r w:rsidRPr="00F07689">
        <w:rPr>
          <w:rFonts w:ascii="Times New Roman" w:hAnsi="Times New Roman" w:cs="Times New Roman"/>
          <w:sz w:val="24"/>
          <w:szCs w:val="24"/>
        </w:rPr>
        <w:t xml:space="preserve">that </w:t>
      </w:r>
      <w:r w:rsidR="007E479B" w:rsidRPr="00F07689">
        <w:rPr>
          <w:rFonts w:ascii="Times New Roman" w:hAnsi="Times New Roman" w:cs="Times New Roman"/>
          <w:sz w:val="24"/>
          <w:szCs w:val="24"/>
        </w:rPr>
        <w:t>transformed</w:t>
      </w:r>
      <w:r w:rsidR="007E479B" w:rsidRPr="00117584">
        <w:rPr>
          <w:rFonts w:ascii="Times New Roman" w:hAnsi="Times New Roman" w:cs="Times New Roman"/>
          <w:sz w:val="24"/>
          <w:szCs w:val="24"/>
        </w:rPr>
        <w:t xml:space="preserve"> </w:t>
      </w:r>
      <w:r w:rsidRPr="00117584">
        <w:rPr>
          <w:rFonts w:ascii="Times New Roman" w:hAnsi="Times New Roman" w:cs="Times New Roman"/>
          <w:sz w:val="24"/>
          <w:szCs w:val="24"/>
        </w:rPr>
        <w:t xml:space="preserve">people’s personal devices into networked booby-traps. Their phones and tablets DIED to attack them. </w:t>
      </w:r>
    </w:p>
    <w:p w14:paraId="3B9E7621"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Technically, this was the largest strategic bombing strike and local terror tactic in world history.</w:t>
      </w:r>
    </w:p>
    <w:p w14:paraId="4926A542"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The attack killed more Americans than the jet-fueled collapse of the Twin Towers and the attack on the Pentagon. No last-minute </w:t>
      </w:r>
      <w:r w:rsidR="00AC3CA6">
        <w:rPr>
          <w:rFonts w:ascii="Times New Roman" w:hAnsi="Times New Roman" w:cs="Times New Roman"/>
          <w:sz w:val="24"/>
          <w:szCs w:val="24"/>
        </w:rPr>
        <w:t>“</w:t>
      </w:r>
      <w:r w:rsidRPr="00117584">
        <w:rPr>
          <w:rFonts w:ascii="Times New Roman" w:hAnsi="Times New Roman" w:cs="Times New Roman"/>
          <w:sz w:val="24"/>
          <w:szCs w:val="24"/>
        </w:rPr>
        <w:t>Let’s Roll</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heroics thwarted the lethality of literally millions of traveling IEDs.</w:t>
      </w:r>
    </w:p>
    <w:p w14:paraId="6A9EA393"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Pointing out possible vulnerabilities in next-gen telecommunications networks is not the purpose of this wicked scenario</w:t>
      </w:r>
      <w:r w:rsidR="00AC3CA6">
        <w:rPr>
          <w:rFonts w:ascii="Times New Roman" w:hAnsi="Times New Roman" w:cs="Times New Roman"/>
          <w:sz w:val="24"/>
          <w:szCs w:val="24"/>
        </w:rPr>
        <w:t>; h</w:t>
      </w:r>
      <w:r w:rsidRPr="00117584">
        <w:rPr>
          <w:rFonts w:ascii="Times New Roman" w:hAnsi="Times New Roman" w:cs="Times New Roman"/>
          <w:sz w:val="24"/>
          <w:szCs w:val="24"/>
        </w:rPr>
        <w:t xml:space="preserve">ow </w:t>
      </w:r>
      <w:r w:rsidR="00AC3CA6">
        <w:rPr>
          <w:rFonts w:ascii="Times New Roman" w:hAnsi="Times New Roman" w:cs="Times New Roman"/>
          <w:sz w:val="24"/>
          <w:szCs w:val="24"/>
        </w:rPr>
        <w:t>“</w:t>
      </w:r>
      <w:r w:rsidRPr="00117584">
        <w:rPr>
          <w:rFonts w:ascii="Times New Roman" w:hAnsi="Times New Roman" w:cs="Times New Roman"/>
          <w:sz w:val="24"/>
          <w:szCs w:val="24"/>
        </w:rPr>
        <w:t>Stuxnetification</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requires serious students of military conflict and technology to revisit and rethink fundamental assumptions about warfare is.</w:t>
      </w:r>
    </w:p>
    <w:p w14:paraId="62F62CFF"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This brief essay asserts Stuxnet’s perceived successes</w:t>
      </w:r>
      <w:r w:rsidR="00AC3CA6">
        <w:rPr>
          <w:rFonts w:ascii="Times New Roman" w:hAnsi="Times New Roman" w:cs="Times New Roman"/>
          <w:sz w:val="24"/>
          <w:szCs w:val="24"/>
        </w:rPr>
        <w:t>—</w:t>
      </w:r>
      <w:r w:rsidRPr="00117584">
        <w:rPr>
          <w:rFonts w:ascii="Times New Roman" w:hAnsi="Times New Roman" w:cs="Times New Roman"/>
          <w:sz w:val="24"/>
          <w:szCs w:val="24"/>
        </w:rPr>
        <w:t>and limitations</w:t>
      </w:r>
      <w:r w:rsidR="00AC3CA6">
        <w:rPr>
          <w:rFonts w:ascii="Times New Roman" w:hAnsi="Times New Roman" w:cs="Times New Roman"/>
          <w:sz w:val="24"/>
          <w:szCs w:val="24"/>
        </w:rPr>
        <w:t>—</w:t>
      </w:r>
      <w:r w:rsidRPr="00117584">
        <w:rPr>
          <w:rFonts w:ascii="Times New Roman" w:hAnsi="Times New Roman" w:cs="Times New Roman"/>
          <w:sz w:val="24"/>
          <w:szCs w:val="24"/>
        </w:rPr>
        <w:t>invite revision of nascent cyber</w:t>
      </w:r>
      <w:r w:rsidR="00AC3CA6">
        <w:rPr>
          <w:rFonts w:ascii="Times New Roman" w:hAnsi="Times New Roman" w:cs="Times New Roman"/>
          <w:sz w:val="24"/>
          <w:szCs w:val="24"/>
        </w:rPr>
        <w:t xml:space="preserve"> </w:t>
      </w:r>
      <w:r w:rsidRPr="00117584">
        <w:rPr>
          <w:rFonts w:ascii="Times New Roman" w:hAnsi="Times New Roman" w:cs="Times New Roman"/>
          <w:sz w:val="24"/>
          <w:szCs w:val="24"/>
        </w:rPr>
        <w:t>conflict doctrines, net-centric warfare beliefs, C3I/ISR operations</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and the future of combined arms. The goal is</w:t>
      </w:r>
      <w:r w:rsidR="00AC3CA6">
        <w:rPr>
          <w:rFonts w:ascii="Times New Roman" w:hAnsi="Times New Roman" w:cs="Times New Roman"/>
          <w:sz w:val="24"/>
          <w:szCs w:val="24"/>
        </w:rPr>
        <w:t xml:space="preserve"> to</w:t>
      </w:r>
      <w:r w:rsidRPr="00117584">
        <w:rPr>
          <w:rFonts w:ascii="Times New Roman" w:hAnsi="Times New Roman" w:cs="Times New Roman"/>
          <w:sz w:val="24"/>
          <w:szCs w:val="24"/>
        </w:rPr>
        <w:t xml:space="preserve"> provok</w:t>
      </w:r>
      <w:r w:rsidR="00AC3CA6">
        <w:rPr>
          <w:rFonts w:ascii="Times New Roman" w:hAnsi="Times New Roman" w:cs="Times New Roman"/>
          <w:sz w:val="24"/>
          <w:szCs w:val="24"/>
        </w:rPr>
        <w:t>e</w:t>
      </w:r>
      <w:r w:rsidRPr="00117584">
        <w:rPr>
          <w:rFonts w:ascii="Times New Roman" w:hAnsi="Times New Roman" w:cs="Times New Roman"/>
          <w:sz w:val="24"/>
          <w:szCs w:val="24"/>
        </w:rPr>
        <w:t xml:space="preserve"> useful arguments between national security constituencies who are too often too quick to either compartmentalize novel technologies or pursue grand strategic CONOPS.</w:t>
      </w:r>
    </w:p>
    <w:p w14:paraId="19291060"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Ideally, those useful arguments will help military leaders, policymakers</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and those who preserve, protect</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and defend critical infrastructures better understand and manage the risks and opportunities tomorrow’s Stuxnets will create. </w:t>
      </w:r>
    </w:p>
    <w:p w14:paraId="5765EF44"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For this essay, the most important Stuxnet insight is that networked computation becomes </w:t>
      </w:r>
      <w:r w:rsidR="00AC3CA6">
        <w:rPr>
          <w:rFonts w:ascii="Times New Roman" w:hAnsi="Times New Roman" w:cs="Times New Roman"/>
          <w:sz w:val="24"/>
          <w:szCs w:val="24"/>
        </w:rPr>
        <w:t>“</w:t>
      </w:r>
      <w:r w:rsidRPr="00117584">
        <w:rPr>
          <w:rFonts w:ascii="Times New Roman" w:hAnsi="Times New Roman" w:cs="Times New Roman"/>
          <w:sz w:val="24"/>
          <w:szCs w:val="24"/>
        </w:rPr>
        <w:t>intelligently kinetic.</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That is, malware should no longer be seen as simply about digitally crippling, killing</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or stealthily parasitizing components of complex </w:t>
      </w:r>
      <w:r w:rsidR="00AC3CA6">
        <w:rPr>
          <w:rFonts w:ascii="Times New Roman" w:hAnsi="Times New Roman" w:cs="Times New Roman"/>
          <w:sz w:val="24"/>
          <w:szCs w:val="24"/>
        </w:rPr>
        <w:t>“</w:t>
      </w:r>
      <w:r w:rsidRPr="00117584">
        <w:rPr>
          <w:rFonts w:ascii="Times New Roman" w:hAnsi="Times New Roman" w:cs="Times New Roman"/>
          <w:sz w:val="24"/>
          <w:szCs w:val="24"/>
        </w:rPr>
        <w:t>dual use</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systems. Malware can dimensionally </w:t>
      </w:r>
      <w:r w:rsidR="00140647" w:rsidRPr="008A6122">
        <w:rPr>
          <w:rFonts w:ascii="Times New Roman" w:hAnsi="Times New Roman" w:cs="Times New Roman"/>
          <w:sz w:val="24"/>
          <w:szCs w:val="24"/>
        </w:rPr>
        <w:t>reengineer</w:t>
      </w:r>
      <w:r w:rsidR="00DC635B" w:rsidRPr="008A6122">
        <w:rPr>
          <w:rFonts w:ascii="Times New Roman" w:hAnsi="Times New Roman" w:cs="Times New Roman"/>
          <w:sz w:val="24"/>
          <w:szCs w:val="24"/>
        </w:rPr>
        <w:t xml:space="preserve"> and </w:t>
      </w:r>
      <w:r w:rsidR="00140647" w:rsidRPr="008A6122">
        <w:rPr>
          <w:rFonts w:ascii="Times New Roman" w:hAnsi="Times New Roman" w:cs="Times New Roman"/>
          <w:sz w:val="24"/>
          <w:szCs w:val="24"/>
        </w:rPr>
        <w:t>transform</w:t>
      </w:r>
      <w:r w:rsidRPr="00117584">
        <w:rPr>
          <w:rFonts w:ascii="Times New Roman" w:hAnsi="Times New Roman" w:cs="Times New Roman"/>
          <w:sz w:val="24"/>
          <w:szCs w:val="24"/>
        </w:rPr>
        <w:t xml:space="preserve"> those components</w:t>
      </w:r>
      <w:r w:rsidR="00AC3CA6">
        <w:rPr>
          <w:rFonts w:ascii="Times New Roman" w:hAnsi="Times New Roman" w:cs="Times New Roman"/>
          <w:sz w:val="24"/>
          <w:szCs w:val="24"/>
        </w:rPr>
        <w:t>—</w:t>
      </w:r>
      <w:r w:rsidRPr="00117584">
        <w:rPr>
          <w:rFonts w:ascii="Times New Roman" w:hAnsi="Times New Roman" w:cs="Times New Roman"/>
          <w:sz w:val="24"/>
          <w:szCs w:val="24"/>
        </w:rPr>
        <w:t>and thus that system</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into something else. </w:t>
      </w:r>
    </w:p>
    <w:p w14:paraId="7C98ECF9"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lastRenderedPageBreak/>
        <w:t>This malware genre facilitates the creation of new capabilities that elicit novel effects. Stuxnet was a crudely important first step towards technically highlighting the false dichotomies and real interfaces between atoms and bits. Tomorrow’s Stuxnets will be far more talented and versatile technical traitors. What</w:t>
      </w:r>
      <w:r w:rsidR="00AC3CA6">
        <w:rPr>
          <w:rFonts w:ascii="Times New Roman" w:hAnsi="Times New Roman" w:cs="Times New Roman"/>
          <w:sz w:val="24"/>
          <w:szCs w:val="24"/>
        </w:rPr>
        <w:t xml:space="preserve"> i</w:t>
      </w:r>
      <w:r w:rsidRPr="00117584">
        <w:rPr>
          <w:rFonts w:ascii="Times New Roman" w:hAnsi="Times New Roman" w:cs="Times New Roman"/>
          <w:sz w:val="24"/>
          <w:szCs w:val="24"/>
        </w:rPr>
        <w:t>s more, they</w:t>
      </w:r>
      <w:r w:rsidR="00AC3CA6">
        <w:rPr>
          <w:rFonts w:ascii="Times New Roman" w:hAnsi="Times New Roman" w:cs="Times New Roman"/>
          <w:sz w:val="24"/>
          <w:szCs w:val="24"/>
        </w:rPr>
        <w:t xml:space="preserve"> wi</w:t>
      </w:r>
      <w:r w:rsidRPr="00117584">
        <w:rPr>
          <w:rFonts w:ascii="Times New Roman" w:hAnsi="Times New Roman" w:cs="Times New Roman"/>
          <w:sz w:val="24"/>
          <w:szCs w:val="24"/>
        </w:rPr>
        <w:t>ll learn. Over time, we</w:t>
      </w:r>
      <w:r w:rsidR="00AC3CA6">
        <w:rPr>
          <w:rFonts w:ascii="Times New Roman" w:hAnsi="Times New Roman" w:cs="Times New Roman"/>
          <w:sz w:val="24"/>
          <w:szCs w:val="24"/>
        </w:rPr>
        <w:t xml:space="preserve"> wi</w:t>
      </w:r>
      <w:r w:rsidRPr="00117584">
        <w:rPr>
          <w:rFonts w:ascii="Times New Roman" w:hAnsi="Times New Roman" w:cs="Times New Roman"/>
          <w:sz w:val="24"/>
          <w:szCs w:val="24"/>
        </w:rPr>
        <w:t>ll see the Watsonification of Stuxnets. That is to say, machine-learning enabled malware that gets smarter when either opportunities or threats materialize.</w:t>
      </w:r>
    </w:p>
    <w:p w14:paraId="11C81488"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Consequently, </w:t>
      </w:r>
      <w:r w:rsidR="00AC3CA6">
        <w:rPr>
          <w:rFonts w:ascii="Times New Roman" w:hAnsi="Times New Roman" w:cs="Times New Roman"/>
          <w:sz w:val="24"/>
          <w:szCs w:val="24"/>
        </w:rPr>
        <w:t>S</w:t>
      </w:r>
      <w:r w:rsidRPr="00117584">
        <w:rPr>
          <w:rFonts w:ascii="Times New Roman" w:hAnsi="Times New Roman" w:cs="Times New Roman"/>
          <w:sz w:val="24"/>
          <w:szCs w:val="24"/>
        </w:rPr>
        <w:t>tuxnetification blurs, if not smears, the boundaries between the virtual and physical</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military and civilian</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visual and acoustic</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chemical and electrical</w:t>
      </w:r>
      <w:r w:rsidR="00AC3CA6">
        <w:rPr>
          <w:rFonts w:ascii="Times New Roman" w:hAnsi="Times New Roman" w:cs="Times New Roman"/>
          <w:sz w:val="24"/>
          <w:szCs w:val="24"/>
        </w:rPr>
        <w:t xml:space="preserve">, and between </w:t>
      </w:r>
      <w:r w:rsidRPr="00117584">
        <w:rPr>
          <w:rFonts w:ascii="Times New Roman" w:hAnsi="Times New Roman" w:cs="Times New Roman"/>
          <w:sz w:val="24"/>
          <w:szCs w:val="24"/>
        </w:rPr>
        <w:t>software, firmware</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and hardware. Interoperability between networks and their nodes mutates from enabler to </w:t>
      </w:r>
      <w:r w:rsidR="00AC3CA6">
        <w:rPr>
          <w:rFonts w:ascii="Times New Roman" w:hAnsi="Times New Roman" w:cs="Times New Roman"/>
          <w:sz w:val="24"/>
          <w:szCs w:val="24"/>
        </w:rPr>
        <w:t>“</w:t>
      </w:r>
      <w:r w:rsidRPr="00117584">
        <w:rPr>
          <w:rFonts w:ascii="Times New Roman" w:hAnsi="Times New Roman" w:cs="Times New Roman"/>
          <w:sz w:val="24"/>
          <w:szCs w:val="24"/>
        </w:rPr>
        <w:t>schwachpunkt</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vulnerability. Stuxnetification dramatically expands the degrees of freedom and control for an intruder. The more sweeping, pervasive</w:t>
      </w:r>
      <w:r w:rsidR="00AC3CA6">
        <w:rPr>
          <w:rFonts w:ascii="Times New Roman" w:hAnsi="Times New Roman" w:cs="Times New Roman"/>
          <w:sz w:val="24"/>
          <w:szCs w:val="24"/>
        </w:rPr>
        <w:t>,</w:t>
      </w:r>
      <w:r w:rsidRPr="00117584">
        <w:rPr>
          <w:rFonts w:ascii="Times New Roman" w:hAnsi="Times New Roman" w:cs="Times New Roman"/>
          <w:sz w:val="24"/>
          <w:szCs w:val="24"/>
        </w:rPr>
        <w:t xml:space="preserve"> and empowering the interoperability, the more transformationally toxic next-gen Stuxnets can be. </w:t>
      </w:r>
    </w:p>
    <w:p w14:paraId="43C8537D"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In an era of autonomous cars, 3D printers, nanotech fabricators, home automation systems</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and DIY drones, the opportunities for innovative mayhem combinatorially explode. Stuxnetified ensembles could literally induce apartment complexes</w:t>
      </w:r>
      <w:r w:rsidR="002508F1">
        <w:rPr>
          <w:rFonts w:ascii="Times New Roman" w:hAnsi="Times New Roman" w:cs="Times New Roman"/>
          <w:sz w:val="24"/>
          <w:szCs w:val="24"/>
        </w:rPr>
        <w:t>—</w:t>
      </w:r>
      <w:r w:rsidRPr="00117584">
        <w:rPr>
          <w:rFonts w:ascii="Times New Roman" w:hAnsi="Times New Roman" w:cs="Times New Roman"/>
          <w:sz w:val="24"/>
          <w:szCs w:val="24"/>
        </w:rPr>
        <w:t>or entire neighborhoods</w:t>
      </w:r>
      <w:r w:rsidR="002508F1">
        <w:rPr>
          <w:rFonts w:ascii="Times New Roman" w:hAnsi="Times New Roman" w:cs="Times New Roman"/>
          <w:sz w:val="24"/>
          <w:szCs w:val="24"/>
        </w:rPr>
        <w:t>—</w:t>
      </w:r>
      <w:r w:rsidRPr="00117584">
        <w:rPr>
          <w:rFonts w:ascii="Times New Roman" w:hAnsi="Times New Roman" w:cs="Times New Roman"/>
          <w:sz w:val="24"/>
          <w:szCs w:val="24"/>
        </w:rPr>
        <w:t>to set themselves aflame or seduce self-driving cars into precision-ferrying lethal weaponry originally programmed to produce LEGO toys to local schools. Stuxnets do</w:t>
      </w:r>
      <w:r w:rsidR="002508F1">
        <w:rPr>
          <w:rFonts w:ascii="Times New Roman" w:hAnsi="Times New Roman" w:cs="Times New Roman"/>
          <w:sz w:val="24"/>
          <w:szCs w:val="24"/>
        </w:rPr>
        <w:t xml:space="preserve"> no</w:t>
      </w:r>
      <w:r w:rsidRPr="00117584">
        <w:rPr>
          <w:rFonts w:ascii="Times New Roman" w:hAnsi="Times New Roman" w:cs="Times New Roman"/>
          <w:sz w:val="24"/>
          <w:szCs w:val="24"/>
        </w:rPr>
        <w:t xml:space="preserve">t just enjoy such </w:t>
      </w:r>
      <w:r w:rsidR="002508F1">
        <w:rPr>
          <w:rFonts w:ascii="Times New Roman" w:hAnsi="Times New Roman" w:cs="Times New Roman"/>
          <w:sz w:val="24"/>
          <w:szCs w:val="24"/>
        </w:rPr>
        <w:t>“</w:t>
      </w:r>
      <w:r w:rsidRPr="00117584">
        <w:rPr>
          <w:rFonts w:ascii="Times New Roman" w:hAnsi="Times New Roman" w:cs="Times New Roman"/>
          <w:sz w:val="24"/>
          <w:szCs w:val="24"/>
        </w:rPr>
        <w:t>target</w:t>
      </w:r>
      <w:r w:rsidR="002508F1">
        <w:rPr>
          <w:rFonts w:ascii="Times New Roman" w:hAnsi="Times New Roman" w:cs="Times New Roman"/>
          <w:sz w:val="24"/>
          <w:szCs w:val="24"/>
        </w:rPr>
        <w:t>-</w:t>
      </w:r>
      <w:r w:rsidRPr="00117584">
        <w:rPr>
          <w:rFonts w:ascii="Times New Roman" w:hAnsi="Times New Roman" w:cs="Times New Roman"/>
          <w:sz w:val="24"/>
          <w:szCs w:val="24"/>
        </w:rPr>
        <w:t>rich</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environments and ecosystems; they will create them.</w:t>
      </w:r>
    </w:p>
    <w:p w14:paraId="7737B115"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These malware become less </w:t>
      </w:r>
      <w:r w:rsidR="002508F1">
        <w:rPr>
          <w:rFonts w:ascii="Times New Roman" w:hAnsi="Times New Roman" w:cs="Times New Roman"/>
          <w:sz w:val="24"/>
          <w:szCs w:val="24"/>
        </w:rPr>
        <w:t>“</w:t>
      </w:r>
      <w:r w:rsidRPr="00117584">
        <w:rPr>
          <w:rFonts w:ascii="Times New Roman" w:hAnsi="Times New Roman" w:cs="Times New Roman"/>
          <w:sz w:val="24"/>
          <w:szCs w:val="24"/>
        </w:rPr>
        <w:t>force multiplier</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than </w:t>
      </w:r>
      <w:r w:rsidR="002508F1">
        <w:rPr>
          <w:rFonts w:ascii="Times New Roman" w:hAnsi="Times New Roman" w:cs="Times New Roman"/>
          <w:sz w:val="24"/>
          <w:szCs w:val="24"/>
        </w:rPr>
        <w:t>“</w:t>
      </w:r>
      <w:r w:rsidRPr="00117584">
        <w:rPr>
          <w:rFonts w:ascii="Times New Roman" w:hAnsi="Times New Roman" w:cs="Times New Roman"/>
          <w:sz w:val="24"/>
          <w:szCs w:val="24"/>
        </w:rPr>
        <w:t>effects enabler.</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Wherever </w:t>
      </w:r>
      <w:r w:rsidR="002508F1">
        <w:rPr>
          <w:rFonts w:ascii="Times New Roman" w:hAnsi="Times New Roman" w:cs="Times New Roman"/>
          <w:sz w:val="24"/>
          <w:szCs w:val="24"/>
        </w:rPr>
        <w:t>“</w:t>
      </w:r>
      <w:r w:rsidRPr="00117584">
        <w:rPr>
          <w:rFonts w:ascii="Times New Roman" w:hAnsi="Times New Roman" w:cs="Times New Roman"/>
          <w:sz w:val="24"/>
          <w:szCs w:val="24"/>
        </w:rPr>
        <w:t>embedded intelligence</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w:t>
      </w:r>
      <w:ins w:id="528" w:author="E" w:date="2015-08-26T18:09:00Z">
        <w:r w:rsidR="000C4D9E">
          <w:rPr>
            <w:rFonts w:ascii="Times New Roman" w:hAnsi="Times New Roman" w:cs="Times New Roman"/>
            <w:sz w:val="24"/>
            <w:szCs w:val="24"/>
          </w:rPr>
          <w:t>(</w:t>
        </w:r>
      </w:ins>
      <w:del w:id="529" w:author="E" w:date="2015-08-26T18:09:00Z">
        <w:r w:rsidRPr="00117584" w:rsidDel="000C4D9E">
          <w:rPr>
            <w:rFonts w:ascii="Times New Roman" w:hAnsi="Times New Roman" w:cs="Times New Roman"/>
            <w:sz w:val="24"/>
            <w:szCs w:val="24"/>
          </w:rPr>
          <w:delText>[</w:delText>
        </w:r>
      </w:del>
      <w:r w:rsidRPr="00117584">
        <w:rPr>
          <w:rFonts w:ascii="Times New Roman" w:hAnsi="Times New Roman" w:cs="Times New Roman"/>
          <w:sz w:val="24"/>
          <w:szCs w:val="24"/>
        </w:rPr>
        <w:t>in virtually any form</w:t>
      </w:r>
      <w:ins w:id="530" w:author="E" w:date="2015-08-26T18:09:00Z">
        <w:r w:rsidR="000C4D9E">
          <w:rPr>
            <w:rFonts w:ascii="Times New Roman" w:hAnsi="Times New Roman" w:cs="Times New Roman"/>
            <w:sz w:val="24"/>
            <w:szCs w:val="24"/>
          </w:rPr>
          <w:t>)</w:t>
        </w:r>
      </w:ins>
      <w:del w:id="531" w:author="E" w:date="2015-08-26T18:09:00Z">
        <w:r w:rsidRPr="00117584" w:rsidDel="000C4D9E">
          <w:rPr>
            <w:rFonts w:ascii="Times New Roman" w:hAnsi="Times New Roman" w:cs="Times New Roman"/>
            <w:sz w:val="24"/>
            <w:szCs w:val="24"/>
          </w:rPr>
          <w:delText>]</w:delText>
        </w:r>
      </w:del>
      <w:r w:rsidRPr="00117584">
        <w:rPr>
          <w:rFonts w:ascii="Times New Roman" w:hAnsi="Times New Roman" w:cs="Times New Roman"/>
          <w:sz w:val="24"/>
          <w:szCs w:val="24"/>
        </w:rPr>
        <w:t xml:space="preserve"> influences physical/kinetic outcomes </w:t>
      </w:r>
      <w:ins w:id="532" w:author="E" w:date="2015-08-26T18:09:00Z">
        <w:r w:rsidR="000C4D9E">
          <w:rPr>
            <w:rFonts w:ascii="Times New Roman" w:hAnsi="Times New Roman" w:cs="Times New Roman"/>
            <w:sz w:val="24"/>
            <w:szCs w:val="24"/>
          </w:rPr>
          <w:t>(</w:t>
        </w:r>
      </w:ins>
      <w:del w:id="533" w:author="E" w:date="2015-08-26T18:09:00Z">
        <w:r w:rsidRPr="00117584" w:rsidDel="000C4D9E">
          <w:rPr>
            <w:rFonts w:ascii="Times New Roman" w:hAnsi="Times New Roman" w:cs="Times New Roman"/>
            <w:sz w:val="24"/>
            <w:szCs w:val="24"/>
          </w:rPr>
          <w:delText>[</w:delText>
        </w:r>
      </w:del>
      <w:r w:rsidRPr="00117584">
        <w:rPr>
          <w:rFonts w:ascii="Times New Roman" w:hAnsi="Times New Roman" w:cs="Times New Roman"/>
          <w:sz w:val="24"/>
          <w:szCs w:val="24"/>
        </w:rPr>
        <w:t>in virtually any form</w:t>
      </w:r>
      <w:ins w:id="534" w:author="E" w:date="2015-08-26T18:09:00Z">
        <w:r w:rsidR="000C4D9E">
          <w:rPr>
            <w:rFonts w:ascii="Times New Roman" w:hAnsi="Times New Roman" w:cs="Times New Roman"/>
            <w:sz w:val="24"/>
            <w:szCs w:val="24"/>
          </w:rPr>
          <w:t>)</w:t>
        </w:r>
      </w:ins>
      <w:del w:id="535" w:author="E" w:date="2015-08-26T18:09:00Z">
        <w:r w:rsidRPr="00117584" w:rsidDel="000C4D9E">
          <w:rPr>
            <w:rFonts w:ascii="Times New Roman" w:hAnsi="Times New Roman" w:cs="Times New Roman"/>
            <w:sz w:val="24"/>
            <w:szCs w:val="24"/>
          </w:rPr>
          <w:delText>]</w:delText>
        </w:r>
      </w:del>
      <w:r w:rsidRPr="00117584">
        <w:rPr>
          <w:rFonts w:ascii="Times New Roman" w:hAnsi="Times New Roman" w:cs="Times New Roman"/>
          <w:sz w:val="24"/>
          <w:szCs w:val="24"/>
        </w:rPr>
        <w:t>, ingeniously vicious</w:t>
      </w:r>
      <w:r w:rsidR="002508F1">
        <w:rPr>
          <w:rFonts w:ascii="Times New Roman" w:hAnsi="Times New Roman" w:cs="Times New Roman"/>
          <w:sz w:val="24"/>
          <w:szCs w:val="24"/>
        </w:rPr>
        <w:t>—</w:t>
      </w:r>
      <w:r w:rsidRPr="00117584">
        <w:rPr>
          <w:rFonts w:ascii="Times New Roman" w:hAnsi="Times New Roman" w:cs="Times New Roman"/>
          <w:sz w:val="24"/>
          <w:szCs w:val="24"/>
        </w:rPr>
        <w:t>and viciously ingenious</w:t>
      </w:r>
      <w:r w:rsidR="002508F1">
        <w:rPr>
          <w:rFonts w:ascii="Times New Roman" w:hAnsi="Times New Roman" w:cs="Times New Roman"/>
          <w:sz w:val="24"/>
          <w:szCs w:val="24"/>
        </w:rPr>
        <w:t>—</w:t>
      </w:r>
      <w:r w:rsidRPr="00117584">
        <w:rPr>
          <w:rFonts w:ascii="Times New Roman" w:hAnsi="Times New Roman" w:cs="Times New Roman"/>
          <w:sz w:val="24"/>
          <w:szCs w:val="24"/>
        </w:rPr>
        <w:t>warfighters will be spoilt for choice.</w:t>
      </w:r>
    </w:p>
    <w:p w14:paraId="2E916831"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But identifying, appreciating</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and acting upon those innovative choices will likely demand more than a technically-informed rereading</w:t>
      </w:r>
      <w:r w:rsidR="002508F1">
        <w:rPr>
          <w:rFonts w:ascii="Times New Roman" w:hAnsi="Times New Roman" w:cs="Times New Roman"/>
          <w:sz w:val="24"/>
          <w:szCs w:val="24"/>
        </w:rPr>
        <w:t xml:space="preserve"> of</w:t>
      </w:r>
      <w:r w:rsidRPr="00117584">
        <w:rPr>
          <w:rFonts w:ascii="Times New Roman" w:hAnsi="Times New Roman" w:cs="Times New Roman"/>
          <w:sz w:val="24"/>
          <w:szCs w:val="24"/>
        </w:rPr>
        <w:t xml:space="preserve"> Clausewitz, Kahn, Schelling</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w:t>
      </w:r>
      <w:r w:rsidRPr="00142AD5">
        <w:rPr>
          <w:rFonts w:ascii="Times New Roman" w:hAnsi="Times New Roman" w:cs="Times New Roman"/>
          <w:sz w:val="24"/>
          <w:szCs w:val="24"/>
        </w:rPr>
        <w:t xml:space="preserve">and </w:t>
      </w:r>
      <w:r w:rsidR="00140647" w:rsidRPr="008A6122">
        <w:rPr>
          <w:rFonts w:ascii="Times New Roman" w:hAnsi="Times New Roman" w:cs="Times New Roman"/>
          <w:sz w:val="24"/>
          <w:szCs w:val="24"/>
        </w:rPr>
        <w:t>Lao Tzu</w:t>
      </w:r>
      <w:r w:rsidRPr="00142AD5">
        <w:rPr>
          <w:rFonts w:ascii="Times New Roman" w:hAnsi="Times New Roman" w:cs="Times New Roman"/>
          <w:sz w:val="24"/>
          <w:szCs w:val="24"/>
        </w:rPr>
        <w:t>.</w:t>
      </w:r>
      <w:r w:rsidRPr="00117584">
        <w:rPr>
          <w:rFonts w:ascii="Times New Roman" w:hAnsi="Times New Roman" w:cs="Times New Roman"/>
          <w:sz w:val="24"/>
          <w:szCs w:val="24"/>
        </w:rPr>
        <w:t xml:space="preserve"> A serious deconstruction of Stuxnet suggests that its true soci</w:t>
      </w:r>
      <w:r w:rsidR="002508F1">
        <w:rPr>
          <w:rFonts w:ascii="Times New Roman" w:hAnsi="Times New Roman" w:cs="Times New Roman"/>
          <w:sz w:val="24"/>
          <w:szCs w:val="24"/>
        </w:rPr>
        <w:t>o-</w:t>
      </w:r>
      <w:r w:rsidRPr="00117584">
        <w:rPr>
          <w:rFonts w:ascii="Times New Roman" w:hAnsi="Times New Roman" w:cs="Times New Roman"/>
          <w:sz w:val="24"/>
          <w:szCs w:val="24"/>
        </w:rPr>
        <w:t>politico-military potential goes well beyond technological prowess. Future reality suggests Stuxnetification demands doctrinal re-evaluation of how national security institutions project force, prosecute wars</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and protect populations.</w:t>
      </w:r>
    </w:p>
    <w:p w14:paraId="1B56F97E"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This will be as true for peer-to-peer </w:t>
      </w:r>
      <w:r w:rsidR="002508F1">
        <w:rPr>
          <w:rFonts w:ascii="Times New Roman" w:hAnsi="Times New Roman" w:cs="Times New Roman"/>
          <w:sz w:val="24"/>
          <w:szCs w:val="24"/>
        </w:rPr>
        <w:t>“</w:t>
      </w:r>
      <w:r w:rsidRPr="00117584">
        <w:rPr>
          <w:rFonts w:ascii="Times New Roman" w:hAnsi="Times New Roman" w:cs="Times New Roman"/>
          <w:sz w:val="24"/>
          <w:szCs w:val="24"/>
        </w:rPr>
        <w:t>superpower</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conflicts as for COIN. (Consider this thought experiment: imagine </w:t>
      </w:r>
      <w:r w:rsidR="002508F1">
        <w:rPr>
          <w:rFonts w:ascii="Times New Roman" w:hAnsi="Times New Roman" w:cs="Times New Roman"/>
          <w:sz w:val="24"/>
          <w:szCs w:val="24"/>
        </w:rPr>
        <w:t>S</w:t>
      </w:r>
      <w:r w:rsidRPr="00117584">
        <w:rPr>
          <w:rFonts w:ascii="Times New Roman" w:hAnsi="Times New Roman" w:cs="Times New Roman"/>
          <w:sz w:val="24"/>
          <w:szCs w:val="24"/>
        </w:rPr>
        <w:t>tuxnet-like malware that prevent</w:t>
      </w:r>
      <w:r w:rsidR="002508F1">
        <w:rPr>
          <w:rFonts w:ascii="Times New Roman" w:hAnsi="Times New Roman" w:cs="Times New Roman"/>
          <w:sz w:val="24"/>
          <w:szCs w:val="24"/>
        </w:rPr>
        <w:t>s</w:t>
      </w:r>
      <w:r w:rsidRPr="00117584">
        <w:rPr>
          <w:rFonts w:ascii="Times New Roman" w:hAnsi="Times New Roman" w:cs="Times New Roman"/>
          <w:sz w:val="24"/>
          <w:szCs w:val="24"/>
        </w:rPr>
        <w:t xml:space="preserve"> mobile devices from being used as IED detonators while quietly uploading location and contents to the nearest </w:t>
      </w:r>
      <w:r w:rsidR="002508F1">
        <w:rPr>
          <w:rFonts w:ascii="Times New Roman" w:hAnsi="Times New Roman" w:cs="Times New Roman"/>
          <w:sz w:val="24"/>
          <w:szCs w:val="24"/>
        </w:rPr>
        <w:t>“</w:t>
      </w:r>
      <w:r w:rsidRPr="00117584">
        <w:rPr>
          <w:rFonts w:ascii="Times New Roman" w:hAnsi="Times New Roman" w:cs="Times New Roman"/>
          <w:sz w:val="24"/>
          <w:szCs w:val="24"/>
        </w:rPr>
        <w:t>friendlies.</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What happens when popular and pervasive personal technologies are rendered useless as </w:t>
      </w:r>
      <w:r w:rsidR="002508F1">
        <w:rPr>
          <w:rFonts w:ascii="Times New Roman" w:hAnsi="Times New Roman" w:cs="Times New Roman"/>
          <w:sz w:val="24"/>
          <w:szCs w:val="24"/>
        </w:rPr>
        <w:t>“</w:t>
      </w:r>
      <w:r w:rsidRPr="00117584">
        <w:rPr>
          <w:rFonts w:ascii="Times New Roman" w:hAnsi="Times New Roman" w:cs="Times New Roman"/>
          <w:sz w:val="24"/>
          <w:szCs w:val="24"/>
        </w:rPr>
        <w:t>IED enablers</w:t>
      </w:r>
      <w:r w:rsidR="002508F1">
        <w:rPr>
          <w:rFonts w:ascii="Times New Roman" w:hAnsi="Times New Roman" w:cs="Times New Roman"/>
          <w:sz w:val="24"/>
          <w:szCs w:val="24"/>
        </w:rPr>
        <w:t>”</w:t>
      </w:r>
      <w:r w:rsidRPr="00117584">
        <w:rPr>
          <w:rFonts w:ascii="Times New Roman" w:hAnsi="Times New Roman" w:cs="Times New Roman"/>
          <w:sz w:val="24"/>
          <w:szCs w:val="24"/>
        </w:rPr>
        <w:t>?)</w:t>
      </w:r>
    </w:p>
    <w:p w14:paraId="72AE1A81"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In these </w:t>
      </w:r>
      <w:r w:rsidR="002508F1">
        <w:rPr>
          <w:rFonts w:ascii="Times New Roman" w:hAnsi="Times New Roman" w:cs="Times New Roman"/>
          <w:sz w:val="24"/>
          <w:szCs w:val="24"/>
        </w:rPr>
        <w:t>“</w:t>
      </w:r>
      <w:r w:rsidRPr="00117584">
        <w:rPr>
          <w:rFonts w:ascii="Times New Roman" w:hAnsi="Times New Roman" w:cs="Times New Roman"/>
          <w:sz w:val="24"/>
          <w:szCs w:val="24"/>
        </w:rPr>
        <w:t>super</w:t>
      </w:r>
      <w:r w:rsidR="002508F1">
        <w:rPr>
          <w:rFonts w:ascii="Times New Roman" w:hAnsi="Times New Roman" w:cs="Times New Roman"/>
          <w:sz w:val="24"/>
          <w:szCs w:val="24"/>
        </w:rPr>
        <w:t>-S</w:t>
      </w:r>
      <w:r w:rsidRPr="00117584">
        <w:rPr>
          <w:rFonts w:ascii="Times New Roman" w:hAnsi="Times New Roman" w:cs="Times New Roman"/>
          <w:sz w:val="24"/>
          <w:szCs w:val="24"/>
        </w:rPr>
        <w:t>tuxnet scenarios,</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networks simultaneously become both battlefield and weapon. Note this cannot be accurately said of land, sea, air</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or space…or bullets, bombs, drones</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and ICBMs. They are either one o</w:t>
      </w:r>
      <w:r w:rsidR="002508F1">
        <w:rPr>
          <w:rFonts w:ascii="Times New Roman" w:hAnsi="Times New Roman" w:cs="Times New Roman"/>
          <w:sz w:val="24"/>
          <w:szCs w:val="24"/>
        </w:rPr>
        <w:t>r</w:t>
      </w:r>
      <w:r w:rsidRPr="00117584">
        <w:rPr>
          <w:rFonts w:ascii="Times New Roman" w:hAnsi="Times New Roman" w:cs="Times New Roman"/>
          <w:sz w:val="24"/>
          <w:szCs w:val="24"/>
        </w:rPr>
        <w:t xml:space="preserve"> the other. Stuxnets make networks a weapon </w:t>
      </w:r>
      <w:r w:rsidR="00140647" w:rsidRPr="008A6122">
        <w:rPr>
          <w:rFonts w:ascii="Times New Roman" w:hAnsi="Times New Roman" w:cs="Times New Roman"/>
          <w:sz w:val="24"/>
          <w:szCs w:val="24"/>
        </w:rPr>
        <w:t>and</w:t>
      </w:r>
      <w:r w:rsidRPr="00117584">
        <w:rPr>
          <w:rFonts w:ascii="Times New Roman" w:hAnsi="Times New Roman" w:cs="Times New Roman"/>
          <w:sz w:val="24"/>
          <w:szCs w:val="24"/>
        </w:rPr>
        <w:t xml:space="preserve"> weapons into networks. Stuxnets innovatively inaugurate a new </w:t>
      </w:r>
      <w:r w:rsidR="002508F1">
        <w:rPr>
          <w:rFonts w:ascii="Times New Roman" w:hAnsi="Times New Roman" w:cs="Times New Roman"/>
          <w:sz w:val="24"/>
          <w:szCs w:val="24"/>
        </w:rPr>
        <w:t>“</w:t>
      </w:r>
      <w:r w:rsidRPr="00117584">
        <w:rPr>
          <w:rFonts w:ascii="Times New Roman" w:hAnsi="Times New Roman" w:cs="Times New Roman"/>
          <w:sz w:val="24"/>
          <w:szCs w:val="24"/>
        </w:rPr>
        <w:t>Age of –age</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espionage, camouflage, sabotage, barrage, </w:t>
      </w:r>
      <w:r w:rsidR="002508F1">
        <w:rPr>
          <w:rFonts w:ascii="Times New Roman" w:hAnsi="Times New Roman" w:cs="Times New Roman"/>
          <w:sz w:val="24"/>
          <w:szCs w:val="24"/>
        </w:rPr>
        <w:t>and so on</w:t>
      </w:r>
      <w:r w:rsidRPr="00117584">
        <w:rPr>
          <w:rFonts w:ascii="Times New Roman" w:hAnsi="Times New Roman" w:cs="Times New Roman"/>
          <w:sz w:val="24"/>
          <w:szCs w:val="24"/>
        </w:rPr>
        <w:t>. Malware multivalence makes Stuxnets more than a virus or aworm; it transfoms and transmutes. Malware evolves.</w:t>
      </w:r>
    </w:p>
    <w:p w14:paraId="1C3BCEDC"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lastRenderedPageBreak/>
        <w:t>Stuxnetification’s ongoing boundary</w:t>
      </w:r>
      <w:r w:rsidR="002508F1">
        <w:rPr>
          <w:rFonts w:ascii="Times New Roman" w:hAnsi="Times New Roman" w:cs="Times New Roman"/>
          <w:sz w:val="24"/>
          <w:szCs w:val="24"/>
        </w:rPr>
        <w:t>-</w:t>
      </w:r>
      <w:r w:rsidRPr="00117584">
        <w:rPr>
          <w:rFonts w:ascii="Times New Roman" w:hAnsi="Times New Roman" w:cs="Times New Roman"/>
          <w:sz w:val="24"/>
          <w:szCs w:val="24"/>
        </w:rPr>
        <w:t>blurring inherently means one can</w:t>
      </w:r>
      <w:r w:rsidR="002508F1">
        <w:rPr>
          <w:rFonts w:ascii="Times New Roman" w:hAnsi="Times New Roman" w:cs="Times New Roman"/>
          <w:sz w:val="24"/>
          <w:szCs w:val="24"/>
        </w:rPr>
        <w:t xml:space="preserve">not </w:t>
      </w:r>
      <w:r w:rsidRPr="00117584">
        <w:rPr>
          <w:rFonts w:ascii="Times New Roman" w:hAnsi="Times New Roman" w:cs="Times New Roman"/>
          <w:sz w:val="24"/>
          <w:szCs w:val="24"/>
        </w:rPr>
        <w:t>be certain, for example, where the espionage ends and the sabotage begins</w:t>
      </w:r>
      <w:r w:rsidR="002508F1">
        <w:rPr>
          <w:rFonts w:ascii="Times New Roman" w:hAnsi="Times New Roman" w:cs="Times New Roman"/>
          <w:sz w:val="24"/>
          <w:szCs w:val="24"/>
        </w:rPr>
        <w:t xml:space="preserve">, </w:t>
      </w:r>
      <w:r w:rsidRPr="00117584">
        <w:rPr>
          <w:rFonts w:ascii="Times New Roman" w:hAnsi="Times New Roman" w:cs="Times New Roman"/>
          <w:sz w:val="24"/>
          <w:szCs w:val="24"/>
        </w:rPr>
        <w:t xml:space="preserve">or vice versa. </w:t>
      </w:r>
      <w:ins w:id="536" w:author="E" w:date="2015-08-26T18:09:00Z">
        <w:r w:rsidR="000C4D9E">
          <w:rPr>
            <w:rFonts w:ascii="Times New Roman" w:hAnsi="Times New Roman" w:cs="Times New Roman"/>
            <w:sz w:val="24"/>
            <w:szCs w:val="24"/>
          </w:rPr>
          <w:t>(</w:t>
        </w:r>
      </w:ins>
      <w:del w:id="537" w:author="E" w:date="2015-08-26T18:09:00Z">
        <w:r w:rsidRPr="00117584" w:rsidDel="000C4D9E">
          <w:rPr>
            <w:rFonts w:ascii="Times New Roman" w:hAnsi="Times New Roman" w:cs="Times New Roman"/>
            <w:sz w:val="24"/>
            <w:szCs w:val="24"/>
          </w:rPr>
          <w:delText>[</w:delText>
        </w:r>
      </w:del>
      <w:r w:rsidRPr="00117584">
        <w:rPr>
          <w:rFonts w:ascii="Times New Roman" w:hAnsi="Times New Roman" w:cs="Times New Roman"/>
          <w:sz w:val="24"/>
          <w:szCs w:val="24"/>
        </w:rPr>
        <w:t xml:space="preserve">This was the thesis of the Financial Times </w:t>
      </w:r>
      <w:r w:rsidR="002508F1">
        <w:rPr>
          <w:rFonts w:ascii="Times New Roman" w:hAnsi="Times New Roman" w:cs="Times New Roman"/>
          <w:sz w:val="24"/>
          <w:szCs w:val="24"/>
        </w:rPr>
        <w:t>“</w:t>
      </w:r>
      <w:r w:rsidRPr="00117584">
        <w:rPr>
          <w:rFonts w:ascii="Times New Roman" w:hAnsi="Times New Roman" w:cs="Times New Roman"/>
          <w:sz w:val="24"/>
          <w:szCs w:val="24"/>
        </w:rPr>
        <w:t>Comment</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that inspired this essay.</w:t>
      </w:r>
      <w:ins w:id="538" w:author="E" w:date="2015-08-26T18:09:00Z">
        <w:r w:rsidR="000C4D9E">
          <w:rPr>
            <w:rFonts w:ascii="Times New Roman" w:hAnsi="Times New Roman" w:cs="Times New Roman"/>
            <w:sz w:val="24"/>
            <w:szCs w:val="24"/>
          </w:rPr>
          <w:t>)</w:t>
        </w:r>
      </w:ins>
      <w:del w:id="539" w:author="E" w:date="2015-08-26T18:09:00Z">
        <w:r w:rsidRPr="00117584" w:rsidDel="000C4D9E">
          <w:rPr>
            <w:rFonts w:ascii="Times New Roman" w:hAnsi="Times New Roman" w:cs="Times New Roman"/>
            <w:sz w:val="24"/>
            <w:szCs w:val="24"/>
          </w:rPr>
          <w:delText>]</w:delText>
        </w:r>
      </w:del>
      <w:r w:rsidRPr="00117584">
        <w:rPr>
          <w:rFonts w:ascii="Times New Roman" w:hAnsi="Times New Roman" w:cs="Times New Roman"/>
          <w:sz w:val="24"/>
          <w:szCs w:val="24"/>
        </w:rPr>
        <w:t xml:space="preserve"> Or where camouflage ends and a barrage begins. </w:t>
      </w:r>
    </w:p>
    <w:p w14:paraId="3D7B9B79" w14:textId="77777777" w:rsidR="00117584" w:rsidRPr="00F07689"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Consider, for example, a </w:t>
      </w:r>
      <w:r w:rsidR="002508F1">
        <w:rPr>
          <w:rFonts w:ascii="Times New Roman" w:hAnsi="Times New Roman" w:cs="Times New Roman"/>
          <w:sz w:val="24"/>
          <w:szCs w:val="24"/>
        </w:rPr>
        <w:t>“</w:t>
      </w:r>
      <w:r w:rsidRPr="00117584">
        <w:rPr>
          <w:rFonts w:ascii="Times New Roman" w:hAnsi="Times New Roman" w:cs="Times New Roman"/>
          <w:sz w:val="24"/>
          <w:szCs w:val="24"/>
        </w:rPr>
        <w:t>super</w:t>
      </w:r>
      <w:r w:rsidR="002508F1">
        <w:rPr>
          <w:rFonts w:ascii="Times New Roman" w:hAnsi="Times New Roman" w:cs="Times New Roman"/>
          <w:sz w:val="24"/>
          <w:szCs w:val="24"/>
        </w:rPr>
        <w:t>-S</w:t>
      </w:r>
      <w:r w:rsidRPr="00117584">
        <w:rPr>
          <w:rFonts w:ascii="Times New Roman" w:hAnsi="Times New Roman" w:cs="Times New Roman"/>
          <w:sz w:val="24"/>
          <w:szCs w:val="24"/>
        </w:rPr>
        <w:t>tux</w:t>
      </w:r>
      <w:r w:rsidR="002508F1">
        <w:rPr>
          <w:rFonts w:ascii="Times New Roman" w:hAnsi="Times New Roman" w:cs="Times New Roman"/>
          <w:sz w:val="24"/>
          <w:szCs w:val="24"/>
        </w:rPr>
        <w:t>”</w:t>
      </w:r>
      <w:r w:rsidRPr="00117584">
        <w:rPr>
          <w:rFonts w:ascii="Times New Roman" w:hAnsi="Times New Roman" w:cs="Times New Roman"/>
          <w:sz w:val="24"/>
          <w:szCs w:val="24"/>
        </w:rPr>
        <w:t xml:space="preserve"> infecting a petrochemical refinery. Every </w:t>
      </w:r>
      <w:r w:rsidR="00771CB9">
        <w:rPr>
          <w:rFonts w:ascii="Times New Roman" w:hAnsi="Times New Roman" w:cs="Times New Roman"/>
          <w:sz w:val="24"/>
          <w:szCs w:val="24"/>
        </w:rPr>
        <w:t xml:space="preserve">five hundredth </w:t>
      </w:r>
      <w:r w:rsidRPr="00F07689">
        <w:rPr>
          <w:rFonts w:ascii="Times New Roman" w:hAnsi="Times New Roman" w:cs="Times New Roman"/>
          <w:sz w:val="24"/>
          <w:szCs w:val="24"/>
        </w:rPr>
        <w:t xml:space="preserve">batch of </w:t>
      </w:r>
      <w:r w:rsidR="00DC635B" w:rsidRPr="00F07689">
        <w:rPr>
          <w:rFonts w:ascii="Times New Roman" w:hAnsi="Times New Roman" w:cs="Times New Roman"/>
          <w:sz w:val="24"/>
          <w:szCs w:val="24"/>
        </w:rPr>
        <w:t>fuel oil</w:t>
      </w:r>
      <w:r w:rsidRPr="00F07689">
        <w:rPr>
          <w:rFonts w:ascii="Times New Roman" w:hAnsi="Times New Roman" w:cs="Times New Roman"/>
          <w:sz w:val="24"/>
          <w:szCs w:val="24"/>
        </w:rPr>
        <w:t xml:space="preserve"> is usefully and trackably tainted. As the facility attempts to up-tempo its operations and productivity to support a hostile, every </w:t>
      </w:r>
      <w:r w:rsidR="00771CB9" w:rsidRPr="00F07689">
        <w:rPr>
          <w:rFonts w:ascii="Times New Roman" w:hAnsi="Times New Roman" w:cs="Times New Roman"/>
          <w:sz w:val="24"/>
          <w:szCs w:val="24"/>
        </w:rPr>
        <w:t xml:space="preserve">three hundredth </w:t>
      </w:r>
      <w:r w:rsidRPr="00F07689">
        <w:rPr>
          <w:rFonts w:ascii="Times New Roman" w:hAnsi="Times New Roman" w:cs="Times New Roman"/>
          <w:sz w:val="24"/>
          <w:szCs w:val="24"/>
        </w:rPr>
        <w:t>batch is trackably tainted…then</w:t>
      </w:r>
      <w:r w:rsidR="00771CB9" w:rsidRPr="00325D04">
        <w:rPr>
          <w:rFonts w:ascii="Times New Roman" w:hAnsi="Times New Roman" w:cs="Times New Roman"/>
          <w:sz w:val="24"/>
          <w:szCs w:val="24"/>
        </w:rPr>
        <w:t xml:space="preserve"> every hundredth</w:t>
      </w:r>
      <w:r w:rsidRPr="00F07689">
        <w:rPr>
          <w:rFonts w:ascii="Times New Roman" w:hAnsi="Times New Roman" w:cs="Times New Roman"/>
          <w:sz w:val="24"/>
          <w:szCs w:val="24"/>
        </w:rPr>
        <w:t>. Espionage, sabotage</w:t>
      </w:r>
      <w:r w:rsidR="002508F1" w:rsidRPr="00F07689">
        <w:rPr>
          <w:rFonts w:ascii="Times New Roman" w:hAnsi="Times New Roman" w:cs="Times New Roman"/>
          <w:sz w:val="24"/>
          <w:szCs w:val="24"/>
        </w:rPr>
        <w:t>,</w:t>
      </w:r>
      <w:r w:rsidRPr="00F07689">
        <w:rPr>
          <w:rFonts w:ascii="Times New Roman" w:hAnsi="Times New Roman" w:cs="Times New Roman"/>
          <w:sz w:val="24"/>
          <w:szCs w:val="24"/>
        </w:rPr>
        <w:t xml:space="preserve"> and infiltrational tempo are inextricably linked.</w:t>
      </w:r>
    </w:p>
    <w:p w14:paraId="4A084AB9" w14:textId="77777777" w:rsidR="00117584" w:rsidRDefault="00117584" w:rsidP="00207E90">
      <w:pPr>
        <w:spacing w:after="0"/>
        <w:ind w:firstLine="720"/>
        <w:rPr>
          <w:rFonts w:ascii="Times New Roman" w:hAnsi="Times New Roman" w:cs="Times New Roman"/>
          <w:sz w:val="24"/>
          <w:szCs w:val="24"/>
        </w:rPr>
      </w:pPr>
      <w:r w:rsidRPr="00325D04">
        <w:rPr>
          <w:rFonts w:ascii="Times New Roman" w:hAnsi="Times New Roman" w:cs="Times New Roman"/>
          <w:sz w:val="24"/>
          <w:szCs w:val="24"/>
        </w:rPr>
        <w:t>Extend that intelligent corruption</w:t>
      </w:r>
      <w:r w:rsidR="002508F1" w:rsidRPr="00325D04">
        <w:rPr>
          <w:rFonts w:ascii="Times New Roman" w:hAnsi="Times New Roman" w:cs="Times New Roman"/>
          <w:sz w:val="24"/>
          <w:szCs w:val="24"/>
        </w:rPr>
        <w:t>-</w:t>
      </w:r>
      <w:r w:rsidRPr="00325D04">
        <w:rPr>
          <w:rFonts w:ascii="Times New Roman" w:hAnsi="Times New Roman" w:cs="Times New Roman"/>
          <w:sz w:val="24"/>
          <w:szCs w:val="24"/>
        </w:rPr>
        <w:t>disruption model to traffic</w:t>
      </w:r>
      <w:r w:rsidRPr="00117584">
        <w:rPr>
          <w:rFonts w:ascii="Times New Roman" w:hAnsi="Times New Roman" w:cs="Times New Roman"/>
          <w:sz w:val="24"/>
          <w:szCs w:val="24"/>
        </w:rPr>
        <w:t xml:space="preserve"> networks, telecom networks, pipelines</w:t>
      </w:r>
      <w:r w:rsidR="002508F1">
        <w:rPr>
          <w:rFonts w:ascii="Times New Roman" w:hAnsi="Times New Roman" w:cs="Times New Roman"/>
          <w:sz w:val="24"/>
          <w:szCs w:val="24"/>
        </w:rPr>
        <w:t xml:space="preserve">, </w:t>
      </w:r>
      <w:r w:rsidRPr="00117584">
        <w:rPr>
          <w:rFonts w:ascii="Times New Roman" w:hAnsi="Times New Roman" w:cs="Times New Roman"/>
          <w:sz w:val="24"/>
          <w:szCs w:val="24"/>
        </w:rPr>
        <w:t>and power grids</w:t>
      </w:r>
      <w:r w:rsidR="002508F1">
        <w:rPr>
          <w:rFonts w:ascii="Times New Roman" w:hAnsi="Times New Roman" w:cs="Times New Roman"/>
          <w:sz w:val="24"/>
          <w:szCs w:val="24"/>
        </w:rPr>
        <w:t>—</w:t>
      </w:r>
      <w:r w:rsidRPr="00117584">
        <w:rPr>
          <w:rFonts w:ascii="Times New Roman" w:hAnsi="Times New Roman" w:cs="Times New Roman"/>
          <w:sz w:val="24"/>
          <w:szCs w:val="24"/>
        </w:rPr>
        <w:t>anything that might reasonably by defined as critical infrastructure.  Stuxnetification’s transformational paradigm invites unusual and asymmetric answers to both strategic and tactical warfighting questions.</w:t>
      </w:r>
    </w:p>
    <w:p w14:paraId="3B2765E9"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After all, the ability to selectively squeeze a system</w:t>
      </w:r>
      <w:r w:rsidR="002508F1">
        <w:rPr>
          <w:rFonts w:ascii="Times New Roman" w:hAnsi="Times New Roman" w:cs="Times New Roman"/>
          <w:sz w:val="24"/>
          <w:szCs w:val="24"/>
        </w:rPr>
        <w:t>—</w:t>
      </w:r>
      <w:r w:rsidRPr="00117584">
        <w:rPr>
          <w:rFonts w:ascii="Times New Roman" w:hAnsi="Times New Roman" w:cs="Times New Roman"/>
          <w:sz w:val="24"/>
          <w:szCs w:val="24"/>
        </w:rPr>
        <w:t>with the omnipresent option to crush it at will</w:t>
      </w:r>
      <w:r w:rsidR="002508F1">
        <w:rPr>
          <w:rFonts w:ascii="Times New Roman" w:hAnsi="Times New Roman" w:cs="Times New Roman"/>
          <w:sz w:val="24"/>
          <w:szCs w:val="24"/>
        </w:rPr>
        <w:t>—</w:t>
      </w:r>
      <w:r w:rsidRPr="00117584">
        <w:rPr>
          <w:rFonts w:ascii="Times New Roman" w:hAnsi="Times New Roman" w:cs="Times New Roman"/>
          <w:sz w:val="24"/>
          <w:szCs w:val="24"/>
        </w:rPr>
        <w:t>is enormously powerful. The more traditional kinetic military option to shut</w:t>
      </w:r>
      <w:r w:rsidR="00D16C05">
        <w:rPr>
          <w:rFonts w:ascii="Times New Roman" w:hAnsi="Times New Roman" w:cs="Times New Roman"/>
          <w:sz w:val="24"/>
          <w:szCs w:val="24"/>
        </w:rPr>
        <w:t xml:space="preserve"> </w:t>
      </w:r>
      <w:r w:rsidRPr="00117584">
        <w:rPr>
          <w:rFonts w:ascii="Times New Roman" w:hAnsi="Times New Roman" w:cs="Times New Roman"/>
          <w:sz w:val="24"/>
          <w:szCs w:val="24"/>
        </w:rPr>
        <w:t>down or destroy outright remains. But the creatively competent warfighter and/or political overseer wonders what</w:t>
      </w:r>
      <w:r w:rsidR="00D16C05">
        <w:rPr>
          <w:rFonts w:ascii="Times New Roman" w:hAnsi="Times New Roman" w:cs="Times New Roman"/>
          <w:sz w:val="24"/>
          <w:szCs w:val="24"/>
        </w:rPr>
        <w:t xml:space="preserve"> i</w:t>
      </w:r>
      <w:r w:rsidRPr="00117584">
        <w:rPr>
          <w:rFonts w:ascii="Times New Roman" w:hAnsi="Times New Roman" w:cs="Times New Roman"/>
          <w:sz w:val="24"/>
          <w:szCs w:val="24"/>
        </w:rPr>
        <w:t>s the smarter and more strategic exercise</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What effect</w:t>
      </w:r>
      <w:r w:rsidR="00D16C05">
        <w:rPr>
          <w:rFonts w:ascii="Times New Roman" w:hAnsi="Times New Roman" w:cs="Times New Roman"/>
          <w:sz w:val="24"/>
          <w:szCs w:val="24"/>
        </w:rPr>
        <w:t>—</w:t>
      </w:r>
      <w:r w:rsidRPr="00117584">
        <w:rPr>
          <w:rFonts w:ascii="Times New Roman" w:hAnsi="Times New Roman" w:cs="Times New Roman"/>
          <w:sz w:val="24"/>
          <w:szCs w:val="24"/>
        </w:rPr>
        <w:t>or combination of effects</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gives better politico-military value? What happens to morale and materiel as complex systems are induced to overtly and/or covertly betray their masters? If we take Liddell Hart’s famous quote, </w:t>
      </w:r>
      <w:r w:rsidR="00D16C05">
        <w:rPr>
          <w:rFonts w:ascii="Times New Roman" w:hAnsi="Times New Roman" w:cs="Times New Roman"/>
          <w:sz w:val="24"/>
          <w:szCs w:val="24"/>
        </w:rPr>
        <w:t>“</w:t>
      </w:r>
      <w:r w:rsidRPr="00117584">
        <w:rPr>
          <w:rFonts w:ascii="Times New Roman" w:hAnsi="Times New Roman" w:cs="Times New Roman"/>
          <w:sz w:val="24"/>
          <w:szCs w:val="24"/>
        </w:rPr>
        <w:t>To influence man’s thought is far more important and more lasting in effect than to control their bodies or regulate their actions</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seriously, then </w:t>
      </w:r>
      <w:r w:rsidR="00D16C05">
        <w:rPr>
          <w:rFonts w:ascii="Times New Roman" w:hAnsi="Times New Roman" w:cs="Times New Roman"/>
          <w:sz w:val="24"/>
          <w:szCs w:val="24"/>
        </w:rPr>
        <w:t>S</w:t>
      </w:r>
      <w:r w:rsidRPr="00117584">
        <w:rPr>
          <w:rFonts w:ascii="Times New Roman" w:hAnsi="Times New Roman" w:cs="Times New Roman"/>
          <w:sz w:val="24"/>
          <w:szCs w:val="24"/>
        </w:rPr>
        <w:t>tuxnetification makes these questions less rhetorical than operational.</w:t>
      </w:r>
      <w:r w:rsidR="008201AD">
        <w:rPr>
          <w:rStyle w:val="EndnoteReference"/>
          <w:rFonts w:ascii="Times New Roman" w:hAnsi="Times New Roman" w:cs="Times New Roman"/>
          <w:sz w:val="24"/>
          <w:szCs w:val="24"/>
        </w:rPr>
        <w:endnoteReference w:id="164"/>
      </w:r>
      <w:r w:rsidRPr="00117584">
        <w:rPr>
          <w:rFonts w:ascii="Times New Roman" w:hAnsi="Times New Roman" w:cs="Times New Roman"/>
          <w:sz w:val="24"/>
          <w:szCs w:val="24"/>
        </w:rPr>
        <w:t xml:space="preserve"> </w:t>
      </w:r>
    </w:p>
    <w:p w14:paraId="717D7927"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For example, who in the chain of command steps up as the </w:t>
      </w:r>
      <w:r w:rsidR="00D16C05">
        <w:rPr>
          <w:rFonts w:ascii="Times New Roman" w:hAnsi="Times New Roman" w:cs="Times New Roman"/>
          <w:sz w:val="24"/>
          <w:szCs w:val="24"/>
        </w:rPr>
        <w:t>“</w:t>
      </w:r>
      <w:r w:rsidRPr="00117584">
        <w:rPr>
          <w:rFonts w:ascii="Times New Roman" w:hAnsi="Times New Roman" w:cs="Times New Roman"/>
          <w:sz w:val="24"/>
          <w:szCs w:val="24"/>
        </w:rPr>
        <w:t>Stuxnet squeeze</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intensifies? Which leaders emerge? What logistical back-ups are revealed and/or employed? Stuxnetification does</w:t>
      </w:r>
      <w:r w:rsidR="00D16C05">
        <w:rPr>
          <w:rFonts w:ascii="Times New Roman" w:hAnsi="Times New Roman" w:cs="Times New Roman"/>
          <w:sz w:val="24"/>
          <w:szCs w:val="24"/>
        </w:rPr>
        <w:t xml:space="preserve"> no</w:t>
      </w:r>
      <w:r w:rsidRPr="00117584">
        <w:rPr>
          <w:rFonts w:ascii="Times New Roman" w:hAnsi="Times New Roman" w:cs="Times New Roman"/>
          <w:sz w:val="24"/>
          <w:szCs w:val="24"/>
        </w:rPr>
        <w:t>t just permit, it provokes both the creation and calibration of new targeting opportunities for interdiction, intervention, co-option, assassination</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and/or elimination. Do warfighters get more value from espionage or sabotage? Do we gain greater tactical insights from disruption or destruction? Strategic </w:t>
      </w:r>
      <w:r w:rsidR="00D16C05">
        <w:rPr>
          <w:rFonts w:ascii="Times New Roman" w:hAnsi="Times New Roman" w:cs="Times New Roman"/>
          <w:sz w:val="24"/>
          <w:szCs w:val="24"/>
        </w:rPr>
        <w:t>S</w:t>
      </w:r>
      <w:r w:rsidRPr="00117584">
        <w:rPr>
          <w:rFonts w:ascii="Times New Roman" w:hAnsi="Times New Roman" w:cs="Times New Roman"/>
          <w:sz w:val="24"/>
          <w:szCs w:val="24"/>
        </w:rPr>
        <w:t>tuxnetification creates new tradespaces for tacticians and master strategists alike.</w:t>
      </w:r>
    </w:p>
    <w:p w14:paraId="759DC161"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For example, randomly or selectively disrupting an urban cellular telecom network might generate more useful and usable intelligence than completely suppressing it. Might </w:t>
      </w:r>
      <w:r w:rsidR="00D16C05">
        <w:rPr>
          <w:rFonts w:ascii="Times New Roman" w:hAnsi="Times New Roman" w:cs="Times New Roman"/>
          <w:sz w:val="24"/>
          <w:szCs w:val="24"/>
        </w:rPr>
        <w:t>S</w:t>
      </w:r>
      <w:r w:rsidRPr="00117584">
        <w:rPr>
          <w:rFonts w:ascii="Times New Roman" w:hAnsi="Times New Roman" w:cs="Times New Roman"/>
          <w:sz w:val="24"/>
          <w:szCs w:val="24"/>
        </w:rPr>
        <w:t>tuxnetifying cell</w:t>
      </w:r>
      <w:r w:rsidRPr="00F07689">
        <w:rPr>
          <w:rFonts w:ascii="Times New Roman" w:hAnsi="Times New Roman" w:cs="Times New Roman"/>
          <w:sz w:val="24"/>
          <w:szCs w:val="24"/>
        </w:rPr>
        <w:t xml:space="preserve">phone towers and </w:t>
      </w:r>
      <w:r w:rsidR="001347A6" w:rsidRPr="00F07689">
        <w:rPr>
          <w:rFonts w:ascii="Times New Roman" w:hAnsi="Times New Roman" w:cs="Times New Roman"/>
          <w:sz w:val="24"/>
          <w:szCs w:val="24"/>
        </w:rPr>
        <w:t xml:space="preserve">Wi-Fi </w:t>
      </w:r>
      <w:r w:rsidRPr="00325D04">
        <w:rPr>
          <w:rFonts w:ascii="Times New Roman" w:hAnsi="Times New Roman" w:cs="Times New Roman"/>
          <w:sz w:val="24"/>
          <w:szCs w:val="24"/>
        </w:rPr>
        <w:t>hotspots</w:t>
      </w:r>
      <w:r w:rsidRPr="00117584">
        <w:rPr>
          <w:rFonts w:ascii="Times New Roman" w:hAnsi="Times New Roman" w:cs="Times New Roman"/>
          <w:sz w:val="24"/>
          <w:szCs w:val="24"/>
        </w:rPr>
        <w:t xml:space="preserve"> yield not just rich harvests of analytic intelligence but sow useful doubts about what telecom contingency plans to employ? Some phones hiss and crackle</w:t>
      </w:r>
      <w:r w:rsidR="00D16C05">
        <w:rPr>
          <w:rFonts w:ascii="Times New Roman" w:hAnsi="Times New Roman" w:cs="Times New Roman"/>
          <w:sz w:val="24"/>
          <w:szCs w:val="24"/>
        </w:rPr>
        <w:t xml:space="preserve">, </w:t>
      </w:r>
      <w:r w:rsidRPr="00117584">
        <w:rPr>
          <w:rFonts w:ascii="Times New Roman" w:hAnsi="Times New Roman" w:cs="Times New Roman"/>
          <w:sz w:val="24"/>
          <w:szCs w:val="24"/>
        </w:rPr>
        <w:t>others garble texts and emails;</w:t>
      </w:r>
      <w:r w:rsidR="00D16C05">
        <w:rPr>
          <w:rFonts w:ascii="Times New Roman" w:hAnsi="Times New Roman" w:cs="Times New Roman"/>
          <w:sz w:val="24"/>
          <w:szCs w:val="24"/>
        </w:rPr>
        <w:t xml:space="preserve"> </w:t>
      </w:r>
      <w:r w:rsidRPr="00117584">
        <w:rPr>
          <w:rFonts w:ascii="Times New Roman" w:hAnsi="Times New Roman" w:cs="Times New Roman"/>
          <w:sz w:val="24"/>
          <w:szCs w:val="24"/>
        </w:rPr>
        <w:t>some work intermittently</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others work perfectly</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and several go dead for hours at a time. These become data, not just effects.</w:t>
      </w:r>
    </w:p>
    <w:p w14:paraId="40109BF3"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Stuxnetification generates structured uncertainties that undermine reliability and confidence. Just as fears of a misfiring weapon makes soldiers hesitate to charge, malfunctioning or deteriorating support systems sap resolve. </w:t>
      </w:r>
      <w:r w:rsidR="00140647" w:rsidRPr="008A6122">
        <w:rPr>
          <w:rFonts w:ascii="Times New Roman" w:hAnsi="Times New Roman" w:cs="Times New Roman"/>
          <w:bCs/>
          <w:i/>
          <w:sz w:val="24"/>
          <w:szCs w:val="24"/>
        </w:rPr>
        <w:t>Knowing</w:t>
      </w:r>
      <w:r w:rsidRPr="00117584">
        <w:rPr>
          <w:rFonts w:ascii="Times New Roman" w:hAnsi="Times New Roman" w:cs="Times New Roman"/>
          <w:sz w:val="24"/>
          <w:szCs w:val="24"/>
        </w:rPr>
        <w:t xml:space="preserve"> something does</w:t>
      </w:r>
      <w:r w:rsidR="00D16C05">
        <w:rPr>
          <w:rFonts w:ascii="Times New Roman" w:hAnsi="Times New Roman" w:cs="Times New Roman"/>
          <w:sz w:val="24"/>
          <w:szCs w:val="24"/>
        </w:rPr>
        <w:t xml:space="preserve"> </w:t>
      </w:r>
      <w:r w:rsidRPr="00117584">
        <w:rPr>
          <w:rFonts w:ascii="Times New Roman" w:hAnsi="Times New Roman" w:cs="Times New Roman"/>
          <w:sz w:val="24"/>
          <w:szCs w:val="24"/>
        </w:rPr>
        <w:t>n</w:t>
      </w:r>
      <w:r w:rsidR="00D16C05">
        <w:rPr>
          <w:rFonts w:ascii="Times New Roman" w:hAnsi="Times New Roman" w:cs="Times New Roman"/>
          <w:sz w:val="24"/>
          <w:szCs w:val="24"/>
        </w:rPr>
        <w:t>o</w:t>
      </w:r>
      <w:r w:rsidRPr="00117584">
        <w:rPr>
          <w:rFonts w:ascii="Times New Roman" w:hAnsi="Times New Roman" w:cs="Times New Roman"/>
          <w:sz w:val="24"/>
          <w:szCs w:val="24"/>
        </w:rPr>
        <w:t xml:space="preserve">t work is certainty; rationally </w:t>
      </w:r>
      <w:r w:rsidR="00140647" w:rsidRPr="008A6122">
        <w:rPr>
          <w:rFonts w:ascii="Times New Roman" w:hAnsi="Times New Roman" w:cs="Times New Roman"/>
          <w:bCs/>
          <w:i/>
          <w:iCs/>
          <w:sz w:val="24"/>
          <w:szCs w:val="24"/>
        </w:rPr>
        <w:t>doubting</w:t>
      </w:r>
      <w:r w:rsidRPr="00117584">
        <w:rPr>
          <w:rFonts w:ascii="Times New Roman" w:hAnsi="Times New Roman" w:cs="Times New Roman"/>
          <w:sz w:val="24"/>
          <w:szCs w:val="24"/>
        </w:rPr>
        <w:t xml:space="preserve"> how well critical technologies might perform under fire creates fear. </w:t>
      </w:r>
    </w:p>
    <w:p w14:paraId="583BA0E7"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lastRenderedPageBreak/>
        <w:t>Imagine emotional contagions as mobile devices explode in people’s faces or cars mysteriously accelerate themselves into walls. Stuxnetification post-industrially deters, dissuades, disrupts</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and destroys technical trust. Subverting trust is an effect both a Lao Tzu and Clausewitz would appreciate.</w:t>
      </w:r>
    </w:p>
    <w:p w14:paraId="02989FC7"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Do we more effectively impose our will by the explicit targeting effects or via less discriminating interventions? Innovative </w:t>
      </w:r>
      <w:r w:rsidR="00D16C05">
        <w:rPr>
          <w:rFonts w:ascii="Times New Roman" w:hAnsi="Times New Roman" w:cs="Times New Roman"/>
          <w:sz w:val="24"/>
          <w:szCs w:val="24"/>
        </w:rPr>
        <w:t>S</w:t>
      </w:r>
      <w:r w:rsidRPr="00117584">
        <w:rPr>
          <w:rFonts w:ascii="Times New Roman" w:hAnsi="Times New Roman" w:cs="Times New Roman"/>
          <w:sz w:val="24"/>
          <w:szCs w:val="24"/>
        </w:rPr>
        <w:t xml:space="preserve">tuxnetification could facilitate the innovative identification and segmentation of more hostile or potentially acquiescent populations. Again, observing </w:t>
      </w:r>
      <w:r w:rsidR="00140647" w:rsidRPr="008A6122">
        <w:rPr>
          <w:rFonts w:ascii="Times New Roman" w:hAnsi="Times New Roman" w:cs="Times New Roman"/>
          <w:sz w:val="24"/>
          <w:szCs w:val="24"/>
        </w:rPr>
        <w:t>population</w:t>
      </w:r>
      <w:r w:rsidR="00F07689" w:rsidRPr="00F07689">
        <w:rPr>
          <w:rFonts w:ascii="Times New Roman" w:hAnsi="Times New Roman" w:cs="Times New Roman"/>
          <w:sz w:val="24"/>
          <w:szCs w:val="24"/>
        </w:rPr>
        <w:t>s and</w:t>
      </w:r>
      <w:r w:rsidR="00F07689">
        <w:rPr>
          <w:rFonts w:ascii="Times New Roman" w:hAnsi="Times New Roman" w:cs="Times New Roman"/>
          <w:sz w:val="24"/>
          <w:szCs w:val="24"/>
        </w:rPr>
        <w:t xml:space="preserve"> their</w:t>
      </w:r>
      <w:r w:rsidRPr="00117584">
        <w:rPr>
          <w:rFonts w:ascii="Times New Roman" w:hAnsi="Times New Roman" w:cs="Times New Roman"/>
          <w:sz w:val="24"/>
          <w:szCs w:val="24"/>
        </w:rPr>
        <w:t xml:space="preserve"> response</w:t>
      </w:r>
      <w:r w:rsidR="00F07689">
        <w:rPr>
          <w:rFonts w:ascii="Times New Roman" w:hAnsi="Times New Roman" w:cs="Times New Roman"/>
          <w:sz w:val="24"/>
          <w:szCs w:val="24"/>
        </w:rPr>
        <w:t>s</w:t>
      </w:r>
      <w:r w:rsidRPr="00117584">
        <w:rPr>
          <w:rFonts w:ascii="Times New Roman" w:hAnsi="Times New Roman" w:cs="Times New Roman"/>
          <w:sz w:val="24"/>
          <w:szCs w:val="24"/>
        </w:rPr>
        <w:t xml:space="preserve"> to effects generates better and more actionable intelligence. In </w:t>
      </w:r>
      <w:r w:rsidR="00D16C05">
        <w:rPr>
          <w:rFonts w:ascii="Times New Roman" w:hAnsi="Times New Roman" w:cs="Times New Roman"/>
          <w:sz w:val="24"/>
          <w:szCs w:val="24"/>
        </w:rPr>
        <w:t>twenty-first c</w:t>
      </w:r>
      <w:r w:rsidRPr="00117584">
        <w:rPr>
          <w:rFonts w:ascii="Times New Roman" w:hAnsi="Times New Roman" w:cs="Times New Roman"/>
          <w:sz w:val="24"/>
          <w:szCs w:val="24"/>
        </w:rPr>
        <w:t>entury warfare, SDA</w:t>
      </w:r>
      <w:r w:rsidR="00D16C05">
        <w:rPr>
          <w:rFonts w:ascii="Times New Roman" w:hAnsi="Times New Roman" w:cs="Times New Roman"/>
          <w:sz w:val="24"/>
          <w:szCs w:val="24"/>
        </w:rPr>
        <w:t>—</w:t>
      </w:r>
      <w:r w:rsidRPr="00117584">
        <w:rPr>
          <w:rFonts w:ascii="Times New Roman" w:hAnsi="Times New Roman" w:cs="Times New Roman"/>
          <w:sz w:val="24"/>
          <w:szCs w:val="24"/>
        </w:rPr>
        <w:t>Stuxnetification Damage Assessments</w:t>
      </w:r>
      <w:r w:rsidR="00D16C05">
        <w:rPr>
          <w:rFonts w:ascii="Times New Roman" w:hAnsi="Times New Roman" w:cs="Times New Roman"/>
          <w:sz w:val="24"/>
          <w:szCs w:val="24"/>
        </w:rPr>
        <w:t>—</w:t>
      </w:r>
      <w:r w:rsidRPr="00117584">
        <w:rPr>
          <w:rFonts w:ascii="Times New Roman" w:hAnsi="Times New Roman" w:cs="Times New Roman"/>
          <w:sz w:val="24"/>
          <w:szCs w:val="24"/>
        </w:rPr>
        <w:t>will likely prove far more valuable to tomrrow’s warfighters than Bomb Damage Assessments.</w:t>
      </w:r>
    </w:p>
    <w:p w14:paraId="34365150"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But extracting meaningful situational awareness requires more than superior military expertise or more sophisticated COIN advisors. Strategists, tacticians</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and policymakers alike will be pushed to consider novel doctrines of dissuasion, deterrence, disruption</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and destruction.</w:t>
      </w:r>
    </w:p>
    <w:p w14:paraId="22DA3080"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With apologies to the microeconomists, Stuxnetification’s tunable network effects should</w:t>
      </w:r>
      <w:r w:rsidR="00D16C05">
        <w:rPr>
          <w:rFonts w:ascii="Times New Roman" w:hAnsi="Times New Roman" w:cs="Times New Roman"/>
          <w:sz w:val="24"/>
          <w:szCs w:val="24"/>
        </w:rPr>
        <w:t xml:space="preserve"> </w:t>
      </w:r>
      <w:r w:rsidRPr="00117584">
        <w:rPr>
          <w:rFonts w:ascii="Times New Roman" w:hAnsi="Times New Roman" w:cs="Times New Roman"/>
          <w:sz w:val="24"/>
          <w:szCs w:val="24"/>
        </w:rPr>
        <w:t>n</w:t>
      </w:r>
      <w:r w:rsidR="00D16C05">
        <w:rPr>
          <w:rFonts w:ascii="Times New Roman" w:hAnsi="Times New Roman" w:cs="Times New Roman"/>
          <w:sz w:val="24"/>
          <w:szCs w:val="24"/>
        </w:rPr>
        <w:t>o</w:t>
      </w:r>
      <w:r w:rsidRPr="00117584">
        <w:rPr>
          <w:rFonts w:ascii="Times New Roman" w:hAnsi="Times New Roman" w:cs="Times New Roman"/>
          <w:sz w:val="24"/>
          <w:szCs w:val="24"/>
        </w:rPr>
        <w:t>t be viewed independently or in isolation. They</w:t>
      </w:r>
      <w:r w:rsidR="00D16C05">
        <w:rPr>
          <w:rFonts w:ascii="Times New Roman" w:hAnsi="Times New Roman" w:cs="Times New Roman"/>
          <w:sz w:val="24"/>
          <w:szCs w:val="24"/>
        </w:rPr>
        <w:t xml:space="preserve"> a</w:t>
      </w:r>
      <w:r w:rsidRPr="00117584">
        <w:rPr>
          <w:rFonts w:ascii="Times New Roman" w:hAnsi="Times New Roman" w:cs="Times New Roman"/>
          <w:sz w:val="24"/>
          <w:szCs w:val="24"/>
        </w:rPr>
        <w:t xml:space="preserve">re intrinsically different </w:t>
      </w:r>
      <w:r w:rsidR="00D16C05">
        <w:rPr>
          <w:rFonts w:ascii="Times New Roman" w:hAnsi="Times New Roman" w:cs="Times New Roman"/>
          <w:sz w:val="24"/>
          <w:szCs w:val="24"/>
        </w:rPr>
        <w:t>from</w:t>
      </w:r>
      <w:r w:rsidRPr="00117584">
        <w:rPr>
          <w:rFonts w:ascii="Times New Roman" w:hAnsi="Times New Roman" w:cs="Times New Roman"/>
          <w:sz w:val="24"/>
          <w:szCs w:val="24"/>
        </w:rPr>
        <w:t xml:space="preserve">, say, firepower or electronic warfare. </w:t>
      </w:r>
    </w:p>
    <w:p w14:paraId="27835F17"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In practice, they should enable and empower new genres of </w:t>
      </w:r>
      <w:r w:rsidR="00D16C05">
        <w:rPr>
          <w:rFonts w:ascii="Times New Roman" w:hAnsi="Times New Roman" w:cs="Times New Roman"/>
          <w:sz w:val="24"/>
          <w:szCs w:val="24"/>
        </w:rPr>
        <w:t>“</w:t>
      </w:r>
      <w:r w:rsidRPr="00117584">
        <w:rPr>
          <w:rFonts w:ascii="Times New Roman" w:hAnsi="Times New Roman" w:cs="Times New Roman"/>
          <w:sz w:val="24"/>
          <w:szCs w:val="24"/>
        </w:rPr>
        <w:t>combined arms</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that</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potentially</w:t>
      </w:r>
      <w:r w:rsidR="00D16C05">
        <w:rPr>
          <w:rFonts w:ascii="Times New Roman" w:hAnsi="Times New Roman" w:cs="Times New Roman"/>
          <w:sz w:val="24"/>
          <w:szCs w:val="24"/>
        </w:rPr>
        <w:t>—</w:t>
      </w:r>
      <w:r w:rsidRPr="00117584">
        <w:rPr>
          <w:rFonts w:ascii="Times New Roman" w:hAnsi="Times New Roman" w:cs="Times New Roman"/>
          <w:sz w:val="24"/>
          <w:szCs w:val="24"/>
        </w:rPr>
        <w:t>are as strategically, organizationally</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and operationally profound as radar’s impact on fighter command, Pete Queseda’s </w:t>
      </w:r>
      <w:r w:rsidR="00D16C05">
        <w:rPr>
          <w:rFonts w:ascii="Times New Roman" w:hAnsi="Times New Roman" w:cs="Times New Roman"/>
          <w:sz w:val="24"/>
          <w:szCs w:val="24"/>
        </w:rPr>
        <w:t>“</w:t>
      </w:r>
      <w:r w:rsidRPr="00117584">
        <w:rPr>
          <w:rFonts w:ascii="Times New Roman" w:hAnsi="Times New Roman" w:cs="Times New Roman"/>
          <w:sz w:val="24"/>
          <w:szCs w:val="24"/>
        </w:rPr>
        <w:t>close air support</w:t>
      </w:r>
      <w:r w:rsidR="00D16C05">
        <w:rPr>
          <w:rFonts w:ascii="Times New Roman" w:hAnsi="Times New Roman" w:cs="Times New Roman"/>
          <w:sz w:val="24"/>
          <w:szCs w:val="24"/>
        </w:rPr>
        <w:t>,”</w:t>
      </w:r>
      <w:r w:rsidRPr="00117584">
        <w:rPr>
          <w:rFonts w:ascii="Times New Roman" w:hAnsi="Times New Roman" w:cs="Times New Roman"/>
          <w:sz w:val="24"/>
          <w:szCs w:val="24"/>
        </w:rPr>
        <w:t xml:space="preserve"> or the pervasive rise of battlespace GPS. </w:t>
      </w:r>
    </w:p>
    <w:p w14:paraId="75E3BEDB"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The critical difference? Stuxnetification is explicitly designed to create technical traitors and virtual Fifth Columns within adversary infrastructures and their associated devices. The ability to internally corrupt and deceive may be more powerful than the capability to disrupt and destroy.</w:t>
      </w:r>
    </w:p>
    <w:p w14:paraId="3D1DDF08"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For example, might </w:t>
      </w:r>
      <w:r w:rsidR="00546D11">
        <w:rPr>
          <w:rFonts w:ascii="Times New Roman" w:hAnsi="Times New Roman" w:cs="Times New Roman"/>
          <w:sz w:val="24"/>
          <w:szCs w:val="24"/>
        </w:rPr>
        <w:t>“</w:t>
      </w:r>
      <w:r w:rsidRPr="00117584">
        <w:rPr>
          <w:rFonts w:ascii="Times New Roman" w:hAnsi="Times New Roman" w:cs="Times New Roman"/>
          <w:sz w:val="24"/>
          <w:szCs w:val="24"/>
        </w:rPr>
        <w:t>smart additives</w:t>
      </w:r>
      <w:r w:rsidR="00546D11">
        <w:rPr>
          <w:rFonts w:ascii="Times New Roman" w:hAnsi="Times New Roman" w:cs="Times New Roman"/>
          <w:sz w:val="24"/>
          <w:szCs w:val="24"/>
        </w:rPr>
        <w:t>”</w:t>
      </w:r>
      <w:r w:rsidRPr="00117584">
        <w:rPr>
          <w:rFonts w:ascii="Times New Roman" w:hAnsi="Times New Roman" w:cs="Times New Roman"/>
          <w:sz w:val="24"/>
          <w:szCs w:val="24"/>
        </w:rPr>
        <w:t xml:space="preserve"> in gasoline blow up internal combustion engines after the third, fourth</w:t>
      </w:r>
      <w:r w:rsidR="00546D11">
        <w:rPr>
          <w:rFonts w:ascii="Times New Roman" w:hAnsi="Times New Roman" w:cs="Times New Roman"/>
          <w:sz w:val="24"/>
          <w:szCs w:val="24"/>
        </w:rPr>
        <w:t>,</w:t>
      </w:r>
      <w:r w:rsidRPr="00117584">
        <w:rPr>
          <w:rFonts w:ascii="Times New Roman" w:hAnsi="Times New Roman" w:cs="Times New Roman"/>
          <w:sz w:val="24"/>
          <w:szCs w:val="24"/>
        </w:rPr>
        <w:t xml:space="preserve"> or fifth time the vehicle traveled faster than </w:t>
      </w:r>
      <w:r w:rsidRPr="00E87E01">
        <w:rPr>
          <w:rFonts w:ascii="Times New Roman" w:hAnsi="Times New Roman" w:cs="Times New Roman"/>
          <w:sz w:val="24"/>
          <w:szCs w:val="24"/>
        </w:rPr>
        <w:t>50</w:t>
      </w:r>
      <w:r w:rsidR="00140647" w:rsidRPr="008A6122">
        <w:rPr>
          <w:rFonts w:ascii="Times New Roman" w:hAnsi="Times New Roman" w:cs="Times New Roman"/>
          <w:sz w:val="24"/>
          <w:szCs w:val="24"/>
        </w:rPr>
        <w:t xml:space="preserve"> </w:t>
      </w:r>
      <w:r w:rsidRPr="00E87E01">
        <w:rPr>
          <w:rFonts w:ascii="Times New Roman" w:hAnsi="Times New Roman" w:cs="Times New Roman"/>
          <w:sz w:val="24"/>
          <w:szCs w:val="24"/>
        </w:rPr>
        <w:t>k</w:t>
      </w:r>
      <w:r w:rsidR="00140647" w:rsidRPr="008A6122">
        <w:rPr>
          <w:rFonts w:ascii="Times New Roman" w:hAnsi="Times New Roman" w:cs="Times New Roman"/>
          <w:sz w:val="24"/>
          <w:szCs w:val="24"/>
        </w:rPr>
        <w:t>m</w:t>
      </w:r>
      <w:r w:rsidRPr="00E87E01">
        <w:rPr>
          <w:rFonts w:ascii="Times New Roman" w:hAnsi="Times New Roman" w:cs="Times New Roman"/>
          <w:sz w:val="24"/>
          <w:szCs w:val="24"/>
        </w:rPr>
        <w:t>p</w:t>
      </w:r>
      <w:r w:rsidR="00140647" w:rsidRPr="008A6122">
        <w:rPr>
          <w:rFonts w:ascii="Times New Roman" w:hAnsi="Times New Roman" w:cs="Times New Roman"/>
          <w:sz w:val="24"/>
          <w:szCs w:val="24"/>
        </w:rPr>
        <w:t>h</w:t>
      </w:r>
      <w:r w:rsidRPr="00117584">
        <w:rPr>
          <w:rFonts w:ascii="Times New Roman" w:hAnsi="Times New Roman" w:cs="Times New Roman"/>
          <w:sz w:val="24"/>
          <w:szCs w:val="24"/>
        </w:rPr>
        <w:t xml:space="preserve"> for more than five minutes? How might purification plants be induced to pipe potable water that was </w:t>
      </w:r>
      <w:r w:rsidR="00546D11">
        <w:rPr>
          <w:rFonts w:ascii="Times New Roman" w:hAnsi="Times New Roman" w:cs="Times New Roman"/>
          <w:sz w:val="24"/>
          <w:szCs w:val="24"/>
        </w:rPr>
        <w:t>“</w:t>
      </w:r>
      <w:r w:rsidRPr="00117584">
        <w:rPr>
          <w:rFonts w:ascii="Times New Roman" w:hAnsi="Times New Roman" w:cs="Times New Roman"/>
          <w:sz w:val="24"/>
          <w:szCs w:val="24"/>
        </w:rPr>
        <w:t>safe</w:t>
      </w:r>
      <w:r w:rsidR="00546D11">
        <w:rPr>
          <w:rFonts w:ascii="Times New Roman" w:hAnsi="Times New Roman" w:cs="Times New Roman"/>
          <w:sz w:val="24"/>
          <w:szCs w:val="24"/>
        </w:rPr>
        <w:t>”</w:t>
      </w:r>
      <w:r w:rsidRPr="00117584">
        <w:rPr>
          <w:rFonts w:ascii="Times New Roman" w:hAnsi="Times New Roman" w:cs="Times New Roman"/>
          <w:sz w:val="24"/>
          <w:szCs w:val="24"/>
        </w:rPr>
        <w:t xml:space="preserve"> to drink but tasted horribl</w:t>
      </w:r>
      <w:r>
        <w:rPr>
          <w:rFonts w:ascii="Times New Roman" w:hAnsi="Times New Roman" w:cs="Times New Roman"/>
          <w:sz w:val="24"/>
          <w:szCs w:val="24"/>
        </w:rPr>
        <w:t>e and/or made boiling dangerous</w:t>
      </w:r>
      <w:r w:rsidR="00546D11">
        <w:rPr>
          <w:rFonts w:ascii="Times New Roman" w:hAnsi="Times New Roman" w:cs="Times New Roman"/>
          <w:sz w:val="24"/>
          <w:szCs w:val="24"/>
        </w:rPr>
        <w:t xml:space="preserve">? </w:t>
      </w:r>
      <w:r w:rsidRPr="00117584">
        <w:rPr>
          <w:rFonts w:ascii="Times New Roman" w:hAnsi="Times New Roman" w:cs="Times New Roman"/>
          <w:sz w:val="24"/>
          <w:szCs w:val="24"/>
        </w:rPr>
        <w:t xml:space="preserve">What devices could be added to power grids that could stealthily monitor and short out industrial equipment? </w:t>
      </w:r>
    </w:p>
    <w:p w14:paraId="3E01F8F8"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Stuxnetification expands the operational bandwidth not just for shaping the battlespace, but extending the battlespace into hitherto unimagined domains. That</w:t>
      </w:r>
      <w:r w:rsidR="00546D11">
        <w:rPr>
          <w:rFonts w:ascii="Times New Roman" w:hAnsi="Times New Roman" w:cs="Times New Roman"/>
          <w:sz w:val="24"/>
          <w:szCs w:val="24"/>
        </w:rPr>
        <w:t xml:space="preserve"> i</w:t>
      </w:r>
      <w:r w:rsidRPr="00117584">
        <w:rPr>
          <w:rFonts w:ascii="Times New Roman" w:hAnsi="Times New Roman" w:cs="Times New Roman"/>
          <w:sz w:val="24"/>
          <w:szCs w:val="24"/>
        </w:rPr>
        <w:t>s achieved by the decision to make adversaries</w:t>
      </w:r>
      <w:r w:rsidR="00546D11">
        <w:rPr>
          <w:rFonts w:ascii="Times New Roman" w:hAnsi="Times New Roman" w:cs="Times New Roman"/>
          <w:sz w:val="24"/>
          <w:szCs w:val="24"/>
        </w:rPr>
        <w:t>—</w:t>
      </w:r>
      <w:r w:rsidRPr="00117584">
        <w:rPr>
          <w:rFonts w:ascii="Times New Roman" w:hAnsi="Times New Roman" w:cs="Times New Roman"/>
          <w:sz w:val="24"/>
          <w:szCs w:val="24"/>
        </w:rPr>
        <w:t>and the populations supporting them</w:t>
      </w:r>
      <w:r w:rsidR="00546D11">
        <w:rPr>
          <w:rFonts w:ascii="Times New Roman" w:hAnsi="Times New Roman" w:cs="Times New Roman"/>
          <w:sz w:val="24"/>
          <w:szCs w:val="24"/>
        </w:rPr>
        <w:t>—</w:t>
      </w:r>
      <w:r w:rsidRPr="00117584">
        <w:rPr>
          <w:rFonts w:ascii="Times New Roman" w:hAnsi="Times New Roman" w:cs="Times New Roman"/>
          <w:sz w:val="24"/>
          <w:szCs w:val="24"/>
        </w:rPr>
        <w:t>wary, hesitant</w:t>
      </w:r>
      <w:r w:rsidR="00546D11">
        <w:rPr>
          <w:rFonts w:ascii="Times New Roman" w:hAnsi="Times New Roman" w:cs="Times New Roman"/>
          <w:sz w:val="24"/>
          <w:szCs w:val="24"/>
        </w:rPr>
        <w:t>,</w:t>
      </w:r>
      <w:r w:rsidRPr="00117584">
        <w:rPr>
          <w:rFonts w:ascii="Times New Roman" w:hAnsi="Times New Roman" w:cs="Times New Roman"/>
          <w:sz w:val="24"/>
          <w:szCs w:val="24"/>
        </w:rPr>
        <w:t xml:space="preserve"> and fearful about using the technologies and critical infrastructures that support their everyday lives. Is that a form of collective punishment or terrorism? Or does, in reality, that versatility make human conflict more humane?</w:t>
      </w:r>
    </w:p>
    <w:p w14:paraId="6CB90B5F"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Ideally, Stuxnetifiation is as much an attack on an enemy’s will and morale as their technical capabilities and competences. Much the way that suppressive fire w</w:t>
      </w:r>
      <w:r w:rsidR="00546D11">
        <w:rPr>
          <w:rFonts w:ascii="Times New Roman" w:hAnsi="Times New Roman" w:cs="Times New Roman"/>
          <w:sz w:val="24"/>
          <w:szCs w:val="24"/>
        </w:rPr>
        <w:t>ill no</w:t>
      </w:r>
      <w:r w:rsidRPr="00117584">
        <w:rPr>
          <w:rFonts w:ascii="Times New Roman" w:hAnsi="Times New Roman" w:cs="Times New Roman"/>
          <w:sz w:val="24"/>
          <w:szCs w:val="24"/>
        </w:rPr>
        <w:t>t kill hostiles but precludes their ability to accurately target, a Stuxnet disruption undermines the willingness and ability of adversaries to respond to more direct forms of kinetic confrontation.</w:t>
      </w:r>
    </w:p>
    <w:p w14:paraId="11F62E15" w14:textId="77777777" w:rsid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lastRenderedPageBreak/>
        <w:t>As the Sony episode emphatically illustrates, there is legal, political</w:t>
      </w:r>
      <w:r w:rsidR="00546D11">
        <w:rPr>
          <w:rFonts w:ascii="Times New Roman" w:hAnsi="Times New Roman" w:cs="Times New Roman"/>
          <w:sz w:val="24"/>
          <w:szCs w:val="24"/>
        </w:rPr>
        <w:t>,</w:t>
      </w:r>
      <w:r w:rsidRPr="00117584">
        <w:rPr>
          <w:rFonts w:ascii="Times New Roman" w:hAnsi="Times New Roman" w:cs="Times New Roman"/>
          <w:sz w:val="24"/>
          <w:szCs w:val="24"/>
        </w:rPr>
        <w:t xml:space="preserve"> and even military confusion as to whether cyberattacks should be interpreted as cyber</w:t>
      </w:r>
      <w:r w:rsidR="00546D11">
        <w:rPr>
          <w:rFonts w:ascii="Times New Roman" w:hAnsi="Times New Roman" w:cs="Times New Roman"/>
          <w:sz w:val="24"/>
          <w:szCs w:val="24"/>
        </w:rPr>
        <w:t xml:space="preserve"> </w:t>
      </w:r>
      <w:r w:rsidRPr="00117584">
        <w:rPr>
          <w:rFonts w:ascii="Times New Roman" w:hAnsi="Times New Roman" w:cs="Times New Roman"/>
          <w:sz w:val="24"/>
          <w:szCs w:val="24"/>
        </w:rPr>
        <w:t>vandalism or acts of war. The boundary-blurring themes highlighted here assure that JAGs, diplomats</w:t>
      </w:r>
      <w:r w:rsidR="00546D11">
        <w:rPr>
          <w:rFonts w:ascii="Times New Roman" w:hAnsi="Times New Roman" w:cs="Times New Roman"/>
          <w:sz w:val="24"/>
          <w:szCs w:val="24"/>
        </w:rPr>
        <w:t>,</w:t>
      </w:r>
      <w:r w:rsidRPr="00117584">
        <w:rPr>
          <w:rFonts w:ascii="Times New Roman" w:hAnsi="Times New Roman" w:cs="Times New Roman"/>
          <w:sz w:val="24"/>
          <w:szCs w:val="24"/>
        </w:rPr>
        <w:t xml:space="preserve"> and lawyers worldwide will have multiple opportunities to debate which legal regimes are most appropriate for a Stuxnetified world. </w:t>
      </w:r>
    </w:p>
    <w:p w14:paraId="2C5284C4" w14:textId="77777777" w:rsidR="00117584" w:rsidRP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 xml:space="preserve">But just as war is too important to be left to the generals, </w:t>
      </w:r>
      <w:r w:rsidR="00546D11">
        <w:rPr>
          <w:rFonts w:ascii="Times New Roman" w:hAnsi="Times New Roman" w:cs="Times New Roman"/>
          <w:sz w:val="24"/>
          <w:szCs w:val="24"/>
        </w:rPr>
        <w:t>S</w:t>
      </w:r>
      <w:r w:rsidRPr="00117584">
        <w:rPr>
          <w:rFonts w:ascii="Times New Roman" w:hAnsi="Times New Roman" w:cs="Times New Roman"/>
          <w:sz w:val="24"/>
          <w:szCs w:val="24"/>
        </w:rPr>
        <w:t xml:space="preserve">tuxnetification is too important to be left to the hackers and their legal advisers. The reality is that Stuxnets and </w:t>
      </w:r>
      <w:r w:rsidR="00546D11">
        <w:rPr>
          <w:rFonts w:ascii="Times New Roman" w:hAnsi="Times New Roman" w:cs="Times New Roman"/>
          <w:sz w:val="24"/>
          <w:szCs w:val="24"/>
        </w:rPr>
        <w:t>S</w:t>
      </w:r>
      <w:r w:rsidRPr="00117584">
        <w:rPr>
          <w:rFonts w:ascii="Times New Roman" w:hAnsi="Times New Roman" w:cs="Times New Roman"/>
          <w:sz w:val="24"/>
          <w:szCs w:val="24"/>
        </w:rPr>
        <w:t>tuxnetification</w:t>
      </w:r>
      <w:r w:rsidR="00546D11">
        <w:rPr>
          <w:rFonts w:ascii="Times New Roman" w:hAnsi="Times New Roman" w:cs="Times New Roman"/>
          <w:sz w:val="24"/>
          <w:szCs w:val="24"/>
        </w:rPr>
        <w:t>—</w:t>
      </w:r>
      <w:r w:rsidRPr="00117584">
        <w:rPr>
          <w:rFonts w:ascii="Times New Roman" w:hAnsi="Times New Roman" w:cs="Times New Roman"/>
          <w:sz w:val="24"/>
          <w:szCs w:val="24"/>
        </w:rPr>
        <w:t>like ancient swords</w:t>
      </w:r>
      <w:r w:rsidR="00546D11">
        <w:rPr>
          <w:rFonts w:ascii="Times New Roman" w:hAnsi="Times New Roman" w:cs="Times New Roman"/>
          <w:sz w:val="24"/>
          <w:szCs w:val="24"/>
        </w:rPr>
        <w:t>—</w:t>
      </w:r>
      <w:r w:rsidRPr="00117584">
        <w:rPr>
          <w:rFonts w:ascii="Times New Roman" w:hAnsi="Times New Roman" w:cs="Times New Roman"/>
          <w:sz w:val="24"/>
          <w:szCs w:val="24"/>
        </w:rPr>
        <w:t>cruelly cut both ways. Our networked vulnerabilities are their opportunities</w:t>
      </w:r>
      <w:r w:rsidR="00546D11">
        <w:rPr>
          <w:rFonts w:ascii="Times New Roman" w:hAnsi="Times New Roman" w:cs="Times New Roman"/>
          <w:sz w:val="24"/>
          <w:szCs w:val="24"/>
        </w:rPr>
        <w:t xml:space="preserve">, </w:t>
      </w:r>
      <w:r w:rsidRPr="00117584">
        <w:rPr>
          <w:rFonts w:ascii="Times New Roman" w:hAnsi="Times New Roman" w:cs="Times New Roman"/>
          <w:sz w:val="24"/>
          <w:szCs w:val="24"/>
        </w:rPr>
        <w:t xml:space="preserve">and vice versa. Serious policymakers and military leaders need the courage and insight to recognize that a few lines of code can turn a smartphone into a smart bomb. </w:t>
      </w:r>
    </w:p>
    <w:p w14:paraId="74BC2253" w14:textId="77777777" w:rsidR="00117584" w:rsidRPr="00117584" w:rsidRDefault="00117584" w:rsidP="00207E90">
      <w:pPr>
        <w:spacing w:after="0"/>
        <w:ind w:firstLine="720"/>
        <w:rPr>
          <w:rFonts w:ascii="Times New Roman" w:hAnsi="Times New Roman" w:cs="Times New Roman"/>
          <w:sz w:val="24"/>
          <w:szCs w:val="24"/>
        </w:rPr>
      </w:pPr>
      <w:r w:rsidRPr="00117584">
        <w:rPr>
          <w:rFonts w:ascii="Times New Roman" w:hAnsi="Times New Roman" w:cs="Times New Roman"/>
          <w:sz w:val="24"/>
          <w:szCs w:val="24"/>
        </w:rPr>
        <w:t>Will that require a new level of military</w:t>
      </w:r>
      <w:r w:rsidR="00546D11">
        <w:rPr>
          <w:rFonts w:ascii="Times New Roman" w:hAnsi="Times New Roman" w:cs="Times New Roman"/>
          <w:sz w:val="24"/>
          <w:szCs w:val="24"/>
        </w:rPr>
        <w:t>-</w:t>
      </w:r>
      <w:r w:rsidRPr="00117584">
        <w:rPr>
          <w:rFonts w:ascii="Times New Roman" w:hAnsi="Times New Roman" w:cs="Times New Roman"/>
          <w:sz w:val="24"/>
          <w:szCs w:val="24"/>
        </w:rPr>
        <w:t>civilian cooperation and oversight? Yes. Right now. Stuxnet may not be the harbinger of an existential threat but it is</w:t>
      </w:r>
      <w:r w:rsidR="00546D11">
        <w:rPr>
          <w:rFonts w:ascii="Times New Roman" w:hAnsi="Times New Roman" w:cs="Times New Roman"/>
          <w:sz w:val="24"/>
          <w:szCs w:val="24"/>
        </w:rPr>
        <w:t>—</w:t>
      </w:r>
      <w:r w:rsidRPr="00117584">
        <w:rPr>
          <w:rFonts w:ascii="Times New Roman" w:hAnsi="Times New Roman" w:cs="Times New Roman"/>
          <w:sz w:val="24"/>
          <w:szCs w:val="24"/>
        </w:rPr>
        <w:t>emphatically</w:t>
      </w:r>
      <w:r w:rsidR="00546D11">
        <w:rPr>
          <w:rFonts w:ascii="Times New Roman" w:hAnsi="Times New Roman" w:cs="Times New Roman"/>
          <w:sz w:val="24"/>
          <w:szCs w:val="24"/>
        </w:rPr>
        <w:t>—</w:t>
      </w:r>
      <w:r w:rsidRPr="00117584">
        <w:rPr>
          <w:rFonts w:ascii="Times New Roman" w:hAnsi="Times New Roman" w:cs="Times New Roman"/>
          <w:sz w:val="24"/>
          <w:szCs w:val="24"/>
        </w:rPr>
        <w:t>the next generation armament that forever dissolves the boundaries between benign technology and lethal weapon.</w:t>
      </w:r>
    </w:p>
    <w:p w14:paraId="707DC329" w14:textId="77777777" w:rsidR="0003404C" w:rsidRDefault="0003404C" w:rsidP="00207E90">
      <w:pPr>
        <w:spacing w:after="0"/>
        <w:rPr>
          <w:rFonts w:ascii="Times New Roman" w:hAnsi="Times New Roman" w:cs="Times New Roman"/>
          <w:sz w:val="24"/>
          <w:szCs w:val="24"/>
        </w:rPr>
        <w:sectPr w:rsidR="0003404C">
          <w:endnotePr>
            <w:numFmt w:val="decimal"/>
            <w:numRestart w:val="eachSect"/>
          </w:endnotePr>
          <w:type w:val="continuous"/>
          <w:pgSz w:w="12240" w:h="15840"/>
          <w:pgMar w:top="1440" w:right="1440" w:bottom="1440" w:left="1440" w:header="720" w:footer="720" w:gutter="0"/>
          <w:cols w:space="720"/>
          <w:docGrid w:linePitch="360"/>
        </w:sectPr>
      </w:pPr>
    </w:p>
    <w:p w14:paraId="23B4E339" w14:textId="77777777" w:rsidR="00454AEF" w:rsidRPr="00117584" w:rsidRDefault="00454AEF" w:rsidP="00207E90">
      <w:pPr>
        <w:spacing w:after="0"/>
        <w:rPr>
          <w:rFonts w:ascii="Times New Roman" w:hAnsi="Times New Roman" w:cs="Times New Roman"/>
          <w:sz w:val="24"/>
          <w:szCs w:val="24"/>
        </w:rPr>
      </w:pPr>
    </w:p>
    <w:sectPr w:rsidR="00454AEF" w:rsidRPr="00117584" w:rsidSect="008A6122">
      <w:endnotePr>
        <w:numFmt w:val="decimal"/>
        <w:numRestart w:val="eachSect"/>
      </w:endnotePr>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4" w:author="E" w:date="2015-08-24T18:48:00Z" w:initials="E">
    <w:p w14:paraId="6ADEEF8B" w14:textId="77777777" w:rsidR="00B40600" w:rsidRDefault="00B40600">
      <w:pPr>
        <w:pStyle w:val="CommentText"/>
      </w:pPr>
      <w:r>
        <w:rPr>
          <w:rStyle w:val="CommentReference"/>
        </w:rPr>
        <w:annotationRef/>
      </w:r>
      <w:r>
        <w:t>Citation needed – subsequent citation cites Tim Maurer, not Adam Elkus.</w:t>
      </w:r>
    </w:p>
  </w:comment>
  <w:comment w:id="97" w:author="E" w:date="2015-08-24T19:14:00Z" w:initials="E">
    <w:p w14:paraId="05989A5D" w14:textId="77777777" w:rsidR="00B40600" w:rsidRDefault="00B40600">
      <w:pPr>
        <w:pStyle w:val="CommentText"/>
      </w:pPr>
      <w:r>
        <w:rPr>
          <w:rStyle w:val="CommentReference"/>
        </w:rPr>
        <w:annotationRef/>
      </w:r>
      <w:r>
        <w:t>Page number was requested here but not added in revisions. The quote appears to be from page 79 of the book. Please check for accuracy.</w:t>
      </w:r>
    </w:p>
  </w:comment>
  <w:comment w:id="109" w:author="E" w:date="2015-08-24T19:29:00Z" w:initials="E">
    <w:p w14:paraId="4A66A6CB" w14:textId="77777777" w:rsidR="00B40600" w:rsidRDefault="00B40600">
      <w:pPr>
        <w:pStyle w:val="CommentText"/>
      </w:pPr>
      <w:r>
        <w:rPr>
          <w:rStyle w:val="CommentReference"/>
        </w:rPr>
        <w:annotationRef/>
      </w:r>
      <w:r>
        <w:t>Citation information appears to be erroneous. There is no record of George Lucas writing these words available online except as an uncited quote in the previously published Singer book, and there are zero matches for “Lucas” in the previously cited Rowe book, making it unlikely that “Ibid” is a correct citation. Please input actual citation information.</w:t>
      </w:r>
    </w:p>
  </w:comment>
  <w:comment w:id="140" w:author="E" w:date="2015-08-25T00:26:00Z" w:initials="E">
    <w:p w14:paraId="5F199EBF" w14:textId="77777777" w:rsidR="00B40600" w:rsidRDefault="00B40600">
      <w:pPr>
        <w:pStyle w:val="CommentText"/>
      </w:pPr>
      <w:r>
        <w:rPr>
          <w:rStyle w:val="CommentReference"/>
        </w:rPr>
        <w:annotationRef/>
      </w:r>
      <w:r>
        <w:t>Lacking specific citation information on paragraph or article of direct quote location. Paragraph number has been added – please check for accuracy.</w:t>
      </w:r>
    </w:p>
  </w:comment>
  <w:comment w:id="148" w:author="E" w:date="2015-08-25T00:26:00Z" w:initials="E">
    <w:p w14:paraId="74EBFFE4" w14:textId="77777777" w:rsidR="00B40600" w:rsidRDefault="00B40600">
      <w:pPr>
        <w:pStyle w:val="CommentText"/>
      </w:pPr>
      <w:r>
        <w:rPr>
          <w:rStyle w:val="CommentReference"/>
        </w:rPr>
        <w:annotationRef/>
      </w:r>
      <w:r>
        <w:t>Lacking specific citation information on paragraph or article of direct quote location. Paragraph number has been added to citation– please check for accuracy.</w:t>
      </w:r>
    </w:p>
  </w:comment>
  <w:comment w:id="229" w:author="E" w:date="2015-08-25T00:07:00Z" w:initials="E">
    <w:p w14:paraId="1CC4CD5C" w14:textId="77777777" w:rsidR="00B40600" w:rsidRDefault="00B40600">
      <w:pPr>
        <w:pStyle w:val="CommentText"/>
      </w:pPr>
      <w:r>
        <w:rPr>
          <w:rStyle w:val="CommentReference"/>
        </w:rPr>
        <w:annotationRef/>
      </w:r>
      <w:r>
        <w:t>More complete citation</w:t>
      </w:r>
      <w:r w:rsidR="00BC1224">
        <w:t xml:space="preserve"> information was requested here</w:t>
      </w:r>
    </w:p>
  </w:comment>
  <w:comment w:id="271" w:author="E" w:date="2015-08-25T02:09:00Z" w:initials="E">
    <w:p w14:paraId="4506FBE4" w14:textId="77777777" w:rsidR="00B40600" w:rsidRDefault="00B40600">
      <w:pPr>
        <w:pStyle w:val="CommentText"/>
      </w:pPr>
      <w:r>
        <w:rPr>
          <w:rStyle w:val="CommentReference"/>
        </w:rPr>
        <w:annotationRef/>
      </w:r>
      <w:r>
        <w:t>Please check numbers and dates of resolutions. Resolution 1371 is dated September 26, 2001 (not September 28), while Resolution 1373 (not 1371) is dated September 28, 2001.</w:t>
      </w:r>
    </w:p>
    <w:p w14:paraId="37FA3FE2" w14:textId="77777777" w:rsidR="00B40600" w:rsidRDefault="00B40600">
      <w:pPr>
        <w:pStyle w:val="CommentText"/>
      </w:pPr>
    </w:p>
    <w:p w14:paraId="167183B7" w14:textId="77777777" w:rsidR="00B40600" w:rsidRDefault="00B40600">
      <w:pPr>
        <w:pStyle w:val="CommentText"/>
      </w:pPr>
      <w:r>
        <w:t>As this instance references terrorism, it appears that 1373 is actually the pertinent resolution, not 1371 as originally cited.</w:t>
      </w:r>
    </w:p>
  </w:comment>
  <w:comment w:id="388" w:author="E" w:date="2015-08-26T17:44:00Z" w:initials="E">
    <w:p w14:paraId="1BD6C951" w14:textId="77777777" w:rsidR="00B40600" w:rsidRDefault="00B40600">
      <w:pPr>
        <w:pStyle w:val="CommentText"/>
      </w:pPr>
      <w:r>
        <w:rPr>
          <w:rStyle w:val="CommentReference"/>
        </w:rPr>
        <w:annotationRef/>
      </w:r>
      <w:r>
        <w:t>Author did not provide complete citations – in some cases, there are not even partial citations, just a string of numbers that presumably corresponds to a members-only website but does not even name the articles to which he is referring.</w:t>
      </w:r>
    </w:p>
  </w:comment>
  <w:comment w:id="473" w:author="E" w:date="2015-09-02T01:10:00Z" w:initials="E">
    <w:p w14:paraId="19F5E6FE" w14:textId="77777777" w:rsidR="00B40600" w:rsidRDefault="00B40600">
      <w:pPr>
        <w:pStyle w:val="CommentText"/>
      </w:pPr>
      <w:r>
        <w:rPr>
          <w:rStyle w:val="CommentReference"/>
        </w:rPr>
        <w:annotationRef/>
      </w:r>
      <w:r>
        <w:t>Footnote lists a broken link.</w:t>
      </w:r>
    </w:p>
  </w:comment>
  <w:comment w:id="508" w:author="E" w:date="2015-08-26T17:47:00Z" w:initials="E">
    <w:p w14:paraId="09AB6B74" w14:textId="77777777" w:rsidR="00B40600" w:rsidRDefault="00B40600">
      <w:pPr>
        <w:pStyle w:val="CommentText"/>
      </w:pPr>
      <w:r>
        <w:rPr>
          <w:rStyle w:val="CommentReference"/>
        </w:rPr>
        <w:annotationRef/>
      </w:r>
      <w:r>
        <w:t>Author has added no citations.</w:t>
      </w:r>
    </w:p>
  </w:comment>
  <w:comment w:id="517" w:author="E" w:date="2015-08-26T17:51:00Z" w:initials="E">
    <w:p w14:paraId="1045F811" w14:textId="77777777" w:rsidR="00B40600" w:rsidRDefault="00B40600">
      <w:pPr>
        <w:pStyle w:val="CommentText"/>
      </w:pPr>
      <w:r>
        <w:rPr>
          <w:rStyle w:val="CommentReference"/>
        </w:rPr>
        <w:annotationRef/>
      </w:r>
      <w:r>
        <w:t>No source listed for this citation.</w:t>
      </w:r>
    </w:p>
  </w:comment>
  <w:comment w:id="518" w:author="E" w:date="2015-08-26T17:52:00Z" w:initials="E">
    <w:p w14:paraId="674A5D1F" w14:textId="77777777" w:rsidR="00B40600" w:rsidRDefault="00B40600">
      <w:pPr>
        <w:pStyle w:val="CommentText"/>
      </w:pPr>
      <w:r>
        <w:rPr>
          <w:rStyle w:val="CommentReference"/>
        </w:rPr>
        <w:annotationRef/>
      </w:r>
      <w:r>
        <w:t>Citation needed.</w:t>
      </w:r>
    </w:p>
  </w:comment>
  <w:comment w:id="524" w:author="E" w:date="2015-08-26T17:56:00Z" w:initials="E">
    <w:p w14:paraId="2AE349E7" w14:textId="77777777" w:rsidR="00B40600" w:rsidRDefault="00B40600">
      <w:pPr>
        <w:pStyle w:val="CommentText"/>
      </w:pPr>
      <w:r>
        <w:rPr>
          <w:rStyle w:val="CommentReference"/>
        </w:rPr>
        <w:annotationRef/>
      </w:r>
      <w:r>
        <w:t>Fragment uncorrected by author.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DEEF8B" w15:done="0"/>
  <w15:commentEx w15:paraId="05989A5D" w15:done="0"/>
  <w15:commentEx w15:paraId="4A66A6CB" w15:done="0"/>
  <w15:commentEx w15:paraId="5F199EBF" w15:done="0"/>
  <w15:commentEx w15:paraId="74EBFFE4" w15:done="0"/>
  <w15:commentEx w15:paraId="1CC4CD5C" w15:done="0"/>
  <w15:commentEx w15:paraId="167183B7" w15:done="0"/>
  <w15:commentEx w15:paraId="1BD6C951" w15:done="0"/>
  <w15:commentEx w15:paraId="19F5E6FE" w15:done="0"/>
  <w15:commentEx w15:paraId="09AB6B74" w15:done="0"/>
  <w15:commentEx w15:paraId="1045F811" w15:done="0"/>
  <w15:commentEx w15:paraId="674A5D1F" w15:done="0"/>
  <w15:commentEx w15:paraId="2AE349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7F521" w14:textId="77777777" w:rsidR="00D97E00" w:rsidRDefault="00D97E00" w:rsidP="0058768A">
      <w:pPr>
        <w:spacing w:after="0" w:line="240" w:lineRule="auto"/>
      </w:pPr>
      <w:r>
        <w:separator/>
      </w:r>
    </w:p>
  </w:endnote>
  <w:endnote w:type="continuationSeparator" w:id="0">
    <w:p w14:paraId="4594AF87" w14:textId="77777777" w:rsidR="00D97E00" w:rsidRDefault="00D97E00" w:rsidP="0058768A">
      <w:pPr>
        <w:spacing w:after="0" w:line="240" w:lineRule="auto"/>
      </w:pPr>
      <w:r>
        <w:continuationSeparator/>
      </w:r>
    </w:p>
  </w:endnote>
  <w:endnote w:id="1">
    <w:p w14:paraId="0616A210" w14:textId="77777777" w:rsidR="00B40600" w:rsidRPr="002A265C" w:rsidRDefault="00B40600" w:rsidP="00135CDC">
      <w:pPr>
        <w:pStyle w:val="EndnoteText"/>
      </w:pPr>
      <w:r w:rsidRPr="00F52F4E">
        <w:rPr>
          <w:rStyle w:val="EndnoteReference"/>
        </w:rPr>
        <w:endnoteRef/>
      </w:r>
      <w:r w:rsidRPr="00F52F4E">
        <w:t xml:space="preserve"> </w:t>
      </w:r>
      <w:r>
        <w:t xml:space="preserve">David </w:t>
      </w:r>
      <w:r w:rsidRPr="00F52F4E">
        <w:t>Albright,</w:t>
      </w:r>
      <w:r>
        <w:t xml:space="preserve"> Paul Brannan, and Christina Walrond,</w:t>
      </w:r>
      <w:r w:rsidRPr="00F52F4E">
        <w:t xml:space="preserve"> </w:t>
      </w:r>
      <w:r>
        <w:t>“</w:t>
      </w:r>
      <w:r w:rsidRPr="00F52F4E">
        <w:t>Did Stuxnet Take Out 1,000 Centrifuges at the Natanz Enrichment Plant? Preliminary Assessment</w:t>
      </w:r>
      <w:r>
        <w:t xml:space="preserve">,” </w:t>
      </w:r>
      <w:r>
        <w:rPr>
          <w:i/>
        </w:rPr>
        <w:t>ISIS Reports</w:t>
      </w:r>
      <w:r>
        <w:t xml:space="preserve">, Institute for Science and International Security, December 22, 2010, </w:t>
      </w:r>
      <w:r w:rsidRPr="002A265C">
        <w:t>http://isis-online.org/isis-reports/detail/did-stuxnet-take-out-1000-centrifuges-at-the-natanz-enrichment-plant/</w:t>
      </w:r>
      <w:r>
        <w:t>.</w:t>
      </w:r>
    </w:p>
  </w:endnote>
  <w:endnote w:id="2">
    <w:p w14:paraId="2D53ED38" w14:textId="77777777" w:rsidR="00B40600" w:rsidRPr="00F52F4E" w:rsidRDefault="00B40600" w:rsidP="00135CDC">
      <w:pPr>
        <w:pStyle w:val="EndnoteText"/>
      </w:pPr>
      <w:r w:rsidRPr="00F52F4E">
        <w:rPr>
          <w:rStyle w:val="EndnoteReference"/>
        </w:rPr>
        <w:endnoteRef/>
      </w:r>
      <w:r w:rsidRPr="00F52F4E">
        <w:t xml:space="preserve"> David </w:t>
      </w:r>
      <w:r>
        <w:t xml:space="preserve">E. </w:t>
      </w:r>
      <w:r w:rsidRPr="00F52F4E">
        <w:t xml:space="preserve">Sanger, </w:t>
      </w:r>
      <w:r>
        <w:t>“</w:t>
      </w:r>
      <w:r w:rsidRPr="00F52F4E">
        <w:t>U.S. Rejected Aid for Israeli Raid on Iranian Nuclear Site,</w:t>
      </w:r>
      <w:r>
        <w:t>”</w:t>
      </w:r>
      <w:r w:rsidRPr="00F52F4E">
        <w:t xml:space="preserve"> </w:t>
      </w:r>
      <w:r w:rsidRPr="00F50C97">
        <w:rPr>
          <w:i/>
        </w:rPr>
        <w:t>New York Times</w:t>
      </w:r>
      <w:r w:rsidRPr="00F52F4E">
        <w:t>, January 10, 2009, http://www.nytimes.com/2009/01/11/washington/11iran.html</w:t>
      </w:r>
      <w:r>
        <w:t>.</w:t>
      </w:r>
    </w:p>
  </w:endnote>
  <w:endnote w:id="3">
    <w:p w14:paraId="07C05A09" w14:textId="77777777" w:rsidR="00B40600" w:rsidRPr="00F52F4E" w:rsidRDefault="00B40600" w:rsidP="00135CDC">
      <w:pPr>
        <w:pStyle w:val="EndnoteText"/>
      </w:pPr>
      <w:r w:rsidRPr="00F52F4E">
        <w:rPr>
          <w:rStyle w:val="EndnoteReference"/>
        </w:rPr>
        <w:endnoteRef/>
      </w:r>
      <w:r w:rsidRPr="00F52F4E">
        <w:t xml:space="preserve"> David</w:t>
      </w:r>
      <w:r>
        <w:t xml:space="preserve"> E.</w:t>
      </w:r>
      <w:r w:rsidRPr="00F52F4E">
        <w:t xml:space="preserve"> Sanger, </w:t>
      </w:r>
      <w:r>
        <w:t>“</w:t>
      </w:r>
      <w:r w:rsidRPr="00F52F4E">
        <w:t>Obama Order Sped Up Wave of Cyberattacks Against Iran,</w:t>
      </w:r>
      <w:r>
        <w:t>”</w:t>
      </w:r>
      <w:r w:rsidRPr="00F52F4E">
        <w:t xml:space="preserve"> </w:t>
      </w:r>
      <w:r w:rsidRPr="00F50C97">
        <w:rPr>
          <w:i/>
        </w:rPr>
        <w:t>New York Times</w:t>
      </w:r>
      <w:r w:rsidRPr="00F52F4E">
        <w:t>, June 12, 2012, http://www.nytimes.com/2012/06/01/world/middleeast/obama-ordered-wave-of-cyberattacks-against-iran.html</w:t>
      </w:r>
      <w:r>
        <w:t>.</w:t>
      </w:r>
    </w:p>
  </w:endnote>
  <w:endnote w:id="4">
    <w:p w14:paraId="794AB2D4" w14:textId="77777777" w:rsidR="00B40600" w:rsidRPr="00F52F4E" w:rsidRDefault="00B40600" w:rsidP="00135CDC">
      <w:pPr>
        <w:pStyle w:val="EndnoteText"/>
      </w:pPr>
      <w:r w:rsidRPr="00F52F4E">
        <w:rPr>
          <w:rStyle w:val="EndnoteReference"/>
        </w:rPr>
        <w:endnoteRef/>
      </w:r>
      <w:r w:rsidRPr="00F52F4E">
        <w:t xml:space="preserve"> Rachel King, </w:t>
      </w:r>
      <w:r>
        <w:t>“</w:t>
      </w:r>
      <w:r w:rsidRPr="00F52F4E">
        <w:t>Virus Aimed at Iran Infected Chevron Network,</w:t>
      </w:r>
      <w:r>
        <w:t>”</w:t>
      </w:r>
      <w:r w:rsidRPr="00F52F4E">
        <w:t xml:space="preserve"> </w:t>
      </w:r>
      <w:r w:rsidRPr="00F50C97">
        <w:rPr>
          <w:i/>
        </w:rPr>
        <w:t>Wall Street Journal</w:t>
      </w:r>
      <w:r w:rsidRPr="00F52F4E">
        <w:t xml:space="preserve">, </w:t>
      </w:r>
      <w:r>
        <w:t xml:space="preserve">November 9, 2012, </w:t>
      </w:r>
      <w:r w:rsidRPr="00F52F4E">
        <w:t>http://www.wsj.com/articles/SB10001424127887324894104578107223667421796</w:t>
      </w:r>
      <w:r>
        <w:t>.</w:t>
      </w:r>
    </w:p>
  </w:endnote>
  <w:endnote w:id="5">
    <w:p w14:paraId="41BB6B9F" w14:textId="77777777" w:rsidR="00B40600" w:rsidRPr="00F01CC3" w:rsidRDefault="00B40600" w:rsidP="00135CDC">
      <w:pPr>
        <w:pStyle w:val="EndnoteText"/>
      </w:pPr>
      <w:r w:rsidRPr="00F52F4E">
        <w:rPr>
          <w:rStyle w:val="EndnoteReference"/>
        </w:rPr>
        <w:endnoteRef/>
      </w:r>
      <w:r w:rsidRPr="00F52F4E">
        <w:t xml:space="preserve"> Kim Zetter, </w:t>
      </w:r>
      <w:r w:rsidRPr="00F50C97">
        <w:rPr>
          <w:i/>
        </w:rPr>
        <w:t>Count Down to Zero Day: Stuxnet and the Launch of the World’s First Digital</w:t>
      </w:r>
      <w:r w:rsidRPr="00F52F4E">
        <w:t xml:space="preserve"> </w:t>
      </w:r>
      <w:r w:rsidRPr="00F50C97">
        <w:rPr>
          <w:i/>
        </w:rPr>
        <w:t>Weapon</w:t>
      </w:r>
      <w:r>
        <w:t>, (New York: Crown Publishing, 2014).</w:t>
      </w:r>
    </w:p>
  </w:endnote>
  <w:endnote w:id="6">
    <w:p w14:paraId="4E1C8F4C" w14:textId="77777777" w:rsidR="00B40600" w:rsidRPr="00F52F4E" w:rsidRDefault="00B40600" w:rsidP="00135CDC">
      <w:pPr>
        <w:pStyle w:val="EndnoteText"/>
      </w:pPr>
      <w:r w:rsidRPr="00F52F4E">
        <w:rPr>
          <w:rStyle w:val="EndnoteReference"/>
        </w:rPr>
        <w:endnoteRef/>
      </w:r>
      <w:r w:rsidRPr="00F52F4E">
        <w:t xml:space="preserve"> Robert McMillan, </w:t>
      </w:r>
      <w:r>
        <w:t>“</w:t>
      </w:r>
      <w:r w:rsidRPr="00F52F4E">
        <w:t xml:space="preserve">How to </w:t>
      </w:r>
      <w:r>
        <w:t>P</w:t>
      </w:r>
      <w:r w:rsidRPr="00F52F4E">
        <w:t xml:space="preserve">lan an </w:t>
      </w:r>
      <w:r>
        <w:t>I</w:t>
      </w:r>
      <w:r w:rsidRPr="00F52F4E">
        <w:t xml:space="preserve">ndustrial </w:t>
      </w:r>
      <w:r>
        <w:t>C</w:t>
      </w:r>
      <w:r w:rsidRPr="00F52F4E">
        <w:t xml:space="preserve">yber-sabotage </w:t>
      </w:r>
      <w:r>
        <w:t>O</w:t>
      </w:r>
      <w:r w:rsidRPr="00F52F4E">
        <w:t xml:space="preserve">peration: A </w:t>
      </w:r>
      <w:r>
        <w:t>L</w:t>
      </w:r>
      <w:r w:rsidRPr="00F52F4E">
        <w:t>ook at Stuxnet,</w:t>
      </w:r>
      <w:r>
        <w:t>”</w:t>
      </w:r>
      <w:r w:rsidRPr="00F52F4E">
        <w:t xml:space="preserve"> </w:t>
      </w:r>
      <w:r w:rsidRPr="00F50C97">
        <w:rPr>
          <w:i/>
        </w:rPr>
        <w:t>CSO</w:t>
      </w:r>
      <w:r w:rsidRPr="00F52F4E">
        <w:t>, September 20, 2010, http://www.csoonline.com/article/2136898/data-protection/how-to-plan-an-industrial-cyber-sabotage-operation--a-look-at-stuxnet.html</w:t>
      </w:r>
      <w:r>
        <w:t>.</w:t>
      </w:r>
      <w:r w:rsidRPr="00F52F4E">
        <w:t xml:space="preserve"> </w:t>
      </w:r>
    </w:p>
  </w:endnote>
  <w:endnote w:id="7">
    <w:p w14:paraId="38B23CF6" w14:textId="77777777" w:rsidR="00B40600" w:rsidRPr="00F52F4E" w:rsidRDefault="00B40600" w:rsidP="00135CDC">
      <w:pPr>
        <w:pStyle w:val="EndnoteText"/>
      </w:pPr>
      <w:r w:rsidRPr="00F52F4E">
        <w:rPr>
          <w:rStyle w:val="EndnoteReference"/>
        </w:rPr>
        <w:endnoteRef/>
      </w:r>
      <w:r w:rsidRPr="00F52F4E">
        <w:t xml:space="preserve"> William J. Broad, John Markoff</w:t>
      </w:r>
      <w:r>
        <w:t>,</w:t>
      </w:r>
      <w:r w:rsidRPr="00F52F4E">
        <w:t xml:space="preserve"> and David E. Sanger, </w:t>
      </w:r>
      <w:r>
        <w:t>“</w:t>
      </w:r>
      <w:r w:rsidRPr="00F52F4E">
        <w:t>Israeli Test on Worm Called Crucial in Iran Nuclear Delay,</w:t>
      </w:r>
      <w:r>
        <w:t>”</w:t>
      </w:r>
      <w:r w:rsidRPr="00F52F4E">
        <w:t xml:space="preserve"> </w:t>
      </w:r>
      <w:r w:rsidRPr="00F50C97">
        <w:rPr>
          <w:i/>
        </w:rPr>
        <w:t>New York Times</w:t>
      </w:r>
      <w:r w:rsidRPr="00F52F4E">
        <w:t>, Jan</w:t>
      </w:r>
      <w:r>
        <w:t>uary</w:t>
      </w:r>
      <w:r w:rsidRPr="00F52F4E">
        <w:t xml:space="preserve"> 15, 2011, http://www.nytimes.com/2011/01/16/world/middleeast/16stuxnet.html</w:t>
      </w:r>
      <w:r>
        <w:t>.</w:t>
      </w:r>
    </w:p>
  </w:endnote>
  <w:endnote w:id="8">
    <w:p w14:paraId="28D987DA" w14:textId="77777777" w:rsidR="00B40600" w:rsidRPr="00F52F4E" w:rsidRDefault="00B40600" w:rsidP="00135CDC">
      <w:pPr>
        <w:pStyle w:val="EndnoteText"/>
      </w:pPr>
      <w:r w:rsidRPr="00F52F4E">
        <w:rPr>
          <w:rStyle w:val="EndnoteReference"/>
        </w:rPr>
        <w:endnoteRef/>
      </w:r>
      <w:r w:rsidRPr="00F52F4E">
        <w:t xml:space="preserve"> See</w:t>
      </w:r>
      <w:r>
        <w:t>,</w:t>
      </w:r>
      <w:r w:rsidRPr="00F52F4E">
        <w:t xml:space="preserve"> for example</w:t>
      </w:r>
      <w:r>
        <w:t>,</w:t>
      </w:r>
      <w:r w:rsidRPr="00F52F4E">
        <w:t xml:space="preserve"> the controlled destruction of a generator</w:t>
      </w:r>
      <w:r>
        <w:t xml:space="preserve"> in the Aurora Generator Test.</w:t>
      </w:r>
    </w:p>
  </w:endnote>
  <w:endnote w:id="9">
    <w:p w14:paraId="3C3D91E8" w14:textId="77777777" w:rsidR="00B40600" w:rsidRPr="00F52F4E" w:rsidRDefault="00B40600" w:rsidP="00135CDC">
      <w:pPr>
        <w:pStyle w:val="EndnoteText"/>
      </w:pPr>
      <w:r w:rsidRPr="00F52F4E">
        <w:rPr>
          <w:rStyle w:val="EndnoteReference"/>
        </w:rPr>
        <w:endnoteRef/>
      </w:r>
      <w:r w:rsidRPr="00F52F4E">
        <w:t xml:space="preserve"> Quoted in Ellen Nakashima,</w:t>
      </w:r>
      <w:r>
        <w:t xml:space="preserve"> “</w:t>
      </w:r>
      <w:r w:rsidRPr="00F52F4E">
        <w:t xml:space="preserve">Iran </w:t>
      </w:r>
      <w:r>
        <w:t>B</w:t>
      </w:r>
      <w:r w:rsidRPr="00F52F4E">
        <w:t xml:space="preserve">lamed for </w:t>
      </w:r>
      <w:r>
        <w:t>C</w:t>
      </w:r>
      <w:r w:rsidRPr="00F52F4E">
        <w:t xml:space="preserve">yberattacks on U.S. </w:t>
      </w:r>
      <w:r>
        <w:t>B</w:t>
      </w:r>
      <w:r w:rsidRPr="00F52F4E">
        <w:t xml:space="preserve">anks and </w:t>
      </w:r>
      <w:r>
        <w:t>C</w:t>
      </w:r>
      <w:r w:rsidRPr="00F52F4E">
        <w:t>ompanies,</w:t>
      </w:r>
      <w:r>
        <w:t>”</w:t>
      </w:r>
      <w:r w:rsidRPr="00F52F4E">
        <w:t xml:space="preserve"> </w:t>
      </w:r>
      <w:r w:rsidRPr="00F50C97">
        <w:rPr>
          <w:i/>
        </w:rPr>
        <w:t>Washington Post</w:t>
      </w:r>
      <w:r w:rsidRPr="00F52F4E">
        <w:t xml:space="preserve">, September 21, 2012, </w:t>
      </w:r>
      <w:r w:rsidRPr="000A4E80">
        <w:t>http://www.washingtonpost.com/world/national-security/iran-blamed-for-cyberattacks/2012/09/21/afbe2be4-0412-11e2-9b24-ff730c7f6312_story.html</w:t>
      </w:r>
      <w:r>
        <w:t>.</w:t>
      </w:r>
    </w:p>
  </w:endnote>
  <w:endnote w:id="10">
    <w:p w14:paraId="211357B6" w14:textId="77777777" w:rsidR="00B40600" w:rsidRPr="00F52F4E" w:rsidRDefault="00B40600" w:rsidP="00135CDC">
      <w:pPr>
        <w:pStyle w:val="EndnoteText"/>
      </w:pPr>
      <w:r w:rsidRPr="00F52F4E">
        <w:rPr>
          <w:rStyle w:val="EndnoteReference"/>
        </w:rPr>
        <w:endnoteRef/>
      </w:r>
      <w:r w:rsidRPr="00F52F4E">
        <w:t xml:space="preserve"> David Kushner,</w:t>
      </w:r>
      <w:r>
        <w:t xml:space="preserve"> “The Real Story of Stuxnet,”</w:t>
      </w:r>
      <w:r w:rsidRPr="00F52F4E">
        <w:t xml:space="preserve"> </w:t>
      </w:r>
      <w:r w:rsidRPr="00F50C97">
        <w:rPr>
          <w:i/>
        </w:rPr>
        <w:t>IEEE Spectrum</w:t>
      </w:r>
      <w:r w:rsidRPr="00F52F4E">
        <w:t>, February 26, 2013, http://spectrum.ieee.org/telecom/security/the-real-story-of-stuxnet</w:t>
      </w:r>
      <w:r>
        <w:t>.</w:t>
      </w:r>
    </w:p>
  </w:endnote>
  <w:endnote w:id="11">
    <w:p w14:paraId="7E18A034" w14:textId="77777777" w:rsidR="00B40600" w:rsidRPr="00F52F4E" w:rsidRDefault="00B40600" w:rsidP="00135CDC">
      <w:pPr>
        <w:pStyle w:val="EndnoteText"/>
      </w:pPr>
      <w:r w:rsidRPr="00F52F4E">
        <w:rPr>
          <w:rStyle w:val="EndnoteReference"/>
        </w:rPr>
        <w:endnoteRef/>
      </w:r>
      <w:r w:rsidRPr="00F52F4E">
        <w:t xml:space="preserve"> Jason Ukman, </w:t>
      </w:r>
      <w:r>
        <w:t>“</w:t>
      </w:r>
      <w:r w:rsidRPr="00F52F4E">
        <w:t xml:space="preserve">After Stuxnet, </w:t>
      </w:r>
      <w:r>
        <w:t>W</w:t>
      </w:r>
      <w:r w:rsidRPr="00F52F4E">
        <w:t xml:space="preserve">aiting on Pandora’s </w:t>
      </w:r>
      <w:r>
        <w:t>B</w:t>
      </w:r>
      <w:r w:rsidRPr="00F52F4E">
        <w:t>ox,</w:t>
      </w:r>
      <w:r>
        <w:t>”</w:t>
      </w:r>
      <w:r w:rsidRPr="00F52F4E">
        <w:t xml:space="preserve"> </w:t>
      </w:r>
      <w:r w:rsidRPr="00F50C97">
        <w:rPr>
          <w:i/>
        </w:rPr>
        <w:t>Washington Post</w:t>
      </w:r>
      <w:r w:rsidRPr="00F52F4E">
        <w:t>, September 20, 2011,http://www.washingtonpost.com/blogs/checkpoint-washington/post/after-stuxnet-waiting-on-pandoras-box/2011/09/20/gIQAOkw0hK_blog.html%20</w:t>
      </w:r>
      <w:r>
        <w:t>.</w:t>
      </w:r>
    </w:p>
  </w:endnote>
  <w:endnote w:id="12">
    <w:p w14:paraId="11C6E8D9" w14:textId="77777777" w:rsidR="00B40600" w:rsidRPr="00F52F4E" w:rsidRDefault="00B40600" w:rsidP="00135CDC">
      <w:pPr>
        <w:pStyle w:val="EndnoteText"/>
      </w:pPr>
      <w:r w:rsidRPr="00F52F4E">
        <w:rPr>
          <w:rStyle w:val="EndnoteReference"/>
        </w:rPr>
        <w:endnoteRef/>
      </w:r>
      <w:r w:rsidRPr="00F52F4E">
        <w:t xml:space="preserve"> </w:t>
      </w:r>
      <w:r>
        <w:t>Henry Kissinger and George P. Shultz, “</w:t>
      </w:r>
      <w:r w:rsidRPr="00F52F4E">
        <w:t>The Iran Deal and Its Consequences,</w:t>
      </w:r>
      <w:r>
        <w:t>”</w:t>
      </w:r>
      <w:r w:rsidRPr="00F52F4E">
        <w:t xml:space="preserve"> </w:t>
      </w:r>
      <w:r w:rsidRPr="00F50C97">
        <w:rPr>
          <w:i/>
        </w:rPr>
        <w:t>Wall Street Journal</w:t>
      </w:r>
      <w:r w:rsidRPr="00F52F4E">
        <w:t>,</w:t>
      </w:r>
      <w:r>
        <w:t xml:space="preserve"> April 7, 2015, </w:t>
      </w:r>
      <w:r w:rsidRPr="000A4E80">
        <w:t>http://www.wsj.com/articles/the-iran-deal-and-its-consequences-1428447582</w:t>
      </w:r>
      <w:r>
        <w:t>.</w:t>
      </w:r>
      <w:r w:rsidRPr="00F52F4E">
        <w:t xml:space="preserve"> </w:t>
      </w:r>
    </w:p>
  </w:endnote>
  <w:endnote w:id="13">
    <w:p w14:paraId="16DF8D59" w14:textId="77777777" w:rsidR="00B40600" w:rsidRPr="00F52F4E" w:rsidRDefault="00B40600" w:rsidP="00135CDC">
      <w:pPr>
        <w:pStyle w:val="EndnoteText"/>
      </w:pPr>
      <w:r w:rsidRPr="00F52F4E">
        <w:rPr>
          <w:rStyle w:val="EndnoteReference"/>
        </w:rPr>
        <w:endnoteRef/>
      </w:r>
      <w:r w:rsidRPr="00F52F4E">
        <w:t xml:space="preserve"> Jonathan Steele, “Israel </w:t>
      </w:r>
      <w:r>
        <w:t>A</w:t>
      </w:r>
      <w:r w:rsidRPr="00F52F4E">
        <w:t xml:space="preserve">sked US for a </w:t>
      </w:r>
      <w:r>
        <w:t>G</w:t>
      </w:r>
      <w:r w:rsidRPr="00F52F4E">
        <w:t xml:space="preserve">reen </w:t>
      </w:r>
      <w:r>
        <w:t>L</w:t>
      </w:r>
      <w:r w:rsidRPr="00F52F4E">
        <w:t xml:space="preserve">ight to </w:t>
      </w:r>
      <w:r>
        <w:t>B</w:t>
      </w:r>
      <w:r w:rsidRPr="00F52F4E">
        <w:t xml:space="preserve">omb </w:t>
      </w:r>
      <w:r>
        <w:t>N</w:t>
      </w:r>
      <w:r w:rsidRPr="00F52F4E">
        <w:t xml:space="preserve">uclear </w:t>
      </w:r>
      <w:r>
        <w:t>S</w:t>
      </w:r>
      <w:r w:rsidRPr="00F52F4E">
        <w:t xml:space="preserve">ites in Iran,” </w:t>
      </w:r>
      <w:r w:rsidRPr="00F50C97">
        <w:rPr>
          <w:i/>
        </w:rPr>
        <w:t>Guardian</w:t>
      </w:r>
      <w:r w:rsidRPr="00F52F4E">
        <w:t xml:space="preserve"> (London), January 11, 2009, http://guardian.co.uk/world/2008/sep/25/iran.israelandthepalestinians1.</w:t>
      </w:r>
    </w:p>
  </w:endnote>
  <w:endnote w:id="14">
    <w:p w14:paraId="193E51DF" w14:textId="77777777" w:rsidR="00B40600" w:rsidRPr="00F52F4E" w:rsidRDefault="00B40600" w:rsidP="00135CDC">
      <w:pPr>
        <w:pStyle w:val="EndnoteText"/>
      </w:pPr>
      <w:r w:rsidRPr="00F52F4E">
        <w:rPr>
          <w:rStyle w:val="EndnoteReference"/>
        </w:rPr>
        <w:endnoteRef/>
      </w:r>
      <w:r w:rsidRPr="00F52F4E">
        <w:t xml:space="preserve"> David </w:t>
      </w:r>
      <w:r>
        <w:t xml:space="preserve">E. </w:t>
      </w:r>
      <w:r w:rsidRPr="00F52F4E">
        <w:t xml:space="preserve">Sanger, James Glanz, and Jo Becker, </w:t>
      </w:r>
      <w:r>
        <w:t>“</w:t>
      </w:r>
      <w:r w:rsidRPr="00F52F4E">
        <w:t>Around the World, Distress over Iran,</w:t>
      </w:r>
      <w:r>
        <w:t>”</w:t>
      </w:r>
      <w:r w:rsidRPr="00F52F4E">
        <w:t xml:space="preserve"> </w:t>
      </w:r>
      <w:r w:rsidRPr="00F50C97">
        <w:rPr>
          <w:i/>
        </w:rPr>
        <w:t>New York Times</w:t>
      </w:r>
      <w:r w:rsidRPr="00F52F4E">
        <w:t>, November 28, 2010, http://www.nytimes.com/2010/11/29/world/middleeast/29iran.html</w:t>
      </w:r>
      <w:r>
        <w:t>.</w:t>
      </w:r>
    </w:p>
  </w:endnote>
  <w:endnote w:id="15">
    <w:p w14:paraId="06D796E1" w14:textId="77777777" w:rsidR="00B40600" w:rsidRPr="00CC71E7" w:rsidRDefault="00B40600" w:rsidP="00135CDC">
      <w:pPr>
        <w:pStyle w:val="EndnoteText"/>
      </w:pPr>
      <w:r w:rsidRPr="00F52F4E">
        <w:rPr>
          <w:rStyle w:val="EndnoteReference"/>
        </w:rPr>
        <w:endnoteRef/>
      </w:r>
      <w:r w:rsidRPr="00F52F4E">
        <w:t xml:space="preserve"> </w:t>
      </w:r>
      <w:r>
        <w:t xml:space="preserve">Mark </w:t>
      </w:r>
      <w:r w:rsidRPr="00F50C97">
        <w:rPr>
          <w:rFonts w:cstheme="minorHAnsi"/>
        </w:rPr>
        <w:t xml:space="preserve">Clayton, “Stuxnet: Ahmadinejad </w:t>
      </w:r>
      <w:r>
        <w:rPr>
          <w:rFonts w:cstheme="minorHAnsi"/>
        </w:rPr>
        <w:t>A</w:t>
      </w:r>
      <w:r w:rsidRPr="00F50C97">
        <w:rPr>
          <w:rFonts w:cstheme="minorHAnsi"/>
        </w:rPr>
        <w:t xml:space="preserve">dmits </w:t>
      </w:r>
      <w:r>
        <w:rPr>
          <w:rFonts w:cstheme="minorHAnsi"/>
        </w:rPr>
        <w:t>C</w:t>
      </w:r>
      <w:r w:rsidRPr="00F50C97">
        <w:rPr>
          <w:rFonts w:cstheme="minorHAnsi"/>
        </w:rPr>
        <w:t xml:space="preserve">yberweapon </w:t>
      </w:r>
      <w:r>
        <w:rPr>
          <w:rFonts w:cstheme="minorHAnsi"/>
        </w:rPr>
        <w:t>H</w:t>
      </w:r>
      <w:r w:rsidRPr="00F50C97">
        <w:rPr>
          <w:rFonts w:cstheme="minorHAnsi"/>
        </w:rPr>
        <w:t xml:space="preserve">it Iran </w:t>
      </w:r>
      <w:r>
        <w:rPr>
          <w:rFonts w:cstheme="minorHAnsi"/>
        </w:rPr>
        <w:t>N</w:t>
      </w:r>
      <w:r w:rsidRPr="00F50C97">
        <w:rPr>
          <w:rFonts w:cstheme="minorHAnsi"/>
        </w:rPr>
        <w:t xml:space="preserve">uclear </w:t>
      </w:r>
      <w:r>
        <w:rPr>
          <w:rFonts w:cstheme="minorHAnsi"/>
        </w:rPr>
        <w:t>P</w:t>
      </w:r>
      <w:r w:rsidRPr="00F50C97">
        <w:rPr>
          <w:rFonts w:cstheme="minorHAnsi"/>
        </w:rPr>
        <w:t>rogram</w:t>
      </w:r>
      <w:r>
        <w:rPr>
          <w:rFonts w:cstheme="minorHAnsi"/>
        </w:rPr>
        <w:t>,</w:t>
      </w:r>
      <w:r w:rsidRPr="00F50C97">
        <w:rPr>
          <w:rFonts w:cstheme="minorHAnsi"/>
        </w:rPr>
        <w:t>”</w:t>
      </w:r>
      <w:r>
        <w:rPr>
          <w:rFonts w:cstheme="minorHAnsi"/>
        </w:rPr>
        <w:t xml:space="preserve"> </w:t>
      </w:r>
      <w:r>
        <w:rPr>
          <w:rFonts w:cstheme="minorHAnsi"/>
          <w:i/>
        </w:rPr>
        <w:t>Christian Science Monitor</w:t>
      </w:r>
      <w:r>
        <w:rPr>
          <w:rFonts w:cstheme="minorHAnsi"/>
        </w:rPr>
        <w:t xml:space="preserve">, November 30, 2010, </w:t>
      </w:r>
      <w:r w:rsidRPr="00CC71E7">
        <w:rPr>
          <w:rFonts w:cstheme="minorHAnsi"/>
        </w:rPr>
        <w:t>http://www.csmonitor.com/USA/2010/1130/Stuxnet-Ahmadinejad-admits-cyberweapon-hit-Iran-nuclear-program</w:t>
      </w:r>
      <w:r>
        <w:rPr>
          <w:rFonts w:cstheme="minorHAnsi"/>
        </w:rPr>
        <w:t>.</w:t>
      </w:r>
    </w:p>
  </w:endnote>
  <w:endnote w:id="16">
    <w:p w14:paraId="17C3F86D" w14:textId="77777777" w:rsidR="00B40600" w:rsidRPr="00F52F4E" w:rsidRDefault="00B40600" w:rsidP="00135CDC">
      <w:pPr>
        <w:pStyle w:val="EndnoteText"/>
      </w:pPr>
      <w:r w:rsidRPr="00F52F4E">
        <w:rPr>
          <w:rStyle w:val="EndnoteReference"/>
        </w:rPr>
        <w:endnoteRef/>
      </w:r>
      <w:r w:rsidRPr="00F52F4E">
        <w:t xml:space="preserve"> Albright,</w:t>
      </w:r>
      <w:r>
        <w:t xml:space="preserve"> Brannan, and Walrond,</w:t>
      </w:r>
      <w:r w:rsidRPr="00F52F4E">
        <w:t xml:space="preserve"> </w:t>
      </w:r>
      <w:r>
        <w:t>“</w:t>
      </w:r>
      <w:r w:rsidRPr="00F52F4E">
        <w:t>Did Stuxnet Take Out 1,000 Centrifuges?</w:t>
      </w:r>
      <w:r>
        <w:t>”</w:t>
      </w:r>
      <w:r w:rsidRPr="00F52F4E">
        <w:t xml:space="preserve">; </w:t>
      </w:r>
      <w:r>
        <w:t xml:space="preserve">and </w:t>
      </w:r>
      <w:r w:rsidRPr="00F52F4E">
        <w:t>David Albright, Paul Brannan, and Christina Walron</w:t>
      </w:r>
      <w:r>
        <w:t>d</w:t>
      </w:r>
      <w:r w:rsidRPr="00F52F4E">
        <w:t xml:space="preserve">, </w:t>
      </w:r>
      <w:r>
        <w:t>“</w:t>
      </w:r>
      <w:r w:rsidRPr="00F52F4E">
        <w:t>Stuxnet Malware and Natanz: Update of ISIS December 22, 2010 Report,</w:t>
      </w:r>
      <w:r>
        <w:t>”</w:t>
      </w:r>
      <w:r w:rsidRPr="00F52F4E">
        <w:t xml:space="preserve"> February 15, 2011, http://isis-online.org/isis-reports/detail/stuxnet-malware-and-natanz-update-of-isis-december-22-2010-reportsupa-href1/</w:t>
      </w:r>
      <w:r>
        <w:t>.</w:t>
      </w:r>
    </w:p>
  </w:endnote>
  <w:endnote w:id="17">
    <w:p w14:paraId="541E3A66" w14:textId="77777777" w:rsidR="00B40600" w:rsidRPr="001E7D3F" w:rsidRDefault="00B40600" w:rsidP="00135CDC">
      <w:pPr>
        <w:pStyle w:val="EndnoteText"/>
      </w:pPr>
      <w:r w:rsidRPr="00F52F4E">
        <w:rPr>
          <w:rStyle w:val="EndnoteReference"/>
        </w:rPr>
        <w:endnoteRef/>
      </w:r>
      <w:r w:rsidRPr="00F52F4E">
        <w:t xml:space="preserve"> Sanger</w:t>
      </w:r>
      <w:r>
        <w:t>, “</w:t>
      </w:r>
      <w:r w:rsidRPr="00F52F4E">
        <w:t>Obama Order Sped Up Cyberattacks</w:t>
      </w:r>
      <w:r>
        <w:t>.”</w:t>
      </w:r>
    </w:p>
  </w:endnote>
  <w:endnote w:id="18">
    <w:p w14:paraId="26B33BDD" w14:textId="77777777" w:rsidR="00B40600" w:rsidRPr="00F52F4E" w:rsidRDefault="00B40600" w:rsidP="00135CDC">
      <w:pPr>
        <w:pStyle w:val="EndnoteText"/>
      </w:pPr>
      <w:r w:rsidRPr="00F52F4E">
        <w:rPr>
          <w:rStyle w:val="EndnoteReference"/>
        </w:rPr>
        <w:endnoteRef/>
      </w:r>
      <w:r w:rsidRPr="00F52F4E">
        <w:t xml:space="preserve"> Ivanka Barzashka, </w:t>
      </w:r>
      <w:r>
        <w:t>“</w:t>
      </w:r>
      <w:r w:rsidRPr="00F52F4E">
        <w:t>Are Cyber-Weapons Effective? Assessing Stuxnet's Impact on the Iranian Enrichment Programme,</w:t>
      </w:r>
      <w:r>
        <w:t>”</w:t>
      </w:r>
      <w:r w:rsidRPr="00F52F4E">
        <w:t xml:space="preserve"> </w:t>
      </w:r>
      <w:r w:rsidRPr="00F50C97">
        <w:rPr>
          <w:i/>
        </w:rPr>
        <w:t>RUSI Journal</w:t>
      </w:r>
      <w:r w:rsidRPr="00F52F4E">
        <w:t xml:space="preserve">, 158, </w:t>
      </w:r>
      <w:r>
        <w:t>no.</w:t>
      </w:r>
      <w:r w:rsidRPr="00F52F4E">
        <w:t xml:space="preserve"> 2</w:t>
      </w:r>
      <w:r>
        <w:t>(</w:t>
      </w:r>
      <w:r w:rsidRPr="00F52F4E">
        <w:t>2013</w:t>
      </w:r>
      <w:r>
        <w:t xml:space="preserve">), </w:t>
      </w:r>
      <w:r w:rsidRPr="00F52F4E">
        <w:t>http://www.tandfonline.com/doi/full/10.1080/03071847.2013.787735#abstract</w:t>
      </w:r>
      <w:r>
        <w:t>.</w:t>
      </w:r>
    </w:p>
  </w:endnote>
  <w:endnote w:id="19">
    <w:p w14:paraId="450C5AD6" w14:textId="77777777" w:rsidR="00B40600" w:rsidRPr="00124B40" w:rsidRDefault="00B40600">
      <w:pPr>
        <w:pStyle w:val="EndnoteText"/>
        <w:rPr>
          <w:rFonts w:cs="Times New Roman"/>
        </w:rPr>
      </w:pPr>
      <w:r w:rsidRPr="00124B40">
        <w:rPr>
          <w:rStyle w:val="EndnoteReference"/>
        </w:rPr>
        <w:endnoteRef/>
      </w:r>
      <w:r w:rsidRPr="00124B40">
        <w:t xml:space="preserve"> </w:t>
      </w:r>
      <w:r w:rsidRPr="00534811">
        <w:rPr>
          <w:rFonts w:cs="Times New Roman"/>
        </w:rPr>
        <w:t xml:space="preserve">Glenn Greenwald and Ewen MacAskill, “Obama </w:t>
      </w:r>
      <w:ins w:id="9" w:author="E" w:date="2015-08-24T18:57:00Z">
        <w:r>
          <w:rPr>
            <w:rFonts w:cs="Times New Roman"/>
          </w:rPr>
          <w:t>O</w:t>
        </w:r>
      </w:ins>
      <w:del w:id="10" w:author="E" w:date="2015-08-24T18:57:00Z">
        <w:r w:rsidRPr="00534811" w:rsidDel="009616A4">
          <w:rPr>
            <w:rFonts w:cs="Times New Roman"/>
          </w:rPr>
          <w:delText>o</w:delText>
        </w:r>
      </w:del>
      <w:r w:rsidRPr="00534811">
        <w:rPr>
          <w:rFonts w:cs="Times New Roman"/>
        </w:rPr>
        <w:t xml:space="preserve">rders US to </w:t>
      </w:r>
      <w:ins w:id="11" w:author="E" w:date="2015-08-24T18:57:00Z">
        <w:r>
          <w:rPr>
            <w:rFonts w:cs="Times New Roman"/>
          </w:rPr>
          <w:t>D</w:t>
        </w:r>
      </w:ins>
      <w:del w:id="12" w:author="E" w:date="2015-08-24T18:57:00Z">
        <w:r w:rsidRPr="00534811" w:rsidDel="009616A4">
          <w:rPr>
            <w:rFonts w:cs="Times New Roman"/>
          </w:rPr>
          <w:delText>d</w:delText>
        </w:r>
      </w:del>
      <w:r w:rsidRPr="00534811">
        <w:rPr>
          <w:rFonts w:cs="Times New Roman"/>
        </w:rPr>
        <w:t xml:space="preserve">raw </w:t>
      </w:r>
      <w:ins w:id="13" w:author="E" w:date="2015-08-24T18:57:00Z">
        <w:r>
          <w:rPr>
            <w:rFonts w:cs="Times New Roman"/>
          </w:rPr>
          <w:t>U</w:t>
        </w:r>
      </w:ins>
      <w:del w:id="14" w:author="E" w:date="2015-08-24T18:57:00Z">
        <w:r w:rsidRPr="00534811" w:rsidDel="009616A4">
          <w:rPr>
            <w:rFonts w:cs="Times New Roman"/>
          </w:rPr>
          <w:delText>u</w:delText>
        </w:r>
      </w:del>
      <w:r w:rsidRPr="00534811">
        <w:rPr>
          <w:rFonts w:cs="Times New Roman"/>
        </w:rPr>
        <w:t xml:space="preserve">p </w:t>
      </w:r>
      <w:ins w:id="15" w:author="E" w:date="2015-08-24T18:57:00Z">
        <w:r>
          <w:rPr>
            <w:rFonts w:cs="Times New Roman"/>
          </w:rPr>
          <w:t>O</w:t>
        </w:r>
      </w:ins>
      <w:del w:id="16" w:author="E" w:date="2015-08-24T18:57:00Z">
        <w:r w:rsidRPr="00534811" w:rsidDel="009616A4">
          <w:rPr>
            <w:rFonts w:cs="Times New Roman"/>
          </w:rPr>
          <w:delText>o</w:delText>
        </w:r>
      </w:del>
      <w:r w:rsidRPr="00534811">
        <w:rPr>
          <w:rFonts w:cs="Times New Roman"/>
        </w:rPr>
        <w:t xml:space="preserve">verseas </w:t>
      </w:r>
      <w:ins w:id="17" w:author="E" w:date="2015-08-24T18:58:00Z">
        <w:r>
          <w:rPr>
            <w:rFonts w:cs="Times New Roman"/>
          </w:rPr>
          <w:t>T</w:t>
        </w:r>
      </w:ins>
      <w:del w:id="18" w:author="E" w:date="2015-08-24T18:58:00Z">
        <w:r w:rsidRPr="00534811" w:rsidDel="009616A4">
          <w:rPr>
            <w:rFonts w:cs="Times New Roman"/>
          </w:rPr>
          <w:delText>t</w:delText>
        </w:r>
      </w:del>
      <w:r w:rsidRPr="00534811">
        <w:rPr>
          <w:rFonts w:cs="Times New Roman"/>
        </w:rPr>
        <w:t xml:space="preserve">arget </w:t>
      </w:r>
      <w:ins w:id="19" w:author="E" w:date="2015-08-24T18:58:00Z">
        <w:r>
          <w:rPr>
            <w:rFonts w:cs="Times New Roman"/>
          </w:rPr>
          <w:t>Li</w:t>
        </w:r>
      </w:ins>
      <w:del w:id="20" w:author="E" w:date="2015-08-24T18:58:00Z">
        <w:r w:rsidRPr="00534811" w:rsidDel="009616A4">
          <w:rPr>
            <w:rFonts w:cs="Times New Roman"/>
          </w:rPr>
          <w:delText>li</w:delText>
        </w:r>
      </w:del>
      <w:r w:rsidRPr="00534811">
        <w:rPr>
          <w:rFonts w:cs="Times New Roman"/>
        </w:rPr>
        <w:t xml:space="preserve">st for </w:t>
      </w:r>
      <w:ins w:id="21" w:author="E" w:date="2015-08-24T18:58:00Z">
        <w:r>
          <w:rPr>
            <w:rFonts w:cs="Times New Roman"/>
          </w:rPr>
          <w:t>C</w:t>
        </w:r>
      </w:ins>
      <w:del w:id="22" w:author="E" w:date="2015-08-24T18:58:00Z">
        <w:r w:rsidRPr="00534811" w:rsidDel="009616A4">
          <w:rPr>
            <w:rFonts w:cs="Times New Roman"/>
          </w:rPr>
          <w:delText>c</w:delText>
        </w:r>
      </w:del>
      <w:r w:rsidRPr="00534811">
        <w:rPr>
          <w:rFonts w:cs="Times New Roman"/>
        </w:rPr>
        <w:t xml:space="preserve">yber-attacks,” </w:t>
      </w:r>
      <w:r w:rsidRPr="00534811">
        <w:rPr>
          <w:rFonts w:cs="Times New Roman"/>
          <w:i/>
        </w:rPr>
        <w:t>Guardian</w:t>
      </w:r>
      <w:r w:rsidRPr="00534811">
        <w:rPr>
          <w:rFonts w:cs="Times New Roman"/>
        </w:rPr>
        <w:t>, June 7, 2013, http://www.theguardian.com/world/2013/jun/07/obama-china-targets-cyber-overseas.</w:t>
      </w:r>
    </w:p>
  </w:endnote>
  <w:endnote w:id="20">
    <w:p w14:paraId="06059D83" w14:textId="77777777" w:rsidR="00B40600" w:rsidRDefault="00B40600">
      <w:pPr>
        <w:pStyle w:val="EndnoteText"/>
      </w:pPr>
      <w:r>
        <w:rPr>
          <w:rStyle w:val="EndnoteReference"/>
        </w:rPr>
        <w:endnoteRef/>
      </w:r>
      <w:r>
        <w:t xml:space="preserve"> Ibid</w:t>
      </w:r>
      <w:ins w:id="23" w:author="E" w:date="2015-08-24T18:52:00Z">
        <w:r>
          <w:t>.</w:t>
        </w:r>
      </w:ins>
    </w:p>
  </w:endnote>
  <w:endnote w:id="21">
    <w:p w14:paraId="20784EEF" w14:textId="77777777" w:rsidR="00B40600" w:rsidRPr="00F52F4E" w:rsidRDefault="00B40600" w:rsidP="00135CDC">
      <w:pPr>
        <w:pStyle w:val="EndnoteText"/>
      </w:pPr>
      <w:r w:rsidRPr="00F52F4E">
        <w:rPr>
          <w:rStyle w:val="EndnoteReference"/>
        </w:rPr>
        <w:endnoteRef/>
      </w:r>
      <w:r w:rsidRPr="00F52F4E">
        <w:t xml:space="preserve"> Merrit</w:t>
      </w:r>
      <w:r>
        <w:t>t</w:t>
      </w:r>
      <w:r w:rsidRPr="00F52F4E">
        <w:t xml:space="preserve"> Baer, “National Security Law after Stuxnet</w:t>
      </w:r>
      <w:r>
        <w:t>,</w:t>
      </w:r>
      <w:r w:rsidRPr="00F52F4E">
        <w:t>”</w:t>
      </w:r>
      <w:r>
        <w:t xml:space="preserve"> (paper presented at the Cyber Conflict Studies Association “Cyber Conflict After Stuxnet” Symposium, Washington, D.C., November 2013).</w:t>
      </w:r>
    </w:p>
  </w:endnote>
  <w:endnote w:id="22">
    <w:p w14:paraId="4278DDF9" w14:textId="77777777" w:rsidR="00B40600" w:rsidRDefault="00B40600">
      <w:pPr>
        <w:numPr>
          <w:ins w:id="26" w:author="Unknown"/>
        </w:numPr>
        <w:spacing w:after="0" w:line="240" w:lineRule="auto"/>
        <w:rPr>
          <w:rFonts w:ascii="Times" w:hAnsi="Times"/>
          <w:rPrChange w:id="27" w:author="E" w:date="2015-08-24T19:08:00Z">
            <w:rPr/>
          </w:rPrChange>
        </w:rPr>
        <w:pPrChange w:id="28" w:author="E" w:date="2015-08-24T19:10:00Z">
          <w:pPr>
            <w:pStyle w:val="EndnoteText"/>
          </w:pPr>
        </w:pPrChange>
      </w:pPr>
      <w:r>
        <w:rPr>
          <w:rStyle w:val="EndnoteReference"/>
        </w:rPr>
        <w:endnoteRef/>
      </w:r>
      <w:r>
        <w:t xml:space="preserve"> </w:t>
      </w:r>
      <w:ins w:id="29" w:author="E" w:date="2015-08-24T19:09:00Z">
        <w:r>
          <w:rPr>
            <w:sz w:val="20"/>
            <w:szCs w:val="20"/>
          </w:rPr>
          <w:t xml:space="preserve">Presidential Approval and Reporting of Covert Actions, </w:t>
        </w:r>
      </w:ins>
      <w:ins w:id="30" w:author="E" w:date="2015-08-24T19:08:00Z">
        <w:r w:rsidRPr="008B66EF">
          <w:rPr>
            <w:sz w:val="20"/>
            <w:szCs w:val="20"/>
            <w:rPrChange w:id="31" w:author="E" w:date="2015-08-24T19:09:00Z">
              <w:rPr>
                <w:rFonts w:ascii="Times" w:hAnsi="Times"/>
              </w:rPr>
            </w:rPrChange>
          </w:rPr>
          <w:t>National Security Act of 1947</w:t>
        </w:r>
      </w:ins>
      <w:ins w:id="32" w:author="E" w:date="2015-08-24T19:09:00Z">
        <w:r w:rsidRPr="008B66EF">
          <w:rPr>
            <w:sz w:val="20"/>
            <w:szCs w:val="20"/>
            <w:rPrChange w:id="33" w:author="E" w:date="2015-08-24T19:09:00Z">
              <w:rPr>
                <w:rFonts w:ascii="Times" w:hAnsi="Times"/>
              </w:rPr>
            </w:rPrChange>
          </w:rPr>
          <w:t>,</w:t>
        </w:r>
      </w:ins>
      <w:ins w:id="34" w:author="E" w:date="2015-08-24T19:08:00Z">
        <w:r w:rsidRPr="008B66EF">
          <w:rPr>
            <w:sz w:val="20"/>
            <w:szCs w:val="20"/>
            <w:rPrChange w:id="35" w:author="E" w:date="2015-08-24T19:09:00Z">
              <w:rPr>
                <w:rFonts w:ascii="Times" w:hAnsi="Times"/>
              </w:rPr>
            </w:rPrChange>
          </w:rPr>
          <w:t xml:space="preserve"> </w:t>
        </w:r>
      </w:ins>
      <w:r>
        <w:rPr>
          <w:sz w:val="20"/>
          <w:szCs w:val="20"/>
        </w:rPr>
        <w:t>50 U.S.</w:t>
      </w:r>
      <w:del w:id="36" w:author="E" w:date="2015-08-24T19:08:00Z">
        <w:r>
          <w:rPr>
            <w:sz w:val="20"/>
            <w:szCs w:val="20"/>
          </w:rPr>
          <w:delText xml:space="preserve"> </w:delText>
        </w:r>
      </w:del>
      <w:r>
        <w:rPr>
          <w:sz w:val="20"/>
          <w:szCs w:val="20"/>
        </w:rPr>
        <w:t>C</w:t>
      </w:r>
      <w:ins w:id="37" w:author="E" w:date="2015-08-24T19:08:00Z">
        <w:r>
          <w:rPr>
            <w:sz w:val="20"/>
            <w:szCs w:val="20"/>
          </w:rPr>
          <w:t>.</w:t>
        </w:r>
      </w:ins>
      <w:del w:id="38" w:author="E" w:date="2015-08-24T19:08:00Z">
        <w:r>
          <w:rPr>
            <w:sz w:val="20"/>
            <w:szCs w:val="20"/>
          </w:rPr>
          <w:delText>ode</w:delText>
        </w:r>
      </w:del>
      <w:r>
        <w:rPr>
          <w:sz w:val="20"/>
          <w:szCs w:val="20"/>
        </w:rPr>
        <w:t xml:space="preserve"> § 3093</w:t>
      </w:r>
      <w:ins w:id="39" w:author="E" w:date="2015-08-24T19:08:00Z">
        <w:r>
          <w:rPr>
            <w:sz w:val="20"/>
            <w:szCs w:val="20"/>
          </w:rPr>
          <w:t xml:space="preserve"> (1947),</w:t>
        </w:r>
      </w:ins>
      <w:ins w:id="40" w:author="E" w:date="2015-08-24T19:09:00Z">
        <w:r>
          <w:rPr>
            <w:sz w:val="20"/>
            <w:szCs w:val="20"/>
          </w:rPr>
          <w:t xml:space="preserve"> </w:t>
        </w:r>
      </w:ins>
      <w:del w:id="41" w:author="E" w:date="2015-08-24T19:09:00Z">
        <w:r>
          <w:rPr>
            <w:sz w:val="20"/>
            <w:szCs w:val="20"/>
          </w:rPr>
          <w:delText xml:space="preserve"> - Presidential approval and reporting of covert actions, </w:delText>
        </w:r>
      </w:del>
      <w:r>
        <w:rPr>
          <w:sz w:val="20"/>
          <w:szCs w:val="20"/>
        </w:rPr>
        <w:t>https://www.law.cornell.edu/uscode/text/50/3093</w:t>
      </w:r>
      <w:ins w:id="42" w:author="E" w:date="2015-08-24T18:53:00Z">
        <w:r>
          <w:rPr>
            <w:sz w:val="20"/>
            <w:szCs w:val="20"/>
          </w:rPr>
          <w:t>.</w:t>
        </w:r>
      </w:ins>
    </w:p>
  </w:endnote>
  <w:endnote w:id="23">
    <w:p w14:paraId="31E8674F" w14:textId="77777777" w:rsidR="00B40600" w:rsidRPr="00F52F4E" w:rsidRDefault="00B40600" w:rsidP="00135CDC">
      <w:pPr>
        <w:pStyle w:val="EndnoteText"/>
      </w:pPr>
      <w:r w:rsidRPr="00F52F4E">
        <w:rPr>
          <w:rStyle w:val="EndnoteReference"/>
        </w:rPr>
        <w:endnoteRef/>
      </w:r>
      <w:r w:rsidRPr="00F52F4E">
        <w:t xml:space="preserve"> Jack Goldsmith, </w:t>
      </w:r>
      <w:r>
        <w:t>“</w:t>
      </w:r>
      <w:r w:rsidRPr="00F52F4E">
        <w:t>What is the Domestic Legal Basis for Planned Cyberattacks in Syria?,</w:t>
      </w:r>
      <w:r>
        <w:t>”</w:t>
      </w:r>
      <w:r w:rsidRPr="00F52F4E">
        <w:t xml:space="preserve"> </w:t>
      </w:r>
      <w:r>
        <w:rPr>
          <w:i/>
        </w:rPr>
        <w:t xml:space="preserve">Lawfare </w:t>
      </w:r>
      <w:r w:rsidRPr="008C778B">
        <w:rPr>
          <w:i/>
        </w:rPr>
        <w:t>Blog</w:t>
      </w:r>
      <w:r>
        <w:t xml:space="preserve">, </w:t>
      </w:r>
      <w:r w:rsidRPr="008C778B">
        <w:t>February</w:t>
      </w:r>
      <w:r w:rsidRPr="00F52F4E">
        <w:t xml:space="preserve"> 25, 2014, http://www.lawfareblog.com/2014/02/what-is-the-domestic-legal-basis-for-planned-cyberattacks-in-syria/</w:t>
      </w:r>
      <w:r>
        <w:t>.</w:t>
      </w:r>
    </w:p>
  </w:endnote>
  <w:endnote w:id="24">
    <w:p w14:paraId="3BD010F9" w14:textId="77777777" w:rsidR="00B40600" w:rsidRPr="00F52F4E" w:rsidRDefault="00B40600" w:rsidP="00135CDC">
      <w:pPr>
        <w:pStyle w:val="EndnoteText"/>
      </w:pPr>
      <w:r w:rsidRPr="00F52F4E">
        <w:rPr>
          <w:rStyle w:val="EndnoteReference"/>
        </w:rPr>
        <w:endnoteRef/>
      </w:r>
      <w:r w:rsidRPr="00F52F4E">
        <w:t xml:space="preserve"> Iran signed the </w:t>
      </w:r>
      <w:r w:rsidRPr="00534811">
        <w:t>Non-Proliferation Treaty</w:t>
      </w:r>
      <w:r w:rsidRPr="00F52F4E">
        <w:t xml:space="preserve"> in 1968</w:t>
      </w:r>
      <w:r>
        <w:t>.</w:t>
      </w:r>
    </w:p>
  </w:endnote>
  <w:endnote w:id="25">
    <w:p w14:paraId="3828010A" w14:textId="77777777" w:rsidR="00B40600" w:rsidRPr="00F52F4E" w:rsidRDefault="00B40600" w:rsidP="00135CDC">
      <w:pPr>
        <w:pStyle w:val="EndnoteText"/>
      </w:pPr>
      <w:r w:rsidRPr="00F52F4E">
        <w:rPr>
          <w:rStyle w:val="EndnoteReference"/>
        </w:rPr>
        <w:endnoteRef/>
      </w:r>
      <w:r w:rsidRPr="00F52F4E">
        <w:t xml:space="preserve"> Eric Lorner, </w:t>
      </w:r>
      <w:r>
        <w:t>“</w:t>
      </w:r>
      <w:r w:rsidRPr="00F52F4E">
        <w:t>Executive Warmaking Auth</w:t>
      </w:r>
      <w:r>
        <w:t>o</w:t>
      </w:r>
      <w:r w:rsidRPr="00F52F4E">
        <w:t>rity and Offensive Cyber Operations: Can Existing Legislation Successfully Constrain Presidential Power?,</w:t>
      </w:r>
      <w:r>
        <w:t>”</w:t>
      </w:r>
      <w:r w:rsidRPr="00F52F4E">
        <w:t xml:space="preserve"> </w:t>
      </w:r>
      <w:r>
        <w:rPr>
          <w:i/>
        </w:rPr>
        <w:t>University of Pennsylvania Journal of Constitutional Law</w:t>
      </w:r>
      <w:r>
        <w:t xml:space="preserve"> 15, no. 3</w:t>
      </w:r>
      <w:r w:rsidRPr="00F52F4E">
        <w:t xml:space="preserve"> (2014)</w:t>
      </w:r>
      <w:r>
        <w:t>: 961-1002,</w:t>
      </w:r>
      <w:r w:rsidRPr="00F52F4E">
        <w:t>http://scholarship.law.upenn.edu/jcl/vol15/iss3/6</w:t>
      </w:r>
      <w:r>
        <w:t>.</w:t>
      </w:r>
    </w:p>
  </w:endnote>
  <w:endnote w:id="26">
    <w:p w14:paraId="71BCBBA4" w14:textId="77777777" w:rsidR="00B40600" w:rsidRPr="00F52F4E" w:rsidRDefault="00B40600" w:rsidP="00135CDC">
      <w:pPr>
        <w:pStyle w:val="EndnoteText"/>
      </w:pPr>
      <w:r w:rsidRPr="00F52F4E">
        <w:rPr>
          <w:rStyle w:val="EndnoteReference"/>
        </w:rPr>
        <w:endnoteRef/>
      </w:r>
      <w:r w:rsidRPr="00F52F4E">
        <w:t xml:space="preserve"> Harold Hongju Koh, </w:t>
      </w:r>
      <w:r>
        <w:t>“</w:t>
      </w:r>
      <w:r w:rsidRPr="00F52F4E">
        <w:t>International Law in Cyberspace,</w:t>
      </w:r>
      <w:r>
        <w:t>”</w:t>
      </w:r>
      <w:r w:rsidRPr="00F52F4E">
        <w:t xml:space="preserve"> USCYBERCOM, Inter-Agency Legal Conference, Ft. Meade, MD, September 18, 2012</w:t>
      </w:r>
      <w:r>
        <w:t>,</w:t>
      </w:r>
      <w:r w:rsidRPr="00F52F4E">
        <w:t xml:space="preserve"> http://opiniojuris.org/2012/09/19/harold-koh-on-international-law-in-cyberspace/</w:t>
      </w:r>
      <w:r>
        <w:t>.</w:t>
      </w:r>
    </w:p>
  </w:endnote>
  <w:endnote w:id="27">
    <w:p w14:paraId="707768B4" w14:textId="77777777" w:rsidR="00B40600" w:rsidRDefault="00B40600">
      <w:pPr>
        <w:pStyle w:val="EndnoteText"/>
      </w:pPr>
      <w:r>
        <w:rPr>
          <w:rStyle w:val="EndnoteReference"/>
        </w:rPr>
        <w:endnoteRef/>
      </w:r>
      <w:r>
        <w:t xml:space="preserve"> </w:t>
      </w:r>
      <w:del w:id="45" w:author="E" w:date="2015-08-24T18:58:00Z">
        <w:r w:rsidRPr="00987389" w:rsidDel="009616A4">
          <w:rPr>
            <w:rFonts w:cs="Times New Roman"/>
          </w:rPr>
          <w:delText xml:space="preserve">Glenn </w:delText>
        </w:r>
      </w:del>
      <w:r w:rsidRPr="00987389">
        <w:rPr>
          <w:rFonts w:cs="Times New Roman"/>
        </w:rPr>
        <w:t xml:space="preserve">Greenwald and </w:t>
      </w:r>
      <w:del w:id="46" w:author="E" w:date="2015-08-24T18:58:00Z">
        <w:r w:rsidRPr="00987389" w:rsidDel="009616A4">
          <w:rPr>
            <w:rFonts w:cs="Times New Roman"/>
          </w:rPr>
          <w:delText xml:space="preserve">Ewen </w:delText>
        </w:r>
      </w:del>
      <w:r w:rsidRPr="00987389">
        <w:rPr>
          <w:rFonts w:cs="Times New Roman"/>
        </w:rPr>
        <w:t xml:space="preserve">MacAskill, “Obama </w:t>
      </w:r>
      <w:ins w:id="47" w:author="E" w:date="2015-08-24T18:53:00Z">
        <w:r>
          <w:rPr>
            <w:rFonts w:cs="Times New Roman"/>
          </w:rPr>
          <w:t>O</w:t>
        </w:r>
      </w:ins>
      <w:del w:id="48" w:author="E" w:date="2015-08-24T18:53:00Z">
        <w:r w:rsidRPr="00987389" w:rsidDel="00D5436B">
          <w:rPr>
            <w:rFonts w:cs="Times New Roman"/>
          </w:rPr>
          <w:delText>o</w:delText>
        </w:r>
      </w:del>
      <w:r w:rsidRPr="00987389">
        <w:rPr>
          <w:rFonts w:cs="Times New Roman"/>
        </w:rPr>
        <w:t xml:space="preserve">rders </w:t>
      </w:r>
      <w:del w:id="49" w:author="E" w:date="2015-08-24T18:58:00Z">
        <w:r w:rsidRPr="00987389" w:rsidDel="009616A4">
          <w:rPr>
            <w:rFonts w:cs="Times New Roman"/>
          </w:rPr>
          <w:delText xml:space="preserve">US to </w:delText>
        </w:r>
      </w:del>
      <w:del w:id="50" w:author="E" w:date="2015-08-24T18:53:00Z">
        <w:r w:rsidRPr="00987389" w:rsidDel="00D5436B">
          <w:rPr>
            <w:rFonts w:cs="Times New Roman"/>
          </w:rPr>
          <w:delText>d</w:delText>
        </w:r>
      </w:del>
      <w:del w:id="51" w:author="E" w:date="2015-08-24T18:58:00Z">
        <w:r w:rsidRPr="00987389" w:rsidDel="009616A4">
          <w:rPr>
            <w:rFonts w:cs="Times New Roman"/>
          </w:rPr>
          <w:delText xml:space="preserve">raw </w:delText>
        </w:r>
      </w:del>
      <w:del w:id="52" w:author="E" w:date="2015-08-24T18:53:00Z">
        <w:r w:rsidRPr="00987389" w:rsidDel="00D5436B">
          <w:rPr>
            <w:rFonts w:cs="Times New Roman"/>
          </w:rPr>
          <w:delText>u</w:delText>
        </w:r>
      </w:del>
      <w:del w:id="53" w:author="E" w:date="2015-08-24T18:58:00Z">
        <w:r w:rsidRPr="00987389" w:rsidDel="009616A4">
          <w:rPr>
            <w:rFonts w:cs="Times New Roman"/>
          </w:rPr>
          <w:delText xml:space="preserve">p </w:delText>
        </w:r>
      </w:del>
      <w:del w:id="54" w:author="E" w:date="2015-08-24T18:53:00Z">
        <w:r w:rsidRPr="00987389" w:rsidDel="00D5436B">
          <w:rPr>
            <w:rFonts w:cs="Times New Roman"/>
          </w:rPr>
          <w:delText>o</w:delText>
        </w:r>
      </w:del>
      <w:del w:id="55" w:author="E" w:date="2015-08-24T18:58:00Z">
        <w:r w:rsidRPr="00987389" w:rsidDel="009616A4">
          <w:rPr>
            <w:rFonts w:cs="Times New Roman"/>
          </w:rPr>
          <w:delText xml:space="preserve">verseas </w:delText>
        </w:r>
      </w:del>
      <w:ins w:id="56" w:author="E" w:date="2015-08-24T18:53:00Z">
        <w:r>
          <w:rPr>
            <w:rFonts w:cs="Times New Roman"/>
          </w:rPr>
          <w:t>T</w:t>
        </w:r>
      </w:ins>
      <w:del w:id="57" w:author="E" w:date="2015-08-24T18:53:00Z">
        <w:r w:rsidRPr="00987389" w:rsidDel="00D5436B">
          <w:rPr>
            <w:rFonts w:cs="Times New Roman"/>
          </w:rPr>
          <w:delText>t</w:delText>
        </w:r>
      </w:del>
      <w:r w:rsidRPr="00987389">
        <w:rPr>
          <w:rFonts w:cs="Times New Roman"/>
        </w:rPr>
        <w:t xml:space="preserve">arget </w:t>
      </w:r>
      <w:ins w:id="58" w:author="E" w:date="2015-08-24T18:53:00Z">
        <w:r>
          <w:rPr>
            <w:rFonts w:cs="Times New Roman"/>
          </w:rPr>
          <w:t>L</w:t>
        </w:r>
      </w:ins>
      <w:del w:id="59" w:author="E" w:date="2015-08-24T18:53:00Z">
        <w:r w:rsidRPr="00987389" w:rsidDel="00D5436B">
          <w:rPr>
            <w:rFonts w:cs="Times New Roman"/>
          </w:rPr>
          <w:delText>l</w:delText>
        </w:r>
      </w:del>
      <w:r w:rsidRPr="00987389">
        <w:rPr>
          <w:rFonts w:cs="Times New Roman"/>
        </w:rPr>
        <w:t xml:space="preserve">ist for </w:t>
      </w:r>
      <w:ins w:id="60" w:author="E" w:date="2015-08-24T18:53:00Z">
        <w:r>
          <w:rPr>
            <w:rFonts w:cs="Times New Roman"/>
          </w:rPr>
          <w:t>C</w:t>
        </w:r>
      </w:ins>
      <w:del w:id="61" w:author="E" w:date="2015-08-24T18:53:00Z">
        <w:r w:rsidRPr="00987389" w:rsidDel="00D5436B">
          <w:rPr>
            <w:rFonts w:cs="Times New Roman"/>
          </w:rPr>
          <w:delText>c</w:delText>
        </w:r>
      </w:del>
      <w:r w:rsidRPr="00987389">
        <w:rPr>
          <w:rFonts w:cs="Times New Roman"/>
        </w:rPr>
        <w:t>yber-attacks</w:t>
      </w:r>
      <w:ins w:id="62" w:author="E" w:date="2015-08-24T18:59:00Z">
        <w:r>
          <w:rPr>
            <w:rFonts w:cs="Times New Roman"/>
          </w:rPr>
          <w:t>.</w:t>
        </w:r>
      </w:ins>
      <w:del w:id="63" w:author="E" w:date="2015-08-24T18:59:00Z">
        <w:r w:rsidRPr="00987389" w:rsidDel="009616A4">
          <w:rPr>
            <w:rFonts w:cs="Times New Roman"/>
          </w:rPr>
          <w:delText>,</w:delText>
        </w:r>
      </w:del>
      <w:r w:rsidRPr="00987389">
        <w:rPr>
          <w:rFonts w:cs="Times New Roman"/>
        </w:rPr>
        <w:t>”</w:t>
      </w:r>
      <w:del w:id="64" w:author="E" w:date="2015-08-24T18:59:00Z">
        <w:r w:rsidRPr="00987389" w:rsidDel="009616A4">
          <w:rPr>
            <w:rFonts w:cs="Times New Roman"/>
          </w:rPr>
          <w:delText xml:space="preserve"> </w:delText>
        </w:r>
        <w:r w:rsidRPr="00987389" w:rsidDel="009616A4">
          <w:rPr>
            <w:rFonts w:cs="Times New Roman"/>
            <w:i/>
          </w:rPr>
          <w:delText>Guardian</w:delText>
        </w:r>
        <w:r w:rsidRPr="00987389" w:rsidDel="009616A4">
          <w:rPr>
            <w:rFonts w:cs="Times New Roman"/>
          </w:rPr>
          <w:delText>, June 7, 2013</w:delText>
        </w:r>
      </w:del>
      <w:del w:id="65" w:author="E" w:date="2015-08-24T18:58:00Z">
        <w:r w:rsidRPr="00987389" w:rsidDel="009616A4">
          <w:rPr>
            <w:rFonts w:cs="Times New Roman"/>
          </w:rPr>
          <w:delText>, http://www.theguardian.com/world/2013/jun/07/obama-china-targets-cyber-overseas</w:delText>
        </w:r>
      </w:del>
      <w:del w:id="66" w:author="E" w:date="2015-08-24T18:59:00Z">
        <w:r w:rsidRPr="00987389" w:rsidDel="009616A4">
          <w:rPr>
            <w:rFonts w:cs="Times New Roman"/>
          </w:rPr>
          <w:delText>.</w:delText>
        </w:r>
      </w:del>
    </w:p>
  </w:endnote>
  <w:endnote w:id="28">
    <w:p w14:paraId="2FF8B169" w14:textId="77777777" w:rsidR="00B40600" w:rsidRPr="00241B72" w:rsidRDefault="00B40600" w:rsidP="00135CDC">
      <w:pPr>
        <w:pStyle w:val="EndnoteText"/>
      </w:pPr>
      <w:r w:rsidRPr="00F52F4E">
        <w:rPr>
          <w:rStyle w:val="EndnoteReference"/>
        </w:rPr>
        <w:endnoteRef/>
      </w:r>
      <w:r w:rsidRPr="00F52F4E">
        <w:t xml:space="preserve"> Catherine Lotrionte, “Stuxnet: International Legal Considerations and Implications for International Law</w:t>
      </w:r>
      <w:r>
        <w:t>,</w:t>
      </w:r>
      <w:r w:rsidRPr="00F52F4E">
        <w:t>”</w:t>
      </w:r>
      <w:r>
        <w:t xml:space="preserve"> </w:t>
      </w:r>
      <w:r>
        <w:rPr>
          <w:i/>
        </w:rPr>
        <w:t>Cyber Conflict after Stuxnet: Essays from the Other Bank of the Rubicon</w:t>
      </w:r>
      <w:r>
        <w:t>, (Washington, D.C.: Cyber Conflict Studies Association).</w:t>
      </w:r>
    </w:p>
  </w:endnote>
  <w:endnote w:id="29">
    <w:p w14:paraId="72BAD1E6" w14:textId="77777777" w:rsidR="00B40600" w:rsidRPr="00F52F4E" w:rsidRDefault="00B40600" w:rsidP="00135CDC">
      <w:pPr>
        <w:pStyle w:val="EndnoteText"/>
      </w:pPr>
      <w:r w:rsidRPr="00F52F4E">
        <w:rPr>
          <w:rStyle w:val="EndnoteReference"/>
        </w:rPr>
        <w:endnoteRef/>
      </w:r>
      <w:r w:rsidRPr="00F52F4E">
        <w:t xml:space="preserve"> Mary Ellen O’Connell and Reyam El Molla, </w:t>
      </w:r>
      <w:r>
        <w:t>“The P</w:t>
      </w:r>
      <w:r w:rsidRPr="00F52F4E">
        <w:t xml:space="preserve">rohibition of </w:t>
      </w:r>
      <w:r>
        <w:t>U</w:t>
      </w:r>
      <w:r w:rsidRPr="00F52F4E">
        <w:t xml:space="preserve">se of </w:t>
      </w:r>
      <w:r>
        <w:t>F</w:t>
      </w:r>
      <w:r w:rsidRPr="00F52F4E">
        <w:t xml:space="preserve">orce </w:t>
      </w:r>
      <w:r>
        <w:t>A</w:t>
      </w:r>
      <w:r w:rsidRPr="00F52F4E">
        <w:t xml:space="preserve">rms </w:t>
      </w:r>
      <w:r>
        <w:t>C</w:t>
      </w:r>
      <w:r w:rsidRPr="00F52F4E">
        <w:t>ontrol</w:t>
      </w:r>
      <w:r>
        <w:t>: The Case of Iran’s Nuclear Program</w:t>
      </w:r>
      <w:r w:rsidRPr="00F52F4E">
        <w:t>,</w:t>
      </w:r>
      <w:r>
        <w:t>”</w:t>
      </w:r>
      <w:r w:rsidRPr="00F52F4E">
        <w:t xml:space="preserve"> </w:t>
      </w:r>
      <w:r>
        <w:rPr>
          <w:i/>
        </w:rPr>
        <w:t xml:space="preserve">Penn State Journal of Law &amp; International </w:t>
      </w:r>
      <w:r w:rsidRPr="00F50C97">
        <w:t>Affairs</w:t>
      </w:r>
      <w:r>
        <w:t xml:space="preserve"> 2, no. 2 (November 2013): 315-327.</w:t>
      </w:r>
    </w:p>
  </w:endnote>
  <w:endnote w:id="30">
    <w:p w14:paraId="04134CB6" w14:textId="77777777" w:rsidR="00B40600" w:rsidRPr="00F52F4E" w:rsidRDefault="00B40600" w:rsidP="00135CDC">
      <w:pPr>
        <w:pStyle w:val="EndnoteText"/>
      </w:pPr>
      <w:r w:rsidRPr="00F52F4E">
        <w:rPr>
          <w:rStyle w:val="EndnoteReference"/>
        </w:rPr>
        <w:endnoteRef/>
      </w:r>
      <w:r w:rsidRPr="00F52F4E">
        <w:t xml:space="preserve"> Michael Joseph Gross, “A Declaration of Cyber-War,” </w:t>
      </w:r>
      <w:r w:rsidRPr="00F50C97">
        <w:rPr>
          <w:i/>
        </w:rPr>
        <w:t xml:space="preserve">Vanity </w:t>
      </w:r>
      <w:r>
        <w:rPr>
          <w:i/>
        </w:rPr>
        <w:t>F</w:t>
      </w:r>
      <w:r w:rsidRPr="00F50C97">
        <w:rPr>
          <w:i/>
        </w:rPr>
        <w:t>air</w:t>
      </w:r>
      <w:r w:rsidRPr="00F52F4E">
        <w:t xml:space="preserve">, </w:t>
      </w:r>
      <w:r>
        <w:t>March</w:t>
      </w:r>
      <w:r w:rsidRPr="00F52F4E">
        <w:t xml:space="preserve"> 2011, </w:t>
      </w:r>
      <w:r w:rsidRPr="001E7D3F">
        <w:t>http://www.vanityfair.com/news/2011/03/stuxnet-201104</w:t>
      </w:r>
      <w:r>
        <w:t>.</w:t>
      </w:r>
    </w:p>
  </w:endnote>
  <w:endnote w:id="31">
    <w:p w14:paraId="737281CF" w14:textId="77777777" w:rsidR="00B40600" w:rsidRPr="0019475B" w:rsidRDefault="00B40600" w:rsidP="00135CDC">
      <w:pPr>
        <w:pStyle w:val="EndnoteText"/>
      </w:pPr>
      <w:r>
        <w:rPr>
          <w:rStyle w:val="EndnoteReference"/>
        </w:rPr>
        <w:endnoteRef/>
      </w:r>
      <w:r>
        <w:t xml:space="preserve"> Ashley Deeks, “International Perspectives on Regulating Military Cyber Activity,” </w:t>
      </w:r>
      <w:r>
        <w:rPr>
          <w:i/>
        </w:rPr>
        <w:t>Net Politics Blog</w:t>
      </w:r>
      <w:r>
        <w:t xml:space="preserve">, Council on Foreign Relations, June 3, 2015, </w:t>
      </w:r>
      <w:r w:rsidRPr="0019475B">
        <w:t>http://blogs.cfr.org/cyber/2015/06/03/international-perspectives-on-regulating-military-cyber-activity/</w:t>
      </w:r>
      <w:r>
        <w:t>.</w:t>
      </w:r>
    </w:p>
  </w:endnote>
  <w:endnote w:id="32">
    <w:p w14:paraId="0AEADC09" w14:textId="77777777" w:rsidR="00B40600" w:rsidRPr="00F52F4E" w:rsidRDefault="00B40600" w:rsidP="00135CDC">
      <w:pPr>
        <w:pStyle w:val="EndnoteText"/>
      </w:pPr>
      <w:r w:rsidRPr="00F52F4E">
        <w:rPr>
          <w:rStyle w:val="EndnoteReference"/>
        </w:rPr>
        <w:endnoteRef/>
      </w:r>
      <w:r w:rsidRPr="00F52F4E">
        <w:t xml:space="preserve"> Matthew Waxman, </w:t>
      </w:r>
      <w:r>
        <w:t>“</w:t>
      </w:r>
      <w:r w:rsidRPr="00F52F4E">
        <w:t>Cyber-Attacks and the Use of Force: Back to the Future of Article 2(4),</w:t>
      </w:r>
      <w:r>
        <w:t>”</w:t>
      </w:r>
      <w:r w:rsidRPr="00F52F4E">
        <w:t xml:space="preserve"> </w:t>
      </w:r>
      <w:r w:rsidRPr="00F50C97">
        <w:rPr>
          <w:i/>
        </w:rPr>
        <w:t>Yale Journal of International Law</w:t>
      </w:r>
      <w:r w:rsidRPr="00F52F4E">
        <w:t xml:space="preserve"> 36, </w:t>
      </w:r>
      <w:r>
        <w:t>no.</w:t>
      </w:r>
      <w:r w:rsidRPr="00F52F4E">
        <w:t xml:space="preserve"> 2</w:t>
      </w:r>
      <w:r>
        <w:t xml:space="preserve"> (2011): 421-459,</w:t>
      </w:r>
      <w:r w:rsidRPr="00F52F4E">
        <w:t xml:space="preserve"> http://www.yjil.org/print/volume-36-issue-2/cyber-attacks-and-the-use-of-force-back-to-the-future-of-article-24</w:t>
      </w:r>
      <w:r>
        <w:t>.</w:t>
      </w:r>
    </w:p>
  </w:endnote>
  <w:endnote w:id="33">
    <w:p w14:paraId="6F08063B" w14:textId="77777777" w:rsidR="00B40600" w:rsidRPr="00F52F4E" w:rsidRDefault="00B40600" w:rsidP="00135CDC">
      <w:pPr>
        <w:pStyle w:val="EndnoteText"/>
      </w:pPr>
      <w:r w:rsidRPr="00F52F4E">
        <w:rPr>
          <w:rStyle w:val="EndnoteReference"/>
        </w:rPr>
        <w:endnoteRef/>
      </w:r>
      <w:r w:rsidRPr="00F52F4E">
        <w:t xml:space="preserve"> Peter Apps, </w:t>
      </w:r>
      <w:r>
        <w:t>“</w:t>
      </w:r>
      <w:r w:rsidRPr="00F52F4E">
        <w:t xml:space="preserve">UK </w:t>
      </w:r>
      <w:r>
        <w:t>N</w:t>
      </w:r>
      <w:r w:rsidRPr="00F52F4E">
        <w:t xml:space="preserve">eeds </w:t>
      </w:r>
      <w:r>
        <w:t>Cyberattack</w:t>
      </w:r>
      <w:r w:rsidRPr="00F52F4E">
        <w:t xml:space="preserve"> </w:t>
      </w:r>
      <w:r>
        <w:t>C</w:t>
      </w:r>
      <w:r w:rsidRPr="00F52F4E">
        <w:t xml:space="preserve">apability: </w:t>
      </w:r>
      <w:r>
        <w:t>M</w:t>
      </w:r>
      <w:r w:rsidRPr="00F52F4E">
        <w:t>inister,</w:t>
      </w:r>
      <w:r>
        <w:t>”</w:t>
      </w:r>
      <w:r w:rsidRPr="00F52F4E">
        <w:t xml:space="preserve"> </w:t>
      </w:r>
      <w:r w:rsidRPr="00F50C97">
        <w:rPr>
          <w:i/>
        </w:rPr>
        <w:t>Reuters</w:t>
      </w:r>
      <w:r w:rsidRPr="00F52F4E">
        <w:t>, November 10, 2010, http://www.reuters.com/article/2010/11/10/us-britain-cyber-idUSTRE6A923Z20101110</w:t>
      </w:r>
      <w:r>
        <w:t>.</w:t>
      </w:r>
    </w:p>
  </w:endnote>
  <w:endnote w:id="34">
    <w:p w14:paraId="21E3F1C8" w14:textId="77777777" w:rsidR="00B40600" w:rsidRPr="00F52F4E" w:rsidRDefault="00B40600" w:rsidP="00135CDC">
      <w:pPr>
        <w:pStyle w:val="EndnoteText"/>
      </w:pPr>
      <w:r w:rsidRPr="00F52F4E">
        <w:rPr>
          <w:rStyle w:val="EndnoteReference"/>
        </w:rPr>
        <w:endnoteRef/>
      </w:r>
      <w:r w:rsidRPr="00F52F4E">
        <w:t xml:space="preserve"> John Negroponte, Samuel Palmisano, and Adam Segal,</w:t>
      </w:r>
      <w:r w:rsidRPr="00241B72">
        <w:t xml:space="preserve"> </w:t>
      </w:r>
      <w:r>
        <w:t>“</w:t>
      </w:r>
      <w:r w:rsidRPr="00534811">
        <w:t>Defending an Open, Global, Secure, and Resilient Internet</w:t>
      </w:r>
      <w:r w:rsidRPr="00241B72">
        <w:t>,</w:t>
      </w:r>
      <w:r>
        <w:t>”</w:t>
      </w:r>
      <w:r w:rsidRPr="00F52F4E">
        <w:t xml:space="preserve"> Council on Foreign Relations Independent Task Force, June 2013, http://www.cfr.org/cybersecurity/defending-open-global-secure-resilient-internet/p30836</w:t>
      </w:r>
      <w:r>
        <w:t>.</w:t>
      </w:r>
    </w:p>
  </w:endnote>
  <w:endnote w:id="35">
    <w:p w14:paraId="40BF524F" w14:textId="77777777" w:rsidR="00B40600" w:rsidRPr="00F52F4E" w:rsidRDefault="00B40600" w:rsidP="00135CDC">
      <w:pPr>
        <w:pStyle w:val="EndnoteText"/>
      </w:pPr>
      <w:r w:rsidRPr="00F52F4E">
        <w:rPr>
          <w:rStyle w:val="EndnoteReference"/>
        </w:rPr>
        <w:endnoteRef/>
      </w:r>
      <w:r w:rsidRPr="00F52F4E">
        <w:t xml:space="preserve"> Christopher Williams, </w:t>
      </w:r>
      <w:r>
        <w:t>“</w:t>
      </w:r>
      <w:r w:rsidRPr="00F52F4E">
        <w:t xml:space="preserve">Israel </w:t>
      </w:r>
      <w:r>
        <w:t>V</w:t>
      </w:r>
      <w:r w:rsidRPr="00F52F4E">
        <w:t xml:space="preserve">ideo </w:t>
      </w:r>
      <w:r>
        <w:t>S</w:t>
      </w:r>
      <w:r w:rsidRPr="00F52F4E">
        <w:t xml:space="preserve">hows Stuxnet as </w:t>
      </w:r>
      <w:r>
        <w:t>O</w:t>
      </w:r>
      <w:r w:rsidRPr="00F52F4E">
        <w:t xml:space="preserve">ne of its </w:t>
      </w:r>
      <w:r>
        <w:t>S</w:t>
      </w:r>
      <w:r w:rsidRPr="00F52F4E">
        <w:t>uccesses,</w:t>
      </w:r>
      <w:r>
        <w:t>”</w:t>
      </w:r>
      <w:r w:rsidRPr="00F52F4E">
        <w:t xml:space="preserve"> </w:t>
      </w:r>
      <w:r w:rsidRPr="00F50C97">
        <w:rPr>
          <w:i/>
        </w:rPr>
        <w:t>Telegraph</w:t>
      </w:r>
      <w:r w:rsidRPr="00F52F4E">
        <w:t>, February 15, 2011, http://www.telegraph.co.uk/news/worldnews/middleeast/israel/8326387/Israel-video-shows-Stuxnet-as-one-of-its-successes.html</w:t>
      </w:r>
      <w:r>
        <w:t>.</w:t>
      </w:r>
    </w:p>
  </w:endnote>
  <w:endnote w:id="36">
    <w:p w14:paraId="06C57393" w14:textId="77777777" w:rsidR="00B40600" w:rsidRDefault="00B40600" w:rsidP="00135CDC">
      <w:pPr>
        <w:pStyle w:val="EndnoteText"/>
      </w:pPr>
      <w:r>
        <w:rPr>
          <w:rStyle w:val="EndnoteReference"/>
        </w:rPr>
        <w:endnoteRef/>
      </w:r>
      <w:r>
        <w:t xml:space="preserve"> Yaakov Katz, “</w:t>
      </w:r>
      <w:r w:rsidRPr="003E1530">
        <w:t xml:space="preserve">IDF </w:t>
      </w:r>
      <w:r>
        <w:t>A</w:t>
      </w:r>
      <w:r w:rsidRPr="003E1530">
        <w:t xml:space="preserve">dmits to </w:t>
      </w:r>
      <w:r>
        <w:t>U</w:t>
      </w:r>
      <w:r w:rsidRPr="003E1530">
        <w:t xml:space="preserve">sing </w:t>
      </w:r>
      <w:r>
        <w:t>C</w:t>
      </w:r>
      <w:r w:rsidRPr="003E1530">
        <w:t xml:space="preserve">yber </w:t>
      </w:r>
      <w:r>
        <w:t>S</w:t>
      </w:r>
      <w:r w:rsidRPr="003E1530">
        <w:t xml:space="preserve">pace to </w:t>
      </w:r>
      <w:r>
        <w:t>A</w:t>
      </w:r>
      <w:r w:rsidRPr="003E1530">
        <w:t xml:space="preserve">ttack </w:t>
      </w:r>
      <w:r>
        <w:t>E</w:t>
      </w:r>
      <w:r w:rsidRPr="003E1530">
        <w:t>nemies</w:t>
      </w:r>
      <w:r>
        <w:t xml:space="preserve">,” </w:t>
      </w:r>
      <w:r w:rsidRPr="00F50C97">
        <w:rPr>
          <w:i/>
        </w:rPr>
        <w:t>Jerusalem Post</w:t>
      </w:r>
      <w:r>
        <w:t xml:space="preserve">, June 3, 2011, </w:t>
      </w:r>
      <w:r w:rsidRPr="003E1530">
        <w:t>http://www.jpost.com/Defense/IDF-admits-to-using-cyber-space-to-attack-enemies</w:t>
      </w:r>
      <w:r>
        <w:t>.</w:t>
      </w:r>
    </w:p>
  </w:endnote>
  <w:endnote w:id="37">
    <w:p w14:paraId="5FEF7DD5" w14:textId="77777777" w:rsidR="00B40600" w:rsidRPr="00F52F4E" w:rsidRDefault="00B40600" w:rsidP="00135CDC">
      <w:pPr>
        <w:pStyle w:val="EndnoteText"/>
      </w:pPr>
      <w:r w:rsidRPr="00F52F4E">
        <w:rPr>
          <w:rStyle w:val="EndnoteReference"/>
        </w:rPr>
        <w:endnoteRef/>
      </w:r>
      <w:r w:rsidRPr="00F52F4E">
        <w:t xml:space="preserve"> </w:t>
      </w:r>
      <w:r>
        <w:t>“</w:t>
      </w:r>
      <w:r w:rsidRPr="00F52F4E">
        <w:t>The UK Cyber Security Strategy</w:t>
      </w:r>
      <w:r>
        <w:t>:</w:t>
      </w:r>
      <w:r w:rsidRPr="00F52F4E">
        <w:t xml:space="preserve"> Protecting and </w:t>
      </w:r>
      <w:r>
        <w:t>P</w:t>
      </w:r>
      <w:r w:rsidRPr="00F52F4E">
        <w:t xml:space="preserve">romoting the UK in a </w:t>
      </w:r>
      <w:r>
        <w:t>D</w:t>
      </w:r>
      <w:r w:rsidRPr="00F52F4E">
        <w:t xml:space="preserve">igital </w:t>
      </w:r>
      <w:r>
        <w:t>W</w:t>
      </w:r>
      <w:r w:rsidRPr="00F52F4E">
        <w:t>orld,</w:t>
      </w:r>
      <w:r>
        <w:t>”</w:t>
      </w:r>
      <w:r w:rsidRPr="00F52F4E">
        <w:t xml:space="preserve"> November 2011, https://www.gov.uk/government/uploads/system/uploads/attachment_data/file/60961/uk-cyber-security-strategy-final.pdf</w:t>
      </w:r>
      <w:r>
        <w:t>.</w:t>
      </w:r>
    </w:p>
  </w:endnote>
  <w:endnote w:id="38">
    <w:p w14:paraId="01BB2D66" w14:textId="77777777" w:rsidR="00B40600" w:rsidRPr="00F52F4E" w:rsidRDefault="00B40600" w:rsidP="00135CDC">
      <w:pPr>
        <w:pStyle w:val="EndnoteText"/>
      </w:pPr>
      <w:r w:rsidRPr="00F52F4E">
        <w:rPr>
          <w:rStyle w:val="EndnoteReference"/>
        </w:rPr>
        <w:endnoteRef/>
      </w:r>
      <w:r w:rsidRPr="00F52F4E">
        <w:t xml:space="preserve"> Ron Deibert, </w:t>
      </w:r>
      <w:r>
        <w:t>“</w:t>
      </w:r>
      <w:r w:rsidRPr="00F52F4E">
        <w:t>Distributed Security as Cyber Strategy: Outlining a Comprehensive Approach for Canada in Cyberspace,</w:t>
      </w:r>
      <w:r>
        <w:t>”</w:t>
      </w:r>
      <w:r w:rsidRPr="00F52F4E">
        <w:t xml:space="preserve"> Canadian Defence &amp; Foreign Affairs Institute, August 2012, https://citizenlab.org/wp-content/uploads/2012/08/CDFAI-Distributed-Security-as-Cyber-Strategy_-outlining-a-comprehensive-approach-for-Canada-in-Cyber.pdf</w:t>
      </w:r>
      <w:r>
        <w:t>.</w:t>
      </w:r>
    </w:p>
  </w:endnote>
  <w:endnote w:id="39">
    <w:p w14:paraId="04C94D71" w14:textId="77777777" w:rsidR="00B40600" w:rsidRPr="00F52F4E" w:rsidRDefault="00B40600" w:rsidP="00135CDC">
      <w:pPr>
        <w:pStyle w:val="EndnoteText"/>
      </w:pPr>
      <w:r w:rsidRPr="00F52F4E">
        <w:rPr>
          <w:rStyle w:val="EndnoteReference"/>
        </w:rPr>
        <w:endnoteRef/>
      </w:r>
      <w:r w:rsidRPr="00F52F4E">
        <w:t xml:space="preserve"> </w:t>
      </w:r>
      <w:r>
        <w:t>Jason Healey, John C. Mallery, Klara Tothova Jordan, and Nathaniel V. Youd, “</w:t>
      </w:r>
      <w:r w:rsidRPr="00F52F4E">
        <w:t>Confidence-Building Measures in Cyberspace: A Multistakeholder Approach for Stability and Security,</w:t>
      </w:r>
      <w:r>
        <w:t>” Cyber Statecraft Initiative, Atlantic Council, November 5, 2014,</w:t>
      </w:r>
      <w:r w:rsidRPr="00F52F4E">
        <w:t xml:space="preserve"> http://www.atlanticcouncil.org/images/publications/Confidence-Building_Measures_in_Cyberspace.pdf</w:t>
      </w:r>
      <w:r>
        <w:t>.</w:t>
      </w:r>
    </w:p>
  </w:endnote>
  <w:endnote w:id="40">
    <w:p w14:paraId="39ACA20C" w14:textId="77777777" w:rsidR="00B40600" w:rsidRPr="00F52F4E" w:rsidRDefault="00B40600" w:rsidP="00135CDC">
      <w:pPr>
        <w:pStyle w:val="EndnoteText"/>
      </w:pPr>
      <w:r w:rsidRPr="00F52F4E">
        <w:rPr>
          <w:rStyle w:val="EndnoteReference"/>
        </w:rPr>
        <w:endnoteRef/>
      </w:r>
      <w:r w:rsidRPr="00F52F4E">
        <w:t xml:space="preserve"> Jason Healey, </w:t>
      </w:r>
      <w:r>
        <w:t>“</w:t>
      </w:r>
      <w:r w:rsidRPr="00F52F4E">
        <w:t>A Nonstate Strategy for Saving Cyberspace,</w:t>
      </w:r>
      <w:r>
        <w:t>”</w:t>
      </w:r>
      <w:r w:rsidRPr="00F52F4E">
        <w:t xml:space="preserve"> Atlantic Council Working Paper, May 2015, 5</w:t>
      </w:r>
      <w:r>
        <w:t>.</w:t>
      </w:r>
    </w:p>
  </w:endnote>
  <w:endnote w:id="41">
    <w:p w14:paraId="2ED18775" w14:textId="77777777" w:rsidR="00B40600" w:rsidRPr="00F52F4E" w:rsidRDefault="00B40600" w:rsidP="00135CDC">
      <w:pPr>
        <w:pStyle w:val="EndnoteText"/>
      </w:pPr>
      <w:r w:rsidRPr="00F52F4E">
        <w:rPr>
          <w:rStyle w:val="EndnoteReference"/>
        </w:rPr>
        <w:endnoteRef/>
      </w:r>
      <w:r w:rsidRPr="00F52F4E">
        <w:t xml:space="preserve"> </w:t>
      </w:r>
      <w:r>
        <w:t xml:space="preserve">Angela McKay, Jan Neutze, Paul Nicholas, and Kevin Sullivan, </w:t>
      </w:r>
      <w:r w:rsidRPr="00F52F4E">
        <w:t>“International Cybersecurity Norms</w:t>
      </w:r>
      <w:r>
        <w:t>:</w:t>
      </w:r>
      <w:r w:rsidRPr="00F52F4E">
        <w:t xml:space="preserve"> Reducing </w:t>
      </w:r>
      <w:r>
        <w:t>C</w:t>
      </w:r>
      <w:r w:rsidRPr="00F52F4E">
        <w:t xml:space="preserve">onflict in an Internet-dependent </w:t>
      </w:r>
      <w:r>
        <w:t>W</w:t>
      </w:r>
      <w:r w:rsidRPr="00F52F4E">
        <w:t>orld</w:t>
      </w:r>
      <w:r>
        <w:t>,</w:t>
      </w:r>
      <w:r w:rsidRPr="00F52F4E">
        <w:t>”</w:t>
      </w:r>
      <w:r>
        <w:t xml:space="preserve"> Microsoft, December 2014, </w:t>
      </w:r>
      <w:r w:rsidRPr="00B149AE">
        <w:t>http://www.microsoft.com/en-us/download/details.aspx?id=45031</w:t>
      </w:r>
      <w:r>
        <w:t>.</w:t>
      </w:r>
    </w:p>
  </w:endnote>
  <w:endnote w:id="42">
    <w:p w14:paraId="37466DA5" w14:textId="77777777" w:rsidR="00B40600" w:rsidRPr="00F52F4E" w:rsidRDefault="00B40600" w:rsidP="00135CDC">
      <w:pPr>
        <w:pStyle w:val="EndnoteText"/>
      </w:pPr>
      <w:r w:rsidRPr="00F52F4E">
        <w:rPr>
          <w:rStyle w:val="EndnoteReference"/>
        </w:rPr>
        <w:endnoteRef/>
      </w:r>
      <w:r w:rsidRPr="00F52F4E">
        <w:t xml:space="preserve"> J. Stapleton Roy, “Stuxnet and China</w:t>
      </w:r>
      <w:r>
        <w:t>,</w:t>
      </w:r>
      <w:r w:rsidRPr="00F52F4E">
        <w:t>”</w:t>
      </w:r>
      <w:r>
        <w:t xml:space="preserve"> </w:t>
      </w:r>
      <w:r>
        <w:rPr>
          <w:i/>
        </w:rPr>
        <w:t>Cyber Conflict after Stuxnet: Essays from the Other Bank of the Rubicon</w:t>
      </w:r>
      <w:r>
        <w:t>, (Washington, D.C.: Cyber Conflict Studies Association).</w:t>
      </w:r>
      <w:r w:rsidRPr="00F52F4E">
        <w:t xml:space="preserve"> </w:t>
      </w:r>
    </w:p>
  </w:endnote>
  <w:endnote w:id="43">
    <w:p w14:paraId="23E91A20" w14:textId="77777777" w:rsidR="00B40600" w:rsidRPr="00F52F4E" w:rsidRDefault="00B40600" w:rsidP="00135CDC">
      <w:pPr>
        <w:pStyle w:val="EndnoteText"/>
      </w:pPr>
      <w:r w:rsidRPr="00F52F4E">
        <w:rPr>
          <w:rStyle w:val="EndnoteReference"/>
        </w:rPr>
        <w:endnoteRef/>
      </w:r>
      <w:r w:rsidRPr="00F52F4E">
        <w:t xml:space="preserve"> </w:t>
      </w:r>
      <w:r>
        <w:t>UN General Assembly, “International Code of Conduct for Information Security,” September 12, 2011,</w:t>
      </w:r>
      <w:r w:rsidRPr="00F52F4E">
        <w:t xml:space="preserve"> https://ccdcoe.org/sites/default/files/documents/UN-110912-CodeOfConduct_0.pdf</w:t>
      </w:r>
      <w:r>
        <w:t>.</w:t>
      </w:r>
    </w:p>
  </w:endnote>
  <w:endnote w:id="44">
    <w:p w14:paraId="409C0688" w14:textId="77777777" w:rsidR="00B40600" w:rsidRPr="00F52F4E" w:rsidRDefault="00B40600" w:rsidP="00135CDC">
      <w:pPr>
        <w:pStyle w:val="EndnoteText"/>
      </w:pPr>
      <w:r w:rsidRPr="00F52F4E">
        <w:rPr>
          <w:rStyle w:val="EndnoteReference"/>
        </w:rPr>
        <w:endnoteRef/>
      </w:r>
      <w:r w:rsidRPr="00F52F4E">
        <w:t xml:space="preserve"> Timothy Thomas, “Russia’s Response to the Stuxnet Incident</w:t>
      </w:r>
      <w:r>
        <w:t>,</w:t>
      </w:r>
      <w:r w:rsidRPr="00F52F4E">
        <w:t>”</w:t>
      </w:r>
      <w:r w:rsidRPr="00E8549C">
        <w:rPr>
          <w:i/>
        </w:rPr>
        <w:t xml:space="preserve"> </w:t>
      </w:r>
      <w:r>
        <w:rPr>
          <w:i/>
        </w:rPr>
        <w:t>Cyber Conflict after Stuxnet: Essays from the Other Bank of the Rubicon</w:t>
      </w:r>
      <w:r>
        <w:t>, (Washington, D.C.: Cyber Conflict Studies Association).</w:t>
      </w:r>
    </w:p>
  </w:endnote>
  <w:endnote w:id="45">
    <w:p w14:paraId="3CB35F21" w14:textId="77777777" w:rsidR="00B40600" w:rsidRPr="00F52F4E" w:rsidRDefault="00B40600" w:rsidP="00135CDC">
      <w:pPr>
        <w:pStyle w:val="EndnoteText"/>
      </w:pPr>
      <w:r w:rsidRPr="00F52F4E">
        <w:rPr>
          <w:rStyle w:val="EndnoteReference"/>
        </w:rPr>
        <w:endnoteRef/>
      </w:r>
      <w:r w:rsidRPr="00F52F4E">
        <w:t xml:space="preserve"> Howard Schmidt, </w:t>
      </w:r>
      <w:r>
        <w:t>“</w:t>
      </w:r>
      <w:r w:rsidRPr="00F52F4E">
        <w:t xml:space="preserve">U.S. and Russia: Expanding the </w:t>
      </w:r>
      <w:r>
        <w:t>‘</w:t>
      </w:r>
      <w:r w:rsidRPr="00F52F4E">
        <w:t>Reset</w:t>
      </w:r>
      <w:r>
        <w:t>‘</w:t>
      </w:r>
      <w:r w:rsidRPr="00F52F4E">
        <w:t xml:space="preserve"> to Cyberspace,</w:t>
      </w:r>
      <w:r>
        <w:t>”</w:t>
      </w:r>
      <w:r w:rsidRPr="00F52F4E">
        <w:t xml:space="preserve"> </w:t>
      </w:r>
      <w:r w:rsidRPr="00F50C97">
        <w:rPr>
          <w:i/>
        </w:rPr>
        <w:t>White House Blog</w:t>
      </w:r>
      <w:r w:rsidRPr="00F52F4E">
        <w:t>, July 12, 2011, https://www.whitehouse.gov/blog/2011/07/12/us-and-russia-expanding-reset-cyberspace</w:t>
      </w:r>
      <w:r>
        <w:t>.</w:t>
      </w:r>
    </w:p>
  </w:endnote>
  <w:endnote w:id="46">
    <w:p w14:paraId="48555904" w14:textId="77777777" w:rsidR="00B40600" w:rsidRPr="00F52F4E" w:rsidRDefault="00B40600" w:rsidP="00135CDC">
      <w:pPr>
        <w:pStyle w:val="EndnoteText"/>
        <w:rPr>
          <w:rFonts w:cs="Times New Roman"/>
        </w:rPr>
      </w:pPr>
      <w:r w:rsidRPr="00F52F4E">
        <w:rPr>
          <w:rStyle w:val="EndnoteReference"/>
          <w:rFonts w:cs="Times New Roman"/>
        </w:rPr>
        <w:endnoteRef/>
      </w:r>
      <w:r w:rsidRPr="00F52F4E">
        <w:rPr>
          <w:rFonts w:cs="Times New Roman"/>
        </w:rPr>
        <w:t xml:space="preserve"> Quoted in </w:t>
      </w:r>
      <w:r>
        <w:rPr>
          <w:rFonts w:cs="Times New Roman"/>
        </w:rPr>
        <w:t>Mark Clayton, “</w:t>
      </w:r>
      <w:r w:rsidRPr="00F52F4E">
        <w:rPr>
          <w:rFonts w:cs="Times New Roman"/>
        </w:rPr>
        <w:t xml:space="preserve">Cyber-war: In </w:t>
      </w:r>
      <w:r>
        <w:rPr>
          <w:rFonts w:cs="Times New Roman"/>
        </w:rPr>
        <w:t>D</w:t>
      </w:r>
      <w:r w:rsidRPr="00F52F4E">
        <w:rPr>
          <w:rFonts w:cs="Times New Roman"/>
        </w:rPr>
        <w:t xml:space="preserve">eed and </w:t>
      </w:r>
      <w:r>
        <w:rPr>
          <w:rFonts w:cs="Times New Roman"/>
        </w:rPr>
        <w:t>D</w:t>
      </w:r>
      <w:r w:rsidRPr="00F52F4E">
        <w:rPr>
          <w:rFonts w:cs="Times New Roman"/>
        </w:rPr>
        <w:t xml:space="preserve">esire, Iran </w:t>
      </w:r>
      <w:r>
        <w:rPr>
          <w:rFonts w:cs="Times New Roman"/>
        </w:rPr>
        <w:t>E</w:t>
      </w:r>
      <w:r w:rsidRPr="00F52F4E">
        <w:rPr>
          <w:rFonts w:cs="Times New Roman"/>
        </w:rPr>
        <w:t xml:space="preserve">merging as a </w:t>
      </w:r>
      <w:r>
        <w:rPr>
          <w:rFonts w:cs="Times New Roman"/>
        </w:rPr>
        <w:t>M</w:t>
      </w:r>
      <w:r w:rsidRPr="00F52F4E">
        <w:rPr>
          <w:rFonts w:cs="Times New Roman"/>
        </w:rPr>
        <w:t xml:space="preserve">ajor </w:t>
      </w:r>
      <w:r>
        <w:rPr>
          <w:rFonts w:cs="Times New Roman"/>
        </w:rPr>
        <w:t>P</w:t>
      </w:r>
      <w:r w:rsidRPr="00F52F4E">
        <w:rPr>
          <w:rFonts w:cs="Times New Roman"/>
        </w:rPr>
        <w:t>ower</w:t>
      </w:r>
      <w:r>
        <w:rPr>
          <w:rFonts w:cs="Times New Roman"/>
        </w:rPr>
        <w:t xml:space="preserve">,” </w:t>
      </w:r>
      <w:r>
        <w:rPr>
          <w:rFonts w:cs="Times New Roman"/>
          <w:i/>
        </w:rPr>
        <w:t>Christian Science Monitor</w:t>
      </w:r>
      <w:r>
        <w:rPr>
          <w:rFonts w:cs="Times New Roman"/>
        </w:rPr>
        <w:t xml:space="preserve">, March 16, 2014, </w:t>
      </w:r>
      <w:r w:rsidRPr="00FD1496">
        <w:rPr>
          <w:rFonts w:cs="Times New Roman"/>
        </w:rPr>
        <w:t>http://www.csmonitor.com/World/Passcode/2014/0316/Cyber-war-In-deed-and-desire-Iran-emerging-as-a-major-power</w:t>
      </w:r>
      <w:r>
        <w:rPr>
          <w:rFonts w:cs="Times New Roman"/>
        </w:rPr>
        <w:t>.</w:t>
      </w:r>
    </w:p>
  </w:endnote>
  <w:endnote w:id="47">
    <w:p w14:paraId="0D44DB1A" w14:textId="77777777" w:rsidR="00B40600" w:rsidRPr="00F52F4E" w:rsidRDefault="00B40600" w:rsidP="00135CDC">
      <w:pPr>
        <w:pStyle w:val="EndnoteText"/>
      </w:pPr>
      <w:r w:rsidRPr="00F52F4E">
        <w:rPr>
          <w:rStyle w:val="EndnoteReference"/>
        </w:rPr>
        <w:endnoteRef/>
      </w:r>
      <w:r w:rsidRPr="00F52F4E">
        <w:t xml:space="preserve"> </w:t>
      </w:r>
      <w:r>
        <w:t xml:space="preserve">“Iranian Internet Infrastructure and Policy Report,” </w:t>
      </w:r>
      <w:r>
        <w:rPr>
          <w:i/>
        </w:rPr>
        <w:t>Small Media,</w:t>
      </w:r>
      <w:r>
        <w:t xml:space="preserve"> February 2015, </w:t>
      </w:r>
      <w:r w:rsidRPr="00F52F4E">
        <w:t>http://smallmedia.org.uk/sites/default/files/u8/IIIP_Feb15.pdf</w:t>
      </w:r>
      <w:r>
        <w:t>.</w:t>
      </w:r>
    </w:p>
  </w:endnote>
  <w:endnote w:id="48">
    <w:p w14:paraId="25963676" w14:textId="77777777" w:rsidR="00B40600" w:rsidRPr="00F52F4E" w:rsidRDefault="00B40600" w:rsidP="00135CDC">
      <w:pPr>
        <w:pStyle w:val="EndnoteText"/>
      </w:pPr>
      <w:r w:rsidRPr="00F52F4E">
        <w:rPr>
          <w:rStyle w:val="EndnoteReference"/>
        </w:rPr>
        <w:endnoteRef/>
      </w:r>
      <w:r w:rsidRPr="00F52F4E">
        <w:t xml:space="preserve"> Natasha Bertrand, </w:t>
      </w:r>
      <w:r>
        <w:t>“</w:t>
      </w:r>
      <w:r w:rsidRPr="00F52F4E">
        <w:t xml:space="preserve">Iran is </w:t>
      </w:r>
      <w:r>
        <w:t>B</w:t>
      </w:r>
      <w:r w:rsidRPr="00F52F4E">
        <w:t xml:space="preserve">uilding </w:t>
      </w:r>
      <w:r w:rsidRPr="00534811">
        <w:t>a Non-nuclear</w:t>
      </w:r>
      <w:r w:rsidRPr="00F52F4E">
        <w:t xml:space="preserve"> </w:t>
      </w:r>
      <w:r>
        <w:t>T</w:t>
      </w:r>
      <w:r w:rsidRPr="00F52F4E">
        <w:t xml:space="preserve">hreat </w:t>
      </w:r>
      <w:r>
        <w:t>F</w:t>
      </w:r>
      <w:r w:rsidRPr="00F52F4E">
        <w:t xml:space="preserve">aster than </w:t>
      </w:r>
      <w:r>
        <w:t>E</w:t>
      </w:r>
      <w:r w:rsidRPr="00F52F4E">
        <w:t>xperts '</w:t>
      </w:r>
      <w:r>
        <w:t>W</w:t>
      </w:r>
      <w:r w:rsidRPr="00F52F4E">
        <w:t xml:space="preserve">ould </w:t>
      </w:r>
      <w:r>
        <w:t>H</w:t>
      </w:r>
      <w:r w:rsidRPr="00F52F4E">
        <w:t xml:space="preserve">ave </w:t>
      </w:r>
      <w:r>
        <w:t>E</w:t>
      </w:r>
      <w:r w:rsidRPr="00F52F4E">
        <w:t xml:space="preserve">ver </w:t>
      </w:r>
      <w:r>
        <w:t>I</w:t>
      </w:r>
      <w:r w:rsidRPr="00F52F4E">
        <w:t>magined</w:t>
      </w:r>
      <w:r>
        <w:t>,</w:t>
      </w:r>
      <w:r w:rsidRPr="00F52F4E">
        <w:t>'</w:t>
      </w:r>
      <w:r>
        <w:t>“</w:t>
      </w:r>
      <w:r w:rsidRPr="00F52F4E">
        <w:t xml:space="preserve"> </w:t>
      </w:r>
      <w:r w:rsidRPr="00F50C97">
        <w:rPr>
          <w:i/>
        </w:rPr>
        <w:t>Business Insider</w:t>
      </w:r>
      <w:r w:rsidRPr="00F52F4E">
        <w:t xml:space="preserve">, March 27, 2015, </w:t>
      </w:r>
      <w:hyperlink r:id="rId1" w:history="1">
        <w:r w:rsidRPr="00F52F4E">
          <w:rPr>
            <w:rStyle w:val="Hyperlink"/>
          </w:rPr>
          <w:t>http://www.businessinsider.com/irans-cyber-army-2015-3</w:t>
        </w:r>
      </w:hyperlink>
      <w:r w:rsidRPr="00F52F4E">
        <w:t xml:space="preserve">; LTC Eric K. Shafa, </w:t>
      </w:r>
      <w:r>
        <w:t>“</w:t>
      </w:r>
      <w:r w:rsidRPr="00F52F4E">
        <w:t>Iran's Emergence as a Cyber Power,</w:t>
      </w:r>
      <w:r>
        <w:t>”</w:t>
      </w:r>
      <w:r w:rsidRPr="00F52F4E">
        <w:t xml:space="preserve"> Strategic Studies Institute, August 20, 2014, http://www.strategicstudiesinstitute.army.mil/index.cfm/articles/Irans-emergence-as-cyber-power/2014/08/20</w:t>
      </w:r>
      <w:r>
        <w:t>.</w:t>
      </w:r>
      <w:r w:rsidRPr="00F52F4E">
        <w:t xml:space="preserve"> </w:t>
      </w:r>
    </w:p>
  </w:endnote>
  <w:endnote w:id="49">
    <w:p w14:paraId="0EB40152" w14:textId="77777777" w:rsidR="00B40600" w:rsidRPr="00F52F4E" w:rsidRDefault="00B40600" w:rsidP="00135CDC">
      <w:pPr>
        <w:pStyle w:val="EndnoteText"/>
        <w:rPr>
          <w:rFonts w:cs="Times New Roman"/>
        </w:rPr>
      </w:pPr>
      <w:r w:rsidRPr="00F52F4E">
        <w:rPr>
          <w:rStyle w:val="EndnoteReference"/>
          <w:rFonts w:cs="Times New Roman"/>
        </w:rPr>
        <w:endnoteRef/>
      </w:r>
      <w:r w:rsidRPr="00F52F4E">
        <w:rPr>
          <w:rFonts w:cs="Times New Roman"/>
        </w:rPr>
        <w:t xml:space="preserve"> </w:t>
      </w:r>
      <w:r w:rsidRPr="00F50C97">
        <w:rPr>
          <w:rFonts w:cs="Times New Roman"/>
        </w:rPr>
        <w:t xml:space="preserve">“Text of Speech by Defense U.S. Secretary Leon Panetta,” </w:t>
      </w:r>
      <w:r w:rsidRPr="00F50C97">
        <w:rPr>
          <w:rFonts w:cs="Times New Roman"/>
          <w:i/>
        </w:rPr>
        <w:t>DefenseNews</w:t>
      </w:r>
      <w:r w:rsidRPr="00F50C97">
        <w:rPr>
          <w:rFonts w:cs="Times New Roman"/>
        </w:rPr>
        <w:t>, October 12, 2012,</w:t>
      </w:r>
      <w:r w:rsidRPr="00F52F4E">
        <w:rPr>
          <w:rFonts w:cs="Times New Roman"/>
        </w:rPr>
        <w:t xml:space="preserve"> </w:t>
      </w:r>
      <w:hyperlink r:id="rId2" w:history="1">
        <w:r w:rsidRPr="00F52F4E">
          <w:rPr>
            <w:rStyle w:val="Hyperlink"/>
            <w:rFonts w:cs="Times New Roman"/>
          </w:rPr>
          <w:t>http://www.defensenews.com/article/20121012/DEFREG02/310120001/Text-Speech-by-Defense-U-S-Secretary-Leon-Panetta</w:t>
        </w:r>
      </w:hyperlink>
      <w:r w:rsidRPr="00F52F4E">
        <w:rPr>
          <w:rFonts w:cs="Times New Roman"/>
        </w:rPr>
        <w:t xml:space="preserve">; Jim Finkle, </w:t>
      </w:r>
      <w:r>
        <w:rPr>
          <w:rFonts w:cs="Times New Roman"/>
        </w:rPr>
        <w:t>“</w:t>
      </w:r>
      <w:r w:rsidRPr="00F52F4E">
        <w:rPr>
          <w:rFonts w:cs="Times New Roman"/>
        </w:rPr>
        <w:t xml:space="preserve">Insiders </w:t>
      </w:r>
      <w:r>
        <w:rPr>
          <w:rFonts w:cs="Times New Roman"/>
        </w:rPr>
        <w:t>S</w:t>
      </w:r>
      <w:r w:rsidRPr="00F52F4E">
        <w:rPr>
          <w:rFonts w:cs="Times New Roman"/>
        </w:rPr>
        <w:t xml:space="preserve">uspected in Saudi </w:t>
      </w:r>
      <w:r>
        <w:rPr>
          <w:rFonts w:cs="Times New Roman"/>
        </w:rPr>
        <w:t>Cyber Attack</w:t>
      </w:r>
      <w:r w:rsidRPr="00F52F4E">
        <w:rPr>
          <w:rFonts w:cs="Times New Roman"/>
        </w:rPr>
        <w:t>,</w:t>
      </w:r>
      <w:r>
        <w:rPr>
          <w:rFonts w:cs="Times New Roman"/>
        </w:rPr>
        <w:t>”</w:t>
      </w:r>
      <w:r w:rsidRPr="00F52F4E">
        <w:rPr>
          <w:rFonts w:cs="Times New Roman"/>
        </w:rPr>
        <w:t xml:space="preserve"> </w:t>
      </w:r>
      <w:r w:rsidRPr="00F50C97">
        <w:rPr>
          <w:rFonts w:cs="Times New Roman"/>
          <w:i/>
        </w:rPr>
        <w:t>Reuters</w:t>
      </w:r>
      <w:r w:rsidRPr="00F52F4E">
        <w:rPr>
          <w:rFonts w:cs="Times New Roman"/>
        </w:rPr>
        <w:t>, September 7, 2012, http://in.reuters.com/article/2012/09/07/net-us-saudi-aramco-hack-idINBRE8860CR20120907</w:t>
      </w:r>
      <w:r>
        <w:rPr>
          <w:rFonts w:cs="Times New Roman"/>
        </w:rPr>
        <w:t>.</w:t>
      </w:r>
    </w:p>
  </w:endnote>
  <w:endnote w:id="50">
    <w:p w14:paraId="2AA35FF6" w14:textId="77777777" w:rsidR="00B40600" w:rsidRPr="00F52F4E" w:rsidRDefault="00B40600" w:rsidP="00135CDC">
      <w:pPr>
        <w:pStyle w:val="EndnoteText"/>
      </w:pPr>
      <w:r w:rsidRPr="00F52F4E">
        <w:rPr>
          <w:rStyle w:val="EndnoteReference"/>
        </w:rPr>
        <w:endnoteRef/>
      </w:r>
      <w:r w:rsidRPr="00F52F4E">
        <w:t xml:space="preserve"> Nicole Perloth and Quentin Hardy, </w:t>
      </w:r>
      <w:r>
        <w:t>“</w:t>
      </w:r>
      <w:r w:rsidRPr="00F52F4E">
        <w:t>Bank Hacking Was the Work of Iranians, Officials Say,</w:t>
      </w:r>
      <w:r>
        <w:t xml:space="preserve">” </w:t>
      </w:r>
      <w:r>
        <w:rPr>
          <w:i/>
        </w:rPr>
        <w:t>New York Times</w:t>
      </w:r>
      <w:r>
        <w:t>,</w:t>
      </w:r>
      <w:r w:rsidRPr="00F52F4E">
        <w:t xml:space="preserve"> January 8, 2013, </w:t>
      </w:r>
      <w:hyperlink r:id="rId3" w:history="1">
        <w:r w:rsidRPr="00F52F4E">
          <w:rPr>
            <w:rStyle w:val="Hyperlink"/>
          </w:rPr>
          <w:t>http://www.nytimes.com/2013/01/09/technology/online-banking-attacks-were-work-of-iran-us-officials-say.html</w:t>
        </w:r>
      </w:hyperlink>
      <w:r>
        <w:rPr>
          <w:rStyle w:val="Hyperlink"/>
        </w:rPr>
        <w:t>.</w:t>
      </w:r>
      <w:r w:rsidRPr="00F52F4E">
        <w:t xml:space="preserve">; Nakashima, </w:t>
      </w:r>
      <w:r>
        <w:t>“</w:t>
      </w:r>
      <w:r w:rsidRPr="00F52F4E">
        <w:t xml:space="preserve">Iran </w:t>
      </w:r>
      <w:r>
        <w:t>B</w:t>
      </w:r>
      <w:r w:rsidRPr="00F52F4E">
        <w:t xml:space="preserve">lamed for </w:t>
      </w:r>
      <w:r>
        <w:t>C</w:t>
      </w:r>
      <w:r w:rsidRPr="00F52F4E">
        <w:t>yberattacks</w:t>
      </w:r>
      <w:r>
        <w:t>.</w:t>
      </w:r>
      <w:del w:id="77" w:author="E" w:date="2015-08-24T18:59:00Z">
        <w:r w:rsidRPr="00F52F4E" w:rsidDel="009616A4">
          <w:delText>,</w:delText>
        </w:r>
      </w:del>
      <w:r>
        <w:t>”</w:t>
      </w:r>
    </w:p>
  </w:endnote>
  <w:endnote w:id="51">
    <w:p w14:paraId="58A52A8C" w14:textId="77777777" w:rsidR="00B40600" w:rsidRPr="00F52F4E" w:rsidRDefault="00B40600" w:rsidP="00135CDC">
      <w:pPr>
        <w:pStyle w:val="EndnoteText"/>
        <w:rPr>
          <w:rFonts w:cs="Times New Roman"/>
        </w:rPr>
      </w:pPr>
      <w:r w:rsidRPr="00F52F4E">
        <w:rPr>
          <w:rStyle w:val="EndnoteReference"/>
          <w:rFonts w:cs="Times New Roman"/>
        </w:rPr>
        <w:endnoteRef/>
      </w:r>
      <w:r w:rsidRPr="00F52F4E">
        <w:rPr>
          <w:rFonts w:cs="Times New Roman"/>
        </w:rPr>
        <w:t xml:space="preserve"> Kim Zetter, </w:t>
      </w:r>
      <w:r>
        <w:rPr>
          <w:rFonts w:cs="Times New Roman"/>
        </w:rPr>
        <w:t>“</w:t>
      </w:r>
      <w:r w:rsidRPr="00F52F4E">
        <w:rPr>
          <w:rFonts w:cs="Times New Roman"/>
        </w:rPr>
        <w:t xml:space="preserve">The NSA </w:t>
      </w:r>
      <w:r>
        <w:rPr>
          <w:rFonts w:cs="Times New Roman"/>
        </w:rPr>
        <w:t>A</w:t>
      </w:r>
      <w:r w:rsidRPr="00F52F4E">
        <w:rPr>
          <w:rFonts w:cs="Times New Roman"/>
        </w:rPr>
        <w:t xml:space="preserve">cknowledges </w:t>
      </w:r>
      <w:r>
        <w:rPr>
          <w:rFonts w:cs="Times New Roman"/>
        </w:rPr>
        <w:t>W</w:t>
      </w:r>
      <w:r w:rsidRPr="00F52F4E">
        <w:rPr>
          <w:rFonts w:cs="Times New Roman"/>
        </w:rPr>
        <w:t xml:space="preserve">hat </w:t>
      </w:r>
      <w:r>
        <w:rPr>
          <w:rFonts w:cs="Times New Roman"/>
        </w:rPr>
        <w:t>W</w:t>
      </w:r>
      <w:r w:rsidRPr="00F52F4E">
        <w:rPr>
          <w:rFonts w:cs="Times New Roman"/>
        </w:rPr>
        <w:t xml:space="preserve">e </w:t>
      </w:r>
      <w:r>
        <w:rPr>
          <w:rFonts w:cs="Times New Roman"/>
        </w:rPr>
        <w:t>A</w:t>
      </w:r>
      <w:r w:rsidRPr="00F52F4E">
        <w:rPr>
          <w:rFonts w:cs="Times New Roman"/>
        </w:rPr>
        <w:t xml:space="preserve">ll </w:t>
      </w:r>
      <w:r>
        <w:rPr>
          <w:rFonts w:cs="Times New Roman"/>
        </w:rPr>
        <w:t>F</w:t>
      </w:r>
      <w:r w:rsidRPr="00F52F4E">
        <w:rPr>
          <w:rFonts w:cs="Times New Roman"/>
        </w:rPr>
        <w:t xml:space="preserve">eared: Iran </w:t>
      </w:r>
      <w:r>
        <w:rPr>
          <w:rFonts w:cs="Times New Roman"/>
        </w:rPr>
        <w:t>L</w:t>
      </w:r>
      <w:r w:rsidRPr="00F52F4E">
        <w:rPr>
          <w:rFonts w:cs="Times New Roman"/>
        </w:rPr>
        <w:t xml:space="preserve">earns </w:t>
      </w:r>
      <w:r>
        <w:rPr>
          <w:rFonts w:cs="Times New Roman"/>
        </w:rPr>
        <w:t>f</w:t>
      </w:r>
      <w:r w:rsidRPr="00F52F4E">
        <w:rPr>
          <w:rFonts w:cs="Times New Roman"/>
        </w:rPr>
        <w:t xml:space="preserve">rom US </w:t>
      </w:r>
      <w:r>
        <w:rPr>
          <w:rFonts w:cs="Times New Roman"/>
        </w:rPr>
        <w:t>C</w:t>
      </w:r>
      <w:r w:rsidRPr="00F52F4E">
        <w:rPr>
          <w:rFonts w:cs="Times New Roman"/>
        </w:rPr>
        <w:t>yberattacks,</w:t>
      </w:r>
      <w:r>
        <w:rPr>
          <w:rFonts w:cs="Times New Roman"/>
        </w:rPr>
        <w:t>”</w:t>
      </w:r>
      <w:r w:rsidRPr="00F52F4E">
        <w:rPr>
          <w:rFonts w:cs="Times New Roman"/>
        </w:rPr>
        <w:t xml:space="preserve"> </w:t>
      </w:r>
      <w:r w:rsidRPr="00F50C97">
        <w:rPr>
          <w:rFonts w:cs="Times New Roman"/>
          <w:i/>
        </w:rPr>
        <w:t>Wired</w:t>
      </w:r>
      <w:r w:rsidRPr="00F52F4E">
        <w:rPr>
          <w:rFonts w:cs="Times New Roman"/>
        </w:rPr>
        <w:t>, February 10, 2015</w:t>
      </w:r>
      <w:r>
        <w:rPr>
          <w:rFonts w:cs="Times New Roman"/>
        </w:rPr>
        <w:t>,</w:t>
      </w:r>
      <w:r w:rsidRPr="00F52F4E">
        <w:rPr>
          <w:rFonts w:cs="Times New Roman"/>
        </w:rPr>
        <w:t xml:space="preserve"> http://www.wired.com/2015/02/nsa-acknowledges-feared-iran-learns-us-cyberattacks/</w:t>
      </w:r>
      <w:r>
        <w:rPr>
          <w:rFonts w:cs="Times New Roman"/>
        </w:rPr>
        <w:t>.</w:t>
      </w:r>
    </w:p>
  </w:endnote>
  <w:endnote w:id="52">
    <w:p w14:paraId="535E0FF4" w14:textId="77777777" w:rsidR="00B40600" w:rsidRPr="00534811" w:rsidRDefault="00B40600" w:rsidP="00135CDC">
      <w:pPr>
        <w:pStyle w:val="EndnoteText"/>
        <w:rPr>
          <w:rFonts w:ascii="Times New Roman" w:hAnsi="Times New Roman" w:cs="Times New Roman"/>
        </w:rPr>
      </w:pPr>
      <w:r w:rsidRPr="00E8549C">
        <w:rPr>
          <w:rStyle w:val="EndnoteReference"/>
        </w:rPr>
        <w:endnoteRef/>
      </w:r>
      <w:r w:rsidRPr="00E8549C">
        <w:t xml:space="preserve"> </w:t>
      </w:r>
      <w:r w:rsidRPr="00534811">
        <w:rPr>
          <w:rFonts w:cs="Times New Roman"/>
        </w:rPr>
        <w:t>Executive Office of the President of the United States, “International Strategy for Cyberspace: Prosperity, Security, and Openness in a Networked World,” (Washington, D.C., May 2011), https://www.whitehouse.gov/sites/default/files/rss_viewer/international_strategy_for_cyberspace.pdf.</w:t>
      </w:r>
      <w:del w:id="80" w:author="E" w:date="2015-08-24T18:59:00Z">
        <w:r w:rsidDel="009616A4">
          <w:delText>.</w:delText>
        </w:r>
      </w:del>
    </w:p>
  </w:endnote>
  <w:endnote w:id="53">
    <w:p w14:paraId="5A96EE56" w14:textId="77777777" w:rsidR="00B40600" w:rsidRPr="00F52F4E" w:rsidRDefault="00B40600" w:rsidP="00135CDC">
      <w:pPr>
        <w:pStyle w:val="EndnoteText"/>
      </w:pPr>
      <w:r w:rsidRPr="00F52F4E">
        <w:rPr>
          <w:rStyle w:val="EndnoteReference"/>
        </w:rPr>
        <w:endnoteRef/>
      </w:r>
      <w:r w:rsidRPr="00F52F4E">
        <w:t xml:space="preserve"> Merritt Baer and Tim Maurer</w:t>
      </w:r>
      <w:r>
        <w:t>,</w:t>
      </w:r>
      <w:r w:rsidRPr="00F52F4E">
        <w:t xml:space="preserve"> “Stuxnet and the Internet Governance Debate: The Growing Convergence of Internet Policy Issues and Communities</w:t>
      </w:r>
      <w:r>
        <w:t>,</w:t>
      </w:r>
      <w:r w:rsidRPr="00F52F4E">
        <w:t>”</w:t>
      </w:r>
      <w:r>
        <w:t xml:space="preserve"> </w:t>
      </w:r>
      <w:r>
        <w:rPr>
          <w:i/>
        </w:rPr>
        <w:t>Cyber Conflict after Stuxnet: Essays from the Other Bank of the Rubicon</w:t>
      </w:r>
      <w:r>
        <w:t>, (Washington, D.C.: Cyber Conflict Studies Association).</w:t>
      </w:r>
    </w:p>
  </w:endnote>
  <w:endnote w:id="54">
    <w:p w14:paraId="6B424C41" w14:textId="77777777" w:rsidR="00B40600" w:rsidRPr="00F52F4E" w:rsidRDefault="00B40600" w:rsidP="00135CDC">
      <w:pPr>
        <w:pStyle w:val="EndnoteText"/>
      </w:pPr>
      <w:r w:rsidRPr="00F52F4E">
        <w:rPr>
          <w:rStyle w:val="EndnoteReference"/>
        </w:rPr>
        <w:endnoteRef/>
      </w:r>
      <w:r w:rsidRPr="00F52F4E">
        <w:t xml:space="preserve"> Quoted in Ibid</w:t>
      </w:r>
      <w:r>
        <w:t>.</w:t>
      </w:r>
    </w:p>
  </w:endnote>
  <w:endnote w:id="55">
    <w:p w14:paraId="697452D8" w14:textId="77777777" w:rsidR="00B40600" w:rsidRPr="00F52F4E" w:rsidRDefault="00B40600" w:rsidP="00135CDC">
      <w:pPr>
        <w:pStyle w:val="EndnoteText"/>
      </w:pPr>
      <w:r w:rsidRPr="00F52F4E">
        <w:rPr>
          <w:rStyle w:val="EndnoteReference"/>
        </w:rPr>
        <w:endnoteRef/>
      </w:r>
      <w:r w:rsidRPr="00F52F4E">
        <w:t xml:space="preserve"> Joseph Menn, </w:t>
      </w:r>
      <w:r>
        <w:t>“</w:t>
      </w:r>
      <w:r w:rsidRPr="00F52F4E">
        <w:t xml:space="preserve">Rules of </w:t>
      </w:r>
      <w:r>
        <w:t>E</w:t>
      </w:r>
      <w:r w:rsidRPr="00F52F4E">
        <w:t xml:space="preserve">ngagement for </w:t>
      </w:r>
      <w:r>
        <w:t>C</w:t>
      </w:r>
      <w:r w:rsidRPr="00F52F4E">
        <w:t xml:space="preserve">yberwars </w:t>
      </w:r>
      <w:r>
        <w:t>S</w:t>
      </w:r>
      <w:r w:rsidRPr="00F52F4E">
        <w:t xml:space="preserve">ee </w:t>
      </w:r>
      <w:r>
        <w:t>S</w:t>
      </w:r>
      <w:r w:rsidRPr="00F52F4E">
        <w:t xml:space="preserve">low </w:t>
      </w:r>
      <w:r>
        <w:t>P</w:t>
      </w:r>
      <w:r w:rsidRPr="00F52F4E">
        <w:t>rogress,</w:t>
      </w:r>
      <w:r>
        <w:t>”</w:t>
      </w:r>
      <w:r w:rsidRPr="00F52F4E">
        <w:t xml:space="preserve"> </w:t>
      </w:r>
      <w:r w:rsidRPr="00F50C97">
        <w:rPr>
          <w:i/>
        </w:rPr>
        <w:t>Financial Times</w:t>
      </w:r>
      <w:r w:rsidRPr="00F52F4E">
        <w:t>, December 28, 2010, http://www.ft.com/cms/s/0/484ec672-12aa-11e0-b4c8-00144feabdc0.htm</w:t>
      </w:r>
      <w:r>
        <w:t>l.</w:t>
      </w:r>
    </w:p>
  </w:endnote>
  <w:endnote w:id="56">
    <w:p w14:paraId="2E9B24C7" w14:textId="77777777" w:rsidR="00B40600" w:rsidRPr="00F52F4E" w:rsidRDefault="00B40600" w:rsidP="00135CDC">
      <w:pPr>
        <w:pStyle w:val="EndnoteText"/>
      </w:pPr>
      <w:r w:rsidRPr="00F52F4E">
        <w:rPr>
          <w:rStyle w:val="EndnoteReference"/>
        </w:rPr>
        <w:endnoteRef/>
      </w:r>
      <w:r w:rsidRPr="00F52F4E">
        <w:t xml:space="preserve"> Jim Finkle, </w:t>
      </w:r>
      <w:r>
        <w:t>“</w:t>
      </w:r>
      <w:r w:rsidRPr="00F52F4E">
        <w:t xml:space="preserve">UN </w:t>
      </w:r>
      <w:r>
        <w:t>A</w:t>
      </w:r>
      <w:r w:rsidRPr="00F52F4E">
        <w:t xml:space="preserve">gency </w:t>
      </w:r>
      <w:r>
        <w:t>P</w:t>
      </w:r>
      <w:r w:rsidRPr="00F52F4E">
        <w:t xml:space="preserve">lans </w:t>
      </w:r>
      <w:r>
        <w:t>M</w:t>
      </w:r>
      <w:r w:rsidRPr="00F52F4E">
        <w:t xml:space="preserve">ajor </w:t>
      </w:r>
      <w:r>
        <w:t>W</w:t>
      </w:r>
      <w:r w:rsidRPr="00F52F4E">
        <w:t xml:space="preserve">arning on </w:t>
      </w:r>
      <w:r>
        <w:t>F</w:t>
      </w:r>
      <w:r w:rsidRPr="00F52F4E">
        <w:t xml:space="preserve">lame </w:t>
      </w:r>
      <w:r>
        <w:t>V</w:t>
      </w:r>
      <w:r w:rsidRPr="00F52F4E">
        <w:t xml:space="preserve">irus </w:t>
      </w:r>
      <w:r>
        <w:t>R</w:t>
      </w:r>
      <w:r w:rsidRPr="00F52F4E">
        <w:t xml:space="preserve">isk, </w:t>
      </w:r>
      <w:r w:rsidRPr="00F50C97">
        <w:rPr>
          <w:i/>
        </w:rPr>
        <w:t>Reuters</w:t>
      </w:r>
      <w:r w:rsidRPr="00F52F4E">
        <w:t>, May 12, 2012</w:t>
      </w:r>
      <w:r>
        <w:t xml:space="preserve">, </w:t>
      </w:r>
      <w:r w:rsidRPr="00633FB9">
        <w:t>http://www.reuters.com/article/2012/05/29/net-us-cyberwar-flame-idUSBRE84R0E420120529</w:t>
      </w:r>
      <w:r>
        <w:t>.</w:t>
      </w:r>
    </w:p>
  </w:endnote>
  <w:endnote w:id="57">
    <w:p w14:paraId="10DEA6E2" w14:textId="77777777" w:rsidR="00B40600" w:rsidRPr="00F52F4E" w:rsidRDefault="00B40600" w:rsidP="00135CDC">
      <w:pPr>
        <w:pStyle w:val="EndnoteText"/>
      </w:pPr>
      <w:r w:rsidRPr="00F52F4E">
        <w:rPr>
          <w:rStyle w:val="EndnoteReference"/>
        </w:rPr>
        <w:endnoteRef/>
      </w:r>
      <w:r w:rsidRPr="00F52F4E">
        <w:t xml:space="preserve"> James Lewis, </w:t>
      </w:r>
      <w:r>
        <w:t>“</w:t>
      </w:r>
      <w:r w:rsidRPr="00F52F4E">
        <w:t>In Defense of Stuxnet,</w:t>
      </w:r>
      <w:r>
        <w:t>”</w:t>
      </w:r>
      <w:r w:rsidRPr="00F52F4E">
        <w:t xml:space="preserve"> </w:t>
      </w:r>
      <w:r w:rsidRPr="00F50C97">
        <w:rPr>
          <w:i/>
        </w:rPr>
        <w:t>Military and Strategic Affairs</w:t>
      </w:r>
      <w:r w:rsidRPr="00F52F4E">
        <w:t xml:space="preserve">, 4, </w:t>
      </w:r>
      <w:r>
        <w:t>n</w:t>
      </w:r>
      <w:r w:rsidRPr="00F52F4E">
        <w:t>o. 3</w:t>
      </w:r>
      <w:r>
        <w:t xml:space="preserve"> (</w:t>
      </w:r>
      <w:r w:rsidRPr="00F52F4E">
        <w:t>December 2012</w:t>
      </w:r>
      <w:r>
        <w:t>): 65-76.</w:t>
      </w:r>
    </w:p>
  </w:endnote>
  <w:endnote w:id="58">
    <w:p w14:paraId="48B4F59B" w14:textId="77777777" w:rsidR="00B40600" w:rsidRPr="00F52F4E" w:rsidRDefault="00B40600" w:rsidP="00135CDC">
      <w:pPr>
        <w:pStyle w:val="EndnoteText"/>
      </w:pPr>
      <w:r w:rsidRPr="00F52F4E">
        <w:rPr>
          <w:rStyle w:val="EndnoteReference"/>
        </w:rPr>
        <w:endnoteRef/>
      </w:r>
      <w:r w:rsidRPr="00F52F4E">
        <w:t xml:space="preserve"> Gregg Keizer, </w:t>
      </w:r>
      <w:r>
        <w:t>“</w:t>
      </w:r>
      <w:r w:rsidRPr="00F52F4E">
        <w:t>Is Stuxnet the '</w:t>
      </w:r>
      <w:r>
        <w:t>B</w:t>
      </w:r>
      <w:r w:rsidRPr="00F52F4E">
        <w:t xml:space="preserve">est' </w:t>
      </w:r>
      <w:r>
        <w:t>M</w:t>
      </w:r>
      <w:r w:rsidRPr="00F52F4E">
        <w:t xml:space="preserve">alware </w:t>
      </w:r>
      <w:r>
        <w:t>E</w:t>
      </w:r>
      <w:r w:rsidRPr="00F52F4E">
        <w:t>ver?,</w:t>
      </w:r>
      <w:r>
        <w:t>”</w:t>
      </w:r>
      <w:r w:rsidRPr="00F52F4E">
        <w:t xml:space="preserve"> </w:t>
      </w:r>
      <w:r w:rsidRPr="00F50C97">
        <w:rPr>
          <w:i/>
        </w:rPr>
        <w:t>Computer World</w:t>
      </w:r>
      <w:r w:rsidRPr="00F52F4E">
        <w:t>, September 16, 2010, http://www.computerworld.com/article/2515757/malware-vulnerabilities/is-stuxnet-the--best--malware-ever-.html</w:t>
      </w:r>
      <w:r>
        <w:t>.</w:t>
      </w:r>
    </w:p>
  </w:endnote>
  <w:endnote w:id="59">
    <w:p w14:paraId="613F1C6A" w14:textId="77777777" w:rsidR="00B40600" w:rsidRPr="00F52F4E" w:rsidRDefault="00B40600" w:rsidP="00135CDC">
      <w:pPr>
        <w:pStyle w:val="EndnoteText"/>
      </w:pPr>
      <w:r w:rsidRPr="00F52F4E">
        <w:rPr>
          <w:rStyle w:val="EndnoteReference"/>
        </w:rPr>
        <w:endnoteRef/>
      </w:r>
      <w:r w:rsidRPr="00F52F4E">
        <w:t xml:space="preserve"> Paul Marks, </w:t>
      </w:r>
      <w:r>
        <w:t>“</w:t>
      </w:r>
      <w:r w:rsidRPr="00F52F4E">
        <w:t xml:space="preserve">Why the Stuxnet </w:t>
      </w:r>
      <w:r>
        <w:t>W</w:t>
      </w:r>
      <w:r w:rsidRPr="00F52F4E">
        <w:t xml:space="preserve">orm is </w:t>
      </w:r>
      <w:r>
        <w:t>L</w:t>
      </w:r>
      <w:r w:rsidRPr="00F52F4E">
        <w:t xml:space="preserve">ike </w:t>
      </w:r>
      <w:r>
        <w:t>N</w:t>
      </w:r>
      <w:r w:rsidRPr="00F52F4E">
        <w:t xml:space="preserve">othing </w:t>
      </w:r>
      <w:r>
        <w:t>S</w:t>
      </w:r>
      <w:r w:rsidRPr="00F52F4E">
        <w:t xml:space="preserve">een </w:t>
      </w:r>
      <w:r>
        <w:t>B</w:t>
      </w:r>
      <w:r w:rsidRPr="00F52F4E">
        <w:t>efore,</w:t>
      </w:r>
      <w:r>
        <w:t>”</w:t>
      </w:r>
      <w:r w:rsidRPr="00F52F4E">
        <w:t xml:space="preserve"> </w:t>
      </w:r>
      <w:r w:rsidRPr="00F50C97">
        <w:rPr>
          <w:i/>
        </w:rPr>
        <w:t>New Scientist</w:t>
      </w:r>
      <w:r w:rsidRPr="00F52F4E">
        <w:t>, January 18, 2011, http://www.newscientist.com/article/dn19504-why-the-stuxnet-worm-is-like-nothing-seen-before.html?DCMP=OTC-rss&amp;nsref=science-in-society#.VV4Rxk9VhBc</w:t>
      </w:r>
      <w:r>
        <w:t>.</w:t>
      </w:r>
    </w:p>
  </w:endnote>
  <w:endnote w:id="60">
    <w:p w14:paraId="4D31F7EE" w14:textId="77777777" w:rsidR="00B40600" w:rsidRPr="00F52F4E" w:rsidRDefault="00B40600" w:rsidP="00135CDC">
      <w:pPr>
        <w:pStyle w:val="EndnoteText"/>
      </w:pPr>
      <w:r w:rsidRPr="00F52F4E">
        <w:rPr>
          <w:rStyle w:val="EndnoteReference"/>
        </w:rPr>
        <w:endnoteRef/>
      </w:r>
      <w:r w:rsidRPr="00F52F4E">
        <w:t xml:space="preserve"> Lee Rainie, Janna Anderson, and Jennifer Connolly, </w:t>
      </w:r>
      <w:r>
        <w:t>“Cyberattacks</w:t>
      </w:r>
      <w:r w:rsidRPr="00F52F4E">
        <w:t xml:space="preserve"> Likely to Increase,</w:t>
      </w:r>
      <w:r>
        <w:t>”</w:t>
      </w:r>
      <w:r w:rsidRPr="00F52F4E">
        <w:t xml:space="preserve"> </w:t>
      </w:r>
      <w:r w:rsidRPr="00F50C97">
        <w:rPr>
          <w:i/>
        </w:rPr>
        <w:t>Pew Research Center</w:t>
      </w:r>
      <w:r w:rsidRPr="00F52F4E">
        <w:t xml:space="preserve">, October 29, 2014, </w:t>
      </w:r>
      <w:hyperlink r:id="rId4" w:history="1">
        <w:r w:rsidRPr="00F52F4E">
          <w:rPr>
            <w:rStyle w:val="Hyperlink"/>
          </w:rPr>
          <w:t>http://www.pewinternet.org/2014/10/29/cyber-attacks-likely-to-increase/</w:t>
        </w:r>
      </w:hyperlink>
      <w:r w:rsidRPr="00F52F4E">
        <w:t xml:space="preserve">; Lee Rainie, Janna Anderson, and Susannah Fox, </w:t>
      </w:r>
      <w:r>
        <w:t>“</w:t>
      </w:r>
      <w:r w:rsidRPr="00F52F4E">
        <w:t>The Future of the Internet I,</w:t>
      </w:r>
      <w:r>
        <w:t>”</w:t>
      </w:r>
      <w:r w:rsidRPr="00F52F4E">
        <w:t xml:space="preserve"> </w:t>
      </w:r>
      <w:r w:rsidRPr="00F50C97">
        <w:rPr>
          <w:i/>
        </w:rPr>
        <w:t>Pew Research Center</w:t>
      </w:r>
      <w:r w:rsidRPr="00F52F4E">
        <w:t>, January 9, 2005, http://www.pewinternet.org/2005/01/09/the-future-of-the-internet-i/</w:t>
      </w:r>
      <w:r>
        <w:t>.</w:t>
      </w:r>
    </w:p>
  </w:endnote>
  <w:endnote w:id="61">
    <w:p w14:paraId="1101551B" w14:textId="77777777" w:rsidR="00B40600" w:rsidRPr="00F52F4E" w:rsidRDefault="00B40600" w:rsidP="00135CDC">
      <w:pPr>
        <w:pStyle w:val="EndnoteText"/>
      </w:pPr>
      <w:r w:rsidRPr="00F52F4E">
        <w:rPr>
          <w:rStyle w:val="EndnoteReference"/>
        </w:rPr>
        <w:endnoteRef/>
      </w:r>
      <w:r w:rsidRPr="00F52F4E">
        <w:t xml:space="preserve"> Lewis, </w:t>
      </w:r>
      <w:r>
        <w:t>“</w:t>
      </w:r>
      <w:r w:rsidRPr="00F52F4E">
        <w:t>In Defense</w:t>
      </w:r>
      <w:r>
        <w:t xml:space="preserve"> of Stuxnet,” 65, 75.</w:t>
      </w:r>
    </w:p>
  </w:endnote>
  <w:endnote w:id="62">
    <w:p w14:paraId="7B2AB902" w14:textId="77777777" w:rsidR="00B40600" w:rsidRDefault="00B40600" w:rsidP="00135CDC">
      <w:pPr>
        <w:pStyle w:val="EndnoteText"/>
      </w:pPr>
      <w:r>
        <w:rPr>
          <w:rStyle w:val="EndnoteReference"/>
        </w:rPr>
        <w:endnoteRef/>
      </w:r>
      <w:r>
        <w:t xml:space="preserve"> Dorothy E. Denning, “</w:t>
      </w:r>
      <w:r w:rsidRPr="005D18A5">
        <w:t>Stuxnet: What Has Changed?</w:t>
      </w:r>
      <w:r>
        <w:t>,”</w:t>
      </w:r>
      <w:r w:rsidRPr="005D18A5">
        <w:t xml:space="preserve"> </w:t>
      </w:r>
      <w:r w:rsidRPr="00F50C97">
        <w:rPr>
          <w:i/>
        </w:rPr>
        <w:t>Future Internet</w:t>
      </w:r>
      <w:r>
        <w:rPr>
          <w:i/>
        </w:rPr>
        <w:t xml:space="preserve">, </w:t>
      </w:r>
      <w:r>
        <w:t>Vol. 4, no. 3 (</w:t>
      </w:r>
      <w:r w:rsidRPr="005D18A5">
        <w:t>2012</w:t>
      </w:r>
      <w:r>
        <w:t xml:space="preserve">): </w:t>
      </w:r>
      <w:r w:rsidRPr="005D18A5">
        <w:t>672-687.</w:t>
      </w:r>
    </w:p>
  </w:endnote>
  <w:endnote w:id="63">
    <w:p w14:paraId="31087784" w14:textId="77777777" w:rsidR="00B40600" w:rsidRPr="00F52F4E" w:rsidRDefault="00B40600" w:rsidP="00135CDC">
      <w:pPr>
        <w:pStyle w:val="EndnoteText"/>
      </w:pPr>
      <w:r w:rsidRPr="00F52F4E">
        <w:rPr>
          <w:rStyle w:val="EndnoteReference"/>
        </w:rPr>
        <w:endnoteRef/>
      </w:r>
      <w:r w:rsidRPr="00F52F4E">
        <w:t xml:space="preserve"> </w:t>
      </w:r>
      <w:r>
        <w:t>Tim Maurer, “</w:t>
      </w:r>
      <w:r w:rsidRPr="00F52F4E">
        <w:t xml:space="preserve">The </w:t>
      </w:r>
      <w:r>
        <w:t>F</w:t>
      </w:r>
      <w:r w:rsidRPr="00F52F4E">
        <w:t xml:space="preserve">uture of </w:t>
      </w:r>
      <w:r>
        <w:t>W</w:t>
      </w:r>
      <w:r w:rsidRPr="00F52F4E">
        <w:t xml:space="preserve">ar: Cyber is </w:t>
      </w:r>
      <w:r>
        <w:t>E</w:t>
      </w:r>
      <w:r w:rsidRPr="00F52F4E">
        <w:t xml:space="preserve">xpanding the Clausewitzian </w:t>
      </w:r>
      <w:r>
        <w:t>S</w:t>
      </w:r>
      <w:r w:rsidRPr="00F52F4E">
        <w:t xml:space="preserve">pectrum of </w:t>
      </w:r>
      <w:r>
        <w:t>C</w:t>
      </w:r>
      <w:r w:rsidRPr="00F52F4E">
        <w:t>onflict,</w:t>
      </w:r>
      <w:r>
        <w:t xml:space="preserve">” </w:t>
      </w:r>
      <w:r>
        <w:rPr>
          <w:i/>
        </w:rPr>
        <w:t>Foreign Policy</w:t>
      </w:r>
      <w:r>
        <w:t xml:space="preserve">, November 13, 2014, </w:t>
      </w:r>
      <w:r w:rsidRPr="00636B1C">
        <w:t>http://foreignpolicy.com/2014/11/13/the-future-of-war-cyber-is-expanding-the-clausewitzian-spectrum-of-conflict/</w:t>
      </w:r>
      <w:r>
        <w:t>.</w:t>
      </w:r>
    </w:p>
  </w:endnote>
  <w:endnote w:id="64">
    <w:p w14:paraId="2CDDCB1C" w14:textId="77777777" w:rsidR="00B40600" w:rsidRPr="00F52F4E" w:rsidRDefault="00B40600" w:rsidP="00135CDC">
      <w:pPr>
        <w:pStyle w:val="EndnoteText"/>
      </w:pPr>
      <w:r w:rsidRPr="00F52F4E">
        <w:rPr>
          <w:rStyle w:val="EndnoteReference"/>
        </w:rPr>
        <w:endnoteRef/>
      </w:r>
      <w:r w:rsidRPr="00F52F4E">
        <w:t xml:space="preserve"> Bruce Schneier, </w:t>
      </w:r>
      <w:r>
        <w:t>“</w:t>
      </w:r>
      <w:r w:rsidRPr="00F52F4E">
        <w:t xml:space="preserve">The Story Behind </w:t>
      </w:r>
      <w:r>
        <w:t>t</w:t>
      </w:r>
      <w:r w:rsidRPr="00F52F4E">
        <w:t>he Stuxnet Virus,</w:t>
      </w:r>
      <w:r>
        <w:t>”</w:t>
      </w:r>
      <w:r w:rsidRPr="00F52F4E">
        <w:t xml:space="preserve"> </w:t>
      </w:r>
      <w:r w:rsidRPr="00F50C97">
        <w:rPr>
          <w:i/>
        </w:rPr>
        <w:t>Forbes</w:t>
      </w:r>
      <w:r w:rsidRPr="00F52F4E">
        <w:t>, October 7, 2010, http://www.forbes.com/2010/10/06/iran-nuclear-computer-technology-security-stuxnet-worm.html</w:t>
      </w:r>
      <w:r>
        <w:t>.</w:t>
      </w:r>
    </w:p>
  </w:endnote>
  <w:endnote w:id="65">
    <w:p w14:paraId="53C5C7F0" w14:textId="77777777" w:rsidR="00B40600" w:rsidRPr="00534811" w:rsidRDefault="00B40600" w:rsidP="00135CDC">
      <w:pPr>
        <w:pStyle w:val="EndnoteText"/>
        <w:rPr>
          <w:u w:val="single"/>
        </w:rPr>
      </w:pPr>
      <w:r w:rsidRPr="00F52F4E">
        <w:rPr>
          <w:rStyle w:val="EndnoteReference"/>
        </w:rPr>
        <w:endnoteRef/>
      </w:r>
      <w:r w:rsidRPr="00F52F4E">
        <w:t xml:space="preserve"> </w:t>
      </w:r>
      <w:r>
        <w:t>“</w:t>
      </w:r>
      <w:r w:rsidRPr="00F52F4E">
        <w:t>Emerging Threat: Dragonfly / Energetic Bear – APT Group,</w:t>
      </w:r>
      <w:r>
        <w:t>” Symantec, June 30, 2014,</w:t>
      </w:r>
      <w:r w:rsidRPr="00F52F4E">
        <w:t xml:space="preserve"> </w:t>
      </w:r>
      <w:hyperlink r:id="rId5" w:history="1">
        <w:r w:rsidRPr="00F52F4E">
          <w:rPr>
            <w:rStyle w:val="Hyperlink"/>
          </w:rPr>
          <w:t>http://www.symantec.com/connect/blogs/emerging-threat-dragonfly-energetic-bear-apt-group</w:t>
        </w:r>
      </w:hyperlink>
      <w:r>
        <w:rPr>
          <w:rStyle w:val="Hyperlink"/>
          <w:u w:val="none"/>
        </w:rPr>
        <w:t>.</w:t>
      </w:r>
      <w:r w:rsidRPr="00F52F4E">
        <w:t xml:space="preserve"> </w:t>
      </w:r>
    </w:p>
  </w:endnote>
  <w:endnote w:id="66">
    <w:p w14:paraId="65942910" w14:textId="77777777" w:rsidR="00B40600" w:rsidRPr="00F52F4E" w:rsidRDefault="00B40600" w:rsidP="00135CDC">
      <w:pPr>
        <w:pStyle w:val="EndnoteText"/>
      </w:pPr>
      <w:r w:rsidRPr="00F52F4E">
        <w:rPr>
          <w:rStyle w:val="EndnoteReference"/>
        </w:rPr>
        <w:endnoteRef/>
      </w:r>
      <w:r w:rsidRPr="00F52F4E">
        <w:t xml:space="preserve"> Jamie Crawford, </w:t>
      </w:r>
      <w:r>
        <w:t>“</w:t>
      </w:r>
      <w:r w:rsidRPr="00F52F4E">
        <w:t xml:space="preserve">The U.S. </w:t>
      </w:r>
      <w:r>
        <w:t>G</w:t>
      </w:r>
      <w:r w:rsidRPr="00F52F4E">
        <w:t xml:space="preserve">overnment </w:t>
      </w:r>
      <w:r>
        <w:t>T</w:t>
      </w:r>
      <w:r w:rsidRPr="00F52F4E">
        <w:t xml:space="preserve">hinks China </w:t>
      </w:r>
      <w:r>
        <w:t>C</w:t>
      </w:r>
      <w:r w:rsidRPr="00F52F4E">
        <w:t xml:space="preserve">ould </w:t>
      </w:r>
      <w:r>
        <w:t>T</w:t>
      </w:r>
      <w:r w:rsidRPr="00F52F4E">
        <w:t xml:space="preserve">ake </w:t>
      </w:r>
      <w:r>
        <w:t>D</w:t>
      </w:r>
      <w:r w:rsidRPr="00F52F4E">
        <w:t xml:space="preserve">own the </w:t>
      </w:r>
      <w:r>
        <w:t>P</w:t>
      </w:r>
      <w:r w:rsidRPr="00F52F4E">
        <w:t xml:space="preserve">ower </w:t>
      </w:r>
      <w:r>
        <w:t>G</w:t>
      </w:r>
      <w:r w:rsidRPr="00F52F4E">
        <w:t>rid,</w:t>
      </w:r>
      <w:r>
        <w:t>”</w:t>
      </w:r>
      <w:r w:rsidRPr="00F52F4E">
        <w:t xml:space="preserve"> </w:t>
      </w:r>
      <w:r w:rsidRPr="00F50C97">
        <w:rPr>
          <w:i/>
        </w:rPr>
        <w:t>CNN</w:t>
      </w:r>
      <w:r w:rsidRPr="00F52F4E">
        <w:t>, November 21, 2014, http://www.cnn.com/2014/11/20/politics/nsa-china-power-grid/</w:t>
      </w:r>
      <w:r>
        <w:t>.</w:t>
      </w:r>
    </w:p>
  </w:endnote>
  <w:endnote w:id="67">
    <w:p w14:paraId="7FF833B5" w14:textId="77777777" w:rsidR="00B40600" w:rsidRPr="00F52F4E" w:rsidRDefault="00B40600" w:rsidP="00135CDC">
      <w:pPr>
        <w:pStyle w:val="EndnoteText"/>
      </w:pPr>
      <w:r w:rsidRPr="00F52F4E">
        <w:rPr>
          <w:rStyle w:val="EndnoteReference"/>
        </w:rPr>
        <w:endnoteRef/>
      </w:r>
      <w:r w:rsidRPr="00F52F4E">
        <w:t xml:space="preserve"> </w:t>
      </w:r>
      <w:r w:rsidRPr="00534811">
        <w:rPr>
          <w:rFonts w:cs="Times New Roman"/>
        </w:rPr>
        <w:t xml:space="preserve">Hearing to receive testimony on U.S. Strategic Command, U.S. Transportation Command, and U.S. Cyber Command, United States Senate, Armed Services Committee, March 19, 2015, </w:t>
      </w:r>
      <w:hyperlink r:id="rId6" w:history="1">
        <w:r w:rsidRPr="00534811">
          <w:rPr>
            <w:rStyle w:val="Hyperlink"/>
          </w:rPr>
          <w:t>http://www.armed-services.senate.gov/imo/media/doc/15-30%20-%203-19-15.pdf</w:t>
        </w:r>
      </w:hyperlink>
      <w:r w:rsidRPr="00534811">
        <w:rPr>
          <w:rFonts w:cs="Times New Roman"/>
        </w:rPr>
        <w:t>.</w:t>
      </w:r>
      <w:del w:id="93" w:author="E" w:date="2015-08-24T19:01:00Z">
        <w:r w:rsidRPr="00E11A8B" w:rsidDel="009616A4">
          <w:rPr>
            <w:rFonts w:ascii="Times New Roman" w:hAnsi="Times New Roman" w:cs="Times New Roman"/>
          </w:rPr>
          <w:delText>;</w:delText>
        </w:r>
      </w:del>
    </w:p>
  </w:endnote>
  <w:endnote w:id="68">
    <w:p w14:paraId="6FE4B258" w14:textId="77777777" w:rsidR="00B40600" w:rsidRPr="008A6122" w:rsidRDefault="00B40600" w:rsidP="00534811">
      <w:pPr>
        <w:spacing w:after="0" w:line="240" w:lineRule="auto"/>
        <w:rPr>
          <w:sz w:val="20"/>
          <w:szCs w:val="20"/>
          <w:highlight w:val="yellow"/>
        </w:rPr>
      </w:pPr>
      <w:r w:rsidRPr="002F5654">
        <w:rPr>
          <w:rStyle w:val="EndnoteReference"/>
          <w:sz w:val="20"/>
          <w:szCs w:val="20"/>
        </w:rPr>
        <w:endnoteRef/>
      </w:r>
      <w:r w:rsidRPr="002F5654">
        <w:rPr>
          <w:sz w:val="20"/>
          <w:szCs w:val="20"/>
        </w:rPr>
        <w:t xml:space="preserve"> </w:t>
      </w:r>
      <w:r>
        <w:rPr>
          <w:sz w:val="20"/>
          <w:szCs w:val="20"/>
        </w:rPr>
        <w:t xml:space="preserve">George R. </w:t>
      </w:r>
      <w:r w:rsidRPr="002F5654">
        <w:rPr>
          <w:sz w:val="20"/>
          <w:szCs w:val="20"/>
        </w:rPr>
        <w:t>Lucas,</w:t>
      </w:r>
      <w:r>
        <w:rPr>
          <w:sz w:val="20"/>
          <w:szCs w:val="20"/>
        </w:rPr>
        <w:t xml:space="preserve"> Jr., </w:t>
      </w:r>
      <w:r w:rsidRPr="002F5654">
        <w:rPr>
          <w:sz w:val="20"/>
          <w:szCs w:val="20"/>
        </w:rPr>
        <w:t xml:space="preserve"> “Permissible Preventive Cyberwar</w:t>
      </w:r>
      <w:r>
        <w:rPr>
          <w:sz w:val="20"/>
          <w:szCs w:val="20"/>
        </w:rPr>
        <w:t xml:space="preserve">: </w:t>
      </w:r>
      <w:r w:rsidRPr="008A7D3F">
        <w:rPr>
          <w:rFonts w:ascii="Times" w:hAnsi="Times"/>
          <w:sz w:val="20"/>
          <w:szCs w:val="20"/>
        </w:rPr>
        <w:t>Restricting Cyber Conflict to Justified Military Target</w:t>
      </w:r>
      <w:r>
        <w:rPr>
          <w:rFonts w:ascii="Times" w:hAnsi="Times"/>
          <w:sz w:val="20"/>
          <w:szCs w:val="20"/>
        </w:rPr>
        <w:t>s,</w:t>
      </w:r>
      <w:r w:rsidRPr="002F5654">
        <w:rPr>
          <w:sz w:val="20"/>
          <w:szCs w:val="20"/>
        </w:rPr>
        <w:t>”</w:t>
      </w:r>
      <w:r>
        <w:rPr>
          <w:sz w:val="20"/>
          <w:szCs w:val="20"/>
        </w:rPr>
        <w:t xml:space="preserve"> In </w:t>
      </w:r>
      <w:r>
        <w:rPr>
          <w:i/>
          <w:sz w:val="20"/>
          <w:szCs w:val="20"/>
        </w:rPr>
        <w:t xml:space="preserve">The Ethics of Information Warfare, </w:t>
      </w:r>
      <w:r>
        <w:rPr>
          <w:sz w:val="20"/>
          <w:szCs w:val="20"/>
        </w:rPr>
        <w:t xml:space="preserve">eds. Luciano Floridi and Mariarosaria Taddeo, </w:t>
      </w:r>
      <w:r w:rsidRPr="009259FE">
        <w:rPr>
          <w:sz w:val="20"/>
          <w:szCs w:val="20"/>
        </w:rPr>
        <w:t>(Springer International Publishing; New York, 2014)</w:t>
      </w:r>
      <w:ins w:id="98" w:author="E" w:date="2015-08-24T19:13:00Z">
        <w:r>
          <w:rPr>
            <w:sz w:val="20"/>
            <w:szCs w:val="20"/>
          </w:rPr>
          <w:t xml:space="preserve">, </w:t>
        </w:r>
        <w:r w:rsidRPr="008B66EF">
          <w:rPr>
            <w:sz w:val="20"/>
            <w:szCs w:val="20"/>
            <w:highlight w:val="yellow"/>
            <w:rPrChange w:id="99" w:author="E" w:date="2015-08-24T19:13:00Z">
              <w:rPr>
                <w:sz w:val="20"/>
                <w:szCs w:val="20"/>
              </w:rPr>
            </w:rPrChange>
          </w:rPr>
          <w:t>79</w:t>
        </w:r>
      </w:ins>
      <w:r w:rsidRPr="008B66EF">
        <w:rPr>
          <w:sz w:val="20"/>
          <w:szCs w:val="20"/>
          <w:highlight w:val="yellow"/>
          <w:rPrChange w:id="100" w:author="E" w:date="2015-08-24T19:13:00Z">
            <w:rPr>
              <w:sz w:val="20"/>
              <w:szCs w:val="20"/>
            </w:rPr>
          </w:rPrChange>
        </w:rPr>
        <w:t>.</w:t>
      </w:r>
      <w:r w:rsidRPr="002F5654">
        <w:rPr>
          <w:sz w:val="20"/>
          <w:szCs w:val="20"/>
        </w:rPr>
        <w:t xml:space="preserve"> A study of the spread of Stuxnet was undertaken by a number of international computer security firms, including Symantec Corporation. Their report, “W32.Stuxnet Dossier,” compiled by noted computer security experts Nicolas Falliere, </w:t>
      </w:r>
      <w:r w:rsidRPr="00E8549C">
        <w:rPr>
          <w:sz w:val="20"/>
          <w:szCs w:val="20"/>
        </w:rPr>
        <w:t>Liam O</w:t>
      </w:r>
      <w:r w:rsidRPr="008A6122">
        <w:rPr>
          <w:sz w:val="20"/>
          <w:szCs w:val="20"/>
        </w:rPr>
        <w:t>’</w:t>
      </w:r>
      <w:r w:rsidRPr="00E8549C">
        <w:rPr>
          <w:sz w:val="20"/>
          <w:szCs w:val="20"/>
        </w:rPr>
        <w:t>Murchu,</w:t>
      </w:r>
      <w:r w:rsidRPr="002F5654">
        <w:rPr>
          <w:sz w:val="20"/>
          <w:szCs w:val="20"/>
        </w:rPr>
        <w:t xml:space="preserve"> and Eric Chien, and released in February 2011, showed that the main countries affected during the early days of the infection were Iran, Indonesia, and India: </w:t>
      </w:r>
      <w:r w:rsidRPr="002F5654">
        <w:rPr>
          <w:rStyle w:val="URL"/>
          <w:sz w:val="20"/>
          <w:szCs w:val="20"/>
        </w:rPr>
        <w:t>http://www.symantec.com/content/en/us/enterprise/media/security_response/whitepapers/w32_stuxnet_dossier.pdf</w:t>
      </w:r>
      <w:r w:rsidRPr="002F5654">
        <w:rPr>
          <w:sz w:val="20"/>
          <w:szCs w:val="20"/>
        </w:rPr>
        <w:t>.</w:t>
      </w:r>
    </w:p>
  </w:endnote>
  <w:endnote w:id="69">
    <w:p w14:paraId="339AC318" w14:textId="77777777" w:rsidR="00B40600" w:rsidRPr="002F5654" w:rsidRDefault="00B40600" w:rsidP="0058768A">
      <w:pPr>
        <w:pStyle w:val="N"/>
        <w:spacing w:line="240" w:lineRule="auto"/>
        <w:rPr>
          <w:sz w:val="20"/>
          <w:szCs w:val="20"/>
        </w:rPr>
      </w:pPr>
      <w:r w:rsidRPr="002F5654">
        <w:rPr>
          <w:rStyle w:val="EndnoteReference"/>
          <w:sz w:val="20"/>
          <w:szCs w:val="20"/>
        </w:rPr>
        <w:endnoteRef/>
      </w:r>
      <w:r w:rsidRPr="002F5654">
        <w:rPr>
          <w:sz w:val="20"/>
          <w:szCs w:val="20"/>
        </w:rPr>
        <w:t xml:space="preserve"> Lucas, “Permissible Preventive Cyberwar.”</w:t>
      </w:r>
    </w:p>
  </w:endnote>
  <w:endnote w:id="70">
    <w:p w14:paraId="533B4390" w14:textId="77777777" w:rsidR="00B40600" w:rsidRDefault="00B40600">
      <w:pPr>
        <w:pStyle w:val="EndnoteText"/>
      </w:pPr>
      <w:r>
        <w:rPr>
          <w:rStyle w:val="EndnoteReference"/>
        </w:rPr>
        <w:endnoteRef/>
      </w:r>
      <w:r>
        <w:t xml:space="preserve"> </w:t>
      </w:r>
      <w:ins w:id="101" w:author="E" w:date="2015-08-24T19:24:00Z">
        <w:r>
          <w:t>Ralph Langner</w:t>
        </w:r>
      </w:ins>
      <w:ins w:id="102" w:author="E" w:date="2015-08-24T19:23:00Z">
        <w:r>
          <w:t>, “Better than Bunker Busters: The Virtual Chinese Water Torture,</w:t>
        </w:r>
      </w:ins>
      <w:ins w:id="103" w:author="E" w:date="2015-08-24T19:24:00Z">
        <w:r>
          <w:t xml:space="preserve">” </w:t>
        </w:r>
        <w:r>
          <w:rPr>
            <w:i/>
          </w:rPr>
          <w:t>Langner.com</w:t>
        </w:r>
        <w:r>
          <w:t xml:space="preserve">, </w:t>
        </w:r>
      </w:ins>
      <w:ins w:id="104" w:author="E" w:date="2015-08-24T19:23:00Z">
        <w:r>
          <w:t xml:space="preserve">November 15, 2010, </w:t>
        </w:r>
      </w:ins>
      <w:r w:rsidRPr="008F1479">
        <w:t>http://www.langner.com/en/2010/11/15/better-than-bunker-busters-the-virtual-chinese-water-torture/</w:t>
      </w:r>
      <w:ins w:id="105" w:author="E" w:date="2015-08-24T19:23:00Z">
        <w:r>
          <w:t>.</w:t>
        </w:r>
      </w:ins>
    </w:p>
  </w:endnote>
  <w:endnote w:id="71">
    <w:p w14:paraId="239BCEF8" w14:textId="77777777" w:rsidR="00B40600" w:rsidRDefault="00B40600">
      <w:pPr>
        <w:pStyle w:val="EndnoteText"/>
      </w:pPr>
      <w:r>
        <w:rPr>
          <w:rStyle w:val="EndnoteReference"/>
        </w:rPr>
        <w:endnoteRef/>
      </w:r>
      <w:r>
        <w:t xml:space="preserve"> Ibid.</w:t>
      </w:r>
    </w:p>
  </w:endnote>
  <w:endnote w:id="72">
    <w:p w14:paraId="2B5FC9E6" w14:textId="77777777" w:rsidR="00B40600" w:rsidRDefault="00B40600" w:rsidP="008A6122">
      <w:pPr>
        <w:pStyle w:val="N"/>
        <w:spacing w:line="240" w:lineRule="auto"/>
        <w:ind w:left="0" w:firstLine="0"/>
        <w:rPr>
          <w:b/>
          <w:color w:val="333333"/>
          <w:sz w:val="20"/>
          <w:szCs w:val="20"/>
        </w:rPr>
      </w:pPr>
      <w:r w:rsidRPr="002F5654">
        <w:rPr>
          <w:rStyle w:val="EndnoteReference"/>
          <w:sz w:val="20"/>
          <w:szCs w:val="20"/>
        </w:rPr>
        <w:endnoteRef/>
      </w:r>
      <w:r w:rsidRPr="002F5654">
        <w:rPr>
          <w:sz w:val="20"/>
          <w:szCs w:val="20"/>
        </w:rPr>
        <w:t xml:space="preserve"> </w:t>
      </w:r>
      <w:r>
        <w:rPr>
          <w:rFonts w:eastAsia="Cambria"/>
          <w:sz w:val="20"/>
          <w:szCs w:val="20"/>
        </w:rPr>
        <w:t xml:space="preserve">Ralph Langer, quoted in </w:t>
      </w:r>
      <w:r w:rsidRPr="002F5654">
        <w:rPr>
          <w:color w:val="333333"/>
          <w:sz w:val="20"/>
          <w:szCs w:val="20"/>
        </w:rPr>
        <w:t xml:space="preserve">Mark Clayton, “How Stuxnet Cyber Weapon Targeted Iran Nuclear Plant,” </w:t>
      </w:r>
      <w:r w:rsidRPr="002F5654">
        <w:rPr>
          <w:i/>
          <w:color w:val="333333"/>
          <w:sz w:val="20"/>
          <w:szCs w:val="20"/>
        </w:rPr>
        <w:t>Christian Science Monitor</w:t>
      </w:r>
      <w:r w:rsidRPr="002F5654">
        <w:rPr>
          <w:color w:val="333333"/>
          <w:sz w:val="20"/>
          <w:szCs w:val="20"/>
        </w:rPr>
        <w:t xml:space="preserve">, </w:t>
      </w:r>
      <w:r w:rsidRPr="002F5654">
        <w:rPr>
          <w:sz w:val="20"/>
          <w:szCs w:val="20"/>
        </w:rPr>
        <w:t xml:space="preserve">November 16, 2010, </w:t>
      </w:r>
      <w:r w:rsidRPr="002F5654">
        <w:rPr>
          <w:rStyle w:val="URL"/>
          <w:sz w:val="20"/>
          <w:szCs w:val="20"/>
        </w:rPr>
        <w:t>http://www.csmonitor.com/USA/2010/1116/How-Stuxnet-cyber-weapon-targeted-Iran-nuclear-plant</w:t>
      </w:r>
      <w:r w:rsidRPr="002F5654">
        <w:rPr>
          <w:b/>
          <w:color w:val="333333"/>
          <w:sz w:val="20"/>
          <w:szCs w:val="20"/>
        </w:rPr>
        <w:t>.</w:t>
      </w:r>
    </w:p>
  </w:endnote>
  <w:endnote w:id="73">
    <w:p w14:paraId="14D1532D" w14:textId="77777777" w:rsidR="00B40600" w:rsidRPr="002F5654" w:rsidRDefault="00B40600" w:rsidP="0058768A">
      <w:pPr>
        <w:pStyle w:val="N"/>
        <w:spacing w:line="240" w:lineRule="auto"/>
        <w:rPr>
          <w:color w:val="333333"/>
          <w:sz w:val="20"/>
          <w:szCs w:val="20"/>
        </w:rPr>
      </w:pPr>
      <w:r w:rsidRPr="002F5654">
        <w:rPr>
          <w:rStyle w:val="EndnoteReference"/>
          <w:sz w:val="20"/>
          <w:szCs w:val="20"/>
        </w:rPr>
        <w:endnoteRef/>
      </w:r>
      <w:r w:rsidRPr="002F5654">
        <w:rPr>
          <w:sz w:val="20"/>
          <w:szCs w:val="20"/>
        </w:rPr>
        <w:t xml:space="preserve"> </w:t>
      </w:r>
      <w:r w:rsidRPr="002F5654">
        <w:rPr>
          <w:color w:val="333333"/>
          <w:sz w:val="20"/>
          <w:szCs w:val="20"/>
        </w:rPr>
        <w:t>Ibid.</w:t>
      </w:r>
    </w:p>
  </w:endnote>
  <w:endnote w:id="74">
    <w:p w14:paraId="3D7097ED" w14:textId="77777777" w:rsidR="00B40600" w:rsidRDefault="00B40600" w:rsidP="008A6122">
      <w:pPr>
        <w:pStyle w:val="N"/>
        <w:spacing w:line="240" w:lineRule="auto"/>
        <w:ind w:left="0" w:firstLine="0"/>
        <w:rPr>
          <w:sz w:val="20"/>
          <w:szCs w:val="20"/>
        </w:rPr>
      </w:pPr>
      <w:r w:rsidRPr="002F5654">
        <w:rPr>
          <w:rStyle w:val="EndnoteReference"/>
          <w:sz w:val="20"/>
          <w:szCs w:val="20"/>
        </w:rPr>
        <w:endnoteRef/>
      </w:r>
      <w:r w:rsidRPr="002F5654">
        <w:rPr>
          <w:sz w:val="20"/>
          <w:szCs w:val="20"/>
        </w:rPr>
        <w:t xml:space="preserve"> David </w:t>
      </w:r>
      <w:r>
        <w:rPr>
          <w:sz w:val="20"/>
          <w:szCs w:val="20"/>
        </w:rPr>
        <w:t xml:space="preserve">E. </w:t>
      </w:r>
      <w:r w:rsidRPr="002F5654">
        <w:rPr>
          <w:sz w:val="20"/>
          <w:szCs w:val="20"/>
        </w:rPr>
        <w:t xml:space="preserve">Sanger, “Obama Order Sped Up Wave of Cyberattacks against Iran,” </w:t>
      </w:r>
      <w:r w:rsidRPr="002F5654">
        <w:rPr>
          <w:i/>
          <w:sz w:val="20"/>
          <w:szCs w:val="20"/>
        </w:rPr>
        <w:t>New York Times</w:t>
      </w:r>
      <w:r w:rsidRPr="002F5654">
        <w:rPr>
          <w:sz w:val="20"/>
          <w:szCs w:val="20"/>
        </w:rPr>
        <w:t xml:space="preserve">, June 1, 2012, </w:t>
      </w:r>
      <w:r w:rsidRPr="002F5654">
        <w:rPr>
          <w:rStyle w:val="URL"/>
          <w:sz w:val="20"/>
          <w:szCs w:val="20"/>
        </w:rPr>
        <w:t>http://www.nytimes.com/2012/06/01/world/middleeast/obama-ordered-wave-of-cyberattacks-against-iran.html.</w:t>
      </w:r>
    </w:p>
  </w:endnote>
  <w:endnote w:id="75">
    <w:p w14:paraId="238129E1" w14:textId="77777777" w:rsidR="00B40600" w:rsidRDefault="00B40600" w:rsidP="008A6122">
      <w:pPr>
        <w:pStyle w:val="N"/>
        <w:spacing w:line="240" w:lineRule="auto"/>
        <w:ind w:left="0" w:firstLine="0"/>
        <w:rPr>
          <w:sz w:val="20"/>
          <w:szCs w:val="20"/>
        </w:rPr>
      </w:pPr>
      <w:r w:rsidRPr="00E67FCA">
        <w:rPr>
          <w:rStyle w:val="EndnoteReference"/>
          <w:sz w:val="20"/>
          <w:szCs w:val="20"/>
        </w:rPr>
        <w:endnoteRef/>
      </w:r>
      <w:r>
        <w:rPr>
          <w:rFonts w:eastAsia="Cambria"/>
          <w:sz w:val="20"/>
          <w:szCs w:val="20"/>
        </w:rPr>
        <w:t>Suzanne Merkleson,</w:t>
      </w:r>
      <w:ins w:id="106" w:author="E" w:date="2015-08-24T19:22:00Z">
        <w:r>
          <w:rPr>
            <w:rFonts w:eastAsia="Cambria"/>
            <w:sz w:val="20"/>
            <w:szCs w:val="20"/>
          </w:rPr>
          <w:t xml:space="preserve"> </w:t>
        </w:r>
      </w:ins>
      <w:del w:id="107" w:author="E" w:date="2015-08-24T19:22:00Z">
        <w:r w:rsidDel="0057772C">
          <w:rPr>
            <w:rFonts w:eastAsia="Cambria"/>
            <w:sz w:val="20"/>
            <w:szCs w:val="20"/>
          </w:rPr>
          <w:delText xml:space="preserve"> , </w:delText>
        </w:r>
      </w:del>
      <w:r w:rsidRPr="00E67FCA">
        <w:rPr>
          <w:sz w:val="20"/>
          <w:szCs w:val="20"/>
        </w:rPr>
        <w:t>“</w:t>
      </w:r>
      <w:r w:rsidRPr="002F5654">
        <w:rPr>
          <w:sz w:val="20"/>
          <w:szCs w:val="20"/>
        </w:rPr>
        <w:t xml:space="preserve">The FP Survey: The Internet,” </w:t>
      </w:r>
      <w:r w:rsidRPr="002F5654">
        <w:rPr>
          <w:i/>
          <w:sz w:val="20"/>
          <w:szCs w:val="20"/>
        </w:rPr>
        <w:t>Foreign Policy</w:t>
      </w:r>
      <w:r w:rsidRPr="002F5654">
        <w:rPr>
          <w:sz w:val="20"/>
          <w:szCs w:val="20"/>
        </w:rPr>
        <w:t xml:space="preserve"> (September–October 2011)</w:t>
      </w:r>
      <w:r>
        <w:rPr>
          <w:sz w:val="20"/>
          <w:szCs w:val="20"/>
        </w:rPr>
        <w:t>,</w:t>
      </w:r>
      <w:ins w:id="108" w:author="E" w:date="2015-08-24T19:22:00Z">
        <w:r>
          <w:rPr>
            <w:sz w:val="20"/>
            <w:szCs w:val="20"/>
          </w:rPr>
          <w:t xml:space="preserve"> </w:t>
        </w:r>
      </w:ins>
      <w:r w:rsidRPr="002F5654">
        <w:rPr>
          <w:sz w:val="20"/>
          <w:szCs w:val="20"/>
        </w:rPr>
        <w:t>116.</w:t>
      </w:r>
    </w:p>
  </w:endnote>
  <w:endnote w:id="76">
    <w:p w14:paraId="2D305ADB" w14:textId="77777777" w:rsidR="00B40600" w:rsidRDefault="00B40600" w:rsidP="008A6122">
      <w:pPr>
        <w:pStyle w:val="N"/>
        <w:spacing w:line="240" w:lineRule="auto"/>
        <w:ind w:left="0" w:firstLine="0"/>
        <w:rPr>
          <w:color w:val="333333"/>
          <w:sz w:val="20"/>
          <w:szCs w:val="20"/>
        </w:rPr>
      </w:pPr>
      <w:r w:rsidRPr="002F5654">
        <w:rPr>
          <w:rStyle w:val="EndnoteReference"/>
          <w:sz w:val="20"/>
          <w:szCs w:val="20"/>
        </w:rPr>
        <w:endnoteRef/>
      </w:r>
      <w:r w:rsidRPr="002F5654">
        <w:rPr>
          <w:sz w:val="20"/>
          <w:szCs w:val="20"/>
        </w:rPr>
        <w:t xml:space="preserve"> </w:t>
      </w:r>
      <w:r w:rsidRPr="008A6122">
        <w:rPr>
          <w:rFonts w:eastAsia="Cambria"/>
          <w:sz w:val="20"/>
        </w:rPr>
        <w:t>Mikko Hypponen</w:t>
      </w:r>
      <w:r w:rsidRPr="008A6122">
        <w:rPr>
          <w:rFonts w:eastAsia="Cambria"/>
          <w:sz w:val="20"/>
          <w:szCs w:val="20"/>
        </w:rPr>
        <w:t xml:space="preserve"> quoted in</w:t>
      </w:r>
      <w:r>
        <w:rPr>
          <w:rFonts w:eastAsia="Cambria"/>
          <w:i/>
          <w:sz w:val="20"/>
          <w:szCs w:val="20"/>
        </w:rPr>
        <w:t xml:space="preserve"> </w:t>
      </w:r>
      <w:r w:rsidRPr="002F5654">
        <w:rPr>
          <w:color w:val="333333"/>
          <w:sz w:val="20"/>
          <w:szCs w:val="20"/>
        </w:rPr>
        <w:t>Clayton, “How Stuxnet Cyber Weapon Targeted Iran Nuclear Plant.”</w:t>
      </w:r>
    </w:p>
  </w:endnote>
  <w:endnote w:id="77">
    <w:p w14:paraId="331A4D4A" w14:textId="77777777" w:rsidR="00B40600" w:rsidRPr="002F5654" w:rsidRDefault="00B40600" w:rsidP="0058768A">
      <w:pPr>
        <w:pStyle w:val="N"/>
        <w:spacing w:line="240" w:lineRule="auto"/>
        <w:rPr>
          <w:sz w:val="20"/>
          <w:szCs w:val="20"/>
        </w:rPr>
      </w:pPr>
      <w:r w:rsidRPr="002F5654">
        <w:rPr>
          <w:rStyle w:val="EndnoteReference"/>
          <w:sz w:val="20"/>
          <w:szCs w:val="20"/>
        </w:rPr>
        <w:endnoteRef/>
      </w:r>
      <w:r w:rsidRPr="002F5654">
        <w:rPr>
          <w:sz w:val="20"/>
          <w:szCs w:val="20"/>
        </w:rPr>
        <w:t xml:space="preserve"> </w:t>
      </w:r>
      <w:r w:rsidRPr="008A6122">
        <w:rPr>
          <w:rFonts w:eastAsia="Cambria"/>
          <w:sz w:val="20"/>
          <w:szCs w:val="20"/>
        </w:rPr>
        <w:t>Leslie Harris</w:t>
      </w:r>
      <w:r>
        <w:rPr>
          <w:rFonts w:eastAsia="Cambria"/>
          <w:sz w:val="20"/>
          <w:szCs w:val="20"/>
        </w:rPr>
        <w:t xml:space="preserve">, quoted in </w:t>
      </w:r>
      <w:r w:rsidRPr="002F5654">
        <w:rPr>
          <w:sz w:val="20"/>
          <w:szCs w:val="20"/>
        </w:rPr>
        <w:t>“The FP Survey,” 116.</w:t>
      </w:r>
    </w:p>
  </w:endnote>
  <w:endnote w:id="78">
    <w:p w14:paraId="1313DF89" w14:textId="77777777" w:rsidR="00B40600" w:rsidRDefault="00B40600" w:rsidP="008A6122">
      <w:pPr>
        <w:pStyle w:val="N"/>
        <w:spacing w:line="240" w:lineRule="auto"/>
        <w:ind w:left="0" w:firstLine="0"/>
        <w:rPr>
          <w:sz w:val="20"/>
          <w:szCs w:val="20"/>
        </w:rPr>
      </w:pPr>
      <w:r w:rsidRPr="002F5654">
        <w:rPr>
          <w:rStyle w:val="EndnoteReference"/>
          <w:sz w:val="20"/>
          <w:szCs w:val="20"/>
        </w:rPr>
        <w:endnoteRef/>
      </w:r>
      <w:r w:rsidRPr="002F5654">
        <w:rPr>
          <w:sz w:val="20"/>
          <w:szCs w:val="20"/>
        </w:rPr>
        <w:t xml:space="preserve"> Neil C. Rowe, “Ethics of Cyber War Attacks,” in </w:t>
      </w:r>
      <w:r w:rsidRPr="002F5654">
        <w:rPr>
          <w:i/>
          <w:iCs/>
          <w:sz w:val="20"/>
          <w:szCs w:val="20"/>
        </w:rPr>
        <w:t>Cyber Warfare and Cyber Terrorism</w:t>
      </w:r>
      <w:r w:rsidRPr="002F5654">
        <w:rPr>
          <w:sz w:val="20"/>
          <w:szCs w:val="20"/>
        </w:rPr>
        <w:t>, edited by Lech J. Janczewski and Andrew M. Colarik (Hershey, PA: Information Science Reference, 2008), 109.</w:t>
      </w:r>
    </w:p>
  </w:endnote>
  <w:endnote w:id="79">
    <w:p w14:paraId="7C734177" w14:textId="77777777" w:rsidR="00B40600" w:rsidRPr="002F5654" w:rsidRDefault="00B40600" w:rsidP="0058768A">
      <w:pPr>
        <w:pStyle w:val="N"/>
        <w:spacing w:line="240" w:lineRule="auto"/>
        <w:rPr>
          <w:sz w:val="20"/>
          <w:szCs w:val="20"/>
        </w:rPr>
      </w:pPr>
      <w:r w:rsidRPr="002F5654">
        <w:rPr>
          <w:rStyle w:val="EndnoteReference"/>
          <w:sz w:val="20"/>
          <w:szCs w:val="20"/>
        </w:rPr>
        <w:endnoteRef/>
      </w:r>
      <w:r w:rsidRPr="002F5654">
        <w:rPr>
          <w:sz w:val="20"/>
          <w:szCs w:val="20"/>
        </w:rPr>
        <w:t xml:space="preserve"> </w:t>
      </w:r>
      <w:r w:rsidRPr="008B66EF">
        <w:rPr>
          <w:sz w:val="20"/>
          <w:szCs w:val="20"/>
          <w:highlight w:val="yellow"/>
          <w:rPrChange w:id="111" w:author="E" w:date="2015-08-24T19:22:00Z">
            <w:rPr>
              <w:rFonts w:asciiTheme="minorHAnsi" w:eastAsiaTheme="minorHAnsi" w:hAnsiTheme="minorHAnsi" w:cstheme="minorBidi"/>
              <w:sz w:val="20"/>
              <w:szCs w:val="20"/>
            </w:rPr>
          </w:rPrChange>
        </w:rPr>
        <w:t>Ibid.</w:t>
      </w:r>
    </w:p>
  </w:endnote>
  <w:endnote w:id="80">
    <w:p w14:paraId="6CA362FF" w14:textId="77777777" w:rsidR="00B40600" w:rsidRDefault="00B40600" w:rsidP="008A6122">
      <w:pPr>
        <w:pStyle w:val="N"/>
        <w:spacing w:line="240" w:lineRule="auto"/>
        <w:ind w:left="0" w:firstLine="0"/>
        <w:rPr>
          <w:sz w:val="20"/>
          <w:szCs w:val="20"/>
        </w:rPr>
      </w:pPr>
      <w:r w:rsidRPr="002F5654">
        <w:rPr>
          <w:rStyle w:val="EndnoteReference"/>
          <w:sz w:val="20"/>
          <w:szCs w:val="20"/>
        </w:rPr>
        <w:endnoteRef/>
      </w:r>
      <w:r w:rsidRPr="002F5654">
        <w:rPr>
          <w:sz w:val="20"/>
          <w:szCs w:val="20"/>
        </w:rPr>
        <w:t xml:space="preserve"> </w:t>
      </w:r>
      <w:r>
        <w:rPr>
          <w:sz w:val="20"/>
          <w:szCs w:val="20"/>
        </w:rPr>
        <w:t xml:space="preserve">Ralph Langner quoted in </w:t>
      </w:r>
      <w:r w:rsidRPr="002F5654">
        <w:rPr>
          <w:color w:val="333333"/>
          <w:kern w:val="36"/>
          <w:sz w:val="20"/>
          <w:szCs w:val="20"/>
          <w:shd w:val="clear" w:color="auto" w:fill="FFFFFF"/>
        </w:rPr>
        <w:t xml:space="preserve">Mark Clayton, “From the Man Who Discovered Stuxnet, Dire Warnings One Year Later,” </w:t>
      </w:r>
      <w:r w:rsidRPr="002F5654">
        <w:rPr>
          <w:i/>
          <w:color w:val="333333"/>
          <w:kern w:val="36"/>
          <w:sz w:val="20"/>
          <w:szCs w:val="20"/>
          <w:shd w:val="clear" w:color="auto" w:fill="FFFFFF"/>
        </w:rPr>
        <w:t>Christian Science Monitor</w:t>
      </w:r>
      <w:r w:rsidRPr="002F5654">
        <w:rPr>
          <w:color w:val="333333"/>
          <w:kern w:val="36"/>
          <w:sz w:val="20"/>
          <w:szCs w:val="20"/>
          <w:shd w:val="clear" w:color="auto" w:fill="FFFFFF"/>
        </w:rPr>
        <w:t xml:space="preserve">, </w:t>
      </w:r>
      <w:r w:rsidRPr="002F5654">
        <w:rPr>
          <w:color w:val="666666"/>
          <w:sz w:val="20"/>
          <w:szCs w:val="20"/>
          <w:shd w:val="clear" w:color="auto" w:fill="FFFFFF"/>
        </w:rPr>
        <w:t xml:space="preserve">September 22, 2011, </w:t>
      </w:r>
      <w:r w:rsidRPr="002F5654">
        <w:rPr>
          <w:rStyle w:val="URL"/>
          <w:sz w:val="20"/>
          <w:szCs w:val="20"/>
        </w:rPr>
        <w:t>http://www.csmonitor.com/USA/2011/0922/From-the-man-who-discovered-Stuxnet-dire-warnings-one-year-later</w:t>
      </w:r>
      <w:r w:rsidRPr="002F5654">
        <w:rPr>
          <w:sz w:val="20"/>
          <w:szCs w:val="20"/>
        </w:rPr>
        <w:t>.</w:t>
      </w:r>
    </w:p>
  </w:endnote>
  <w:endnote w:id="81">
    <w:p w14:paraId="5319B8B6" w14:textId="77777777" w:rsidR="00B40600" w:rsidRDefault="00B40600">
      <w:pPr>
        <w:pStyle w:val="EndnoteText"/>
      </w:pPr>
      <w:r>
        <w:rPr>
          <w:rStyle w:val="EndnoteReference"/>
        </w:rPr>
        <w:endnoteRef/>
      </w:r>
      <w:r>
        <w:t xml:space="preserve"> </w:t>
      </w:r>
      <w:ins w:id="116" w:author="E" w:date="2015-08-24T23:52:00Z">
        <w:r>
          <w:t xml:space="preserve">Michelle Nichols, </w:t>
        </w:r>
      </w:ins>
      <w:ins w:id="117" w:author="E" w:date="2015-08-24T23:53:00Z">
        <w:r>
          <w:t>"</w:t>
        </w:r>
      </w:ins>
      <w:ins w:id="118" w:author="E" w:date="2015-08-24T23:55:00Z">
        <w:r>
          <w:t xml:space="preserve">Iran Says Terrorism Includes Any Attack on Nuclear Facility,” Reuters, September 28, 2012, </w:t>
        </w:r>
      </w:ins>
      <w:r w:rsidRPr="00BE3667">
        <w:t>http://www.reuters.com/article/2012/09/28/un-assembly-nuclear-iran-idUSL1E8KS9IQ20120928</w:t>
      </w:r>
      <w:ins w:id="119" w:author="E" w:date="2015-08-24T23:56:00Z">
        <w:r>
          <w:t>.</w:t>
        </w:r>
      </w:ins>
    </w:p>
  </w:endnote>
  <w:endnote w:id="82">
    <w:p w14:paraId="1CD0037F" w14:textId="77777777" w:rsidR="00B40600" w:rsidRDefault="00B40600">
      <w:pPr>
        <w:numPr>
          <w:ins w:id="122" w:author="Unknown"/>
        </w:numPr>
        <w:spacing w:after="0" w:line="240" w:lineRule="auto"/>
        <w:rPr>
          <w:rFonts w:ascii="Times" w:hAnsi="Times"/>
          <w:rPrChange w:id="123" w:author="E" w:date="2015-08-24T23:59:00Z">
            <w:rPr/>
          </w:rPrChange>
        </w:rPr>
        <w:pPrChange w:id="124" w:author="E" w:date="2015-08-24T23:59:00Z">
          <w:pPr>
            <w:pStyle w:val="EndnoteText"/>
          </w:pPr>
        </w:pPrChange>
      </w:pPr>
      <w:r>
        <w:rPr>
          <w:rStyle w:val="EndnoteReference"/>
        </w:rPr>
        <w:endnoteRef/>
      </w:r>
      <w:r>
        <w:t xml:space="preserve"> </w:t>
      </w:r>
      <w:ins w:id="125" w:author="E" w:date="2015-08-24T23:57:00Z">
        <w:r w:rsidRPr="008B66EF">
          <w:rPr>
            <w:rFonts w:ascii="Helvetica Neue" w:hAnsi="Helvetica Neue"/>
            <w:color w:val="3F3F3F"/>
            <w:sz w:val="20"/>
            <w:szCs w:val="25"/>
            <w:shd w:val="clear" w:color="auto" w:fill="F9F9F9"/>
            <w:rPrChange w:id="126" w:author="E" w:date="2015-08-24T23:59:00Z">
              <w:rPr>
                <w:rFonts w:ascii="Helvetica Neue" w:hAnsi="Helvetica Neue"/>
                <w:color w:val="3F3F3F"/>
                <w:sz w:val="25"/>
                <w:szCs w:val="25"/>
                <w:shd w:val="clear" w:color="auto" w:fill="F9F9F9"/>
              </w:rPr>
            </w:rPrChange>
          </w:rPr>
          <w:t>United Nations,</w:t>
        </w:r>
        <w:r w:rsidRPr="008B66EF">
          <w:rPr>
            <w:rFonts w:ascii="Helvetica Neue" w:hAnsi="Helvetica Neue"/>
            <w:color w:val="3F3F3F"/>
            <w:sz w:val="20"/>
            <w:rPrChange w:id="127" w:author="E" w:date="2015-08-24T23:59:00Z">
              <w:rPr>
                <w:rFonts w:ascii="Helvetica Neue" w:hAnsi="Helvetica Neue"/>
                <w:color w:val="3F3F3F"/>
                <w:sz w:val="25"/>
              </w:rPr>
            </w:rPrChange>
          </w:rPr>
          <w:t> </w:t>
        </w:r>
        <w:r w:rsidRPr="008B66EF">
          <w:rPr>
            <w:rFonts w:ascii="Helvetica Neue" w:hAnsi="Helvetica Neue"/>
            <w:i/>
            <w:color w:val="3F3F3F"/>
            <w:sz w:val="20"/>
            <w:szCs w:val="25"/>
            <w:rPrChange w:id="128" w:author="E" w:date="2015-08-24T23:59:00Z">
              <w:rPr>
                <w:rFonts w:ascii="Helvetica Neue" w:hAnsi="Helvetica Neue"/>
                <w:i/>
                <w:color w:val="3F3F3F"/>
                <w:sz w:val="25"/>
                <w:szCs w:val="25"/>
              </w:rPr>
            </w:rPrChange>
          </w:rPr>
          <w:t>Statute of the International Court of Justice</w:t>
        </w:r>
        <w:r w:rsidRPr="008B66EF">
          <w:rPr>
            <w:rFonts w:ascii="Helvetica Neue" w:hAnsi="Helvetica Neue"/>
            <w:color w:val="3F3F3F"/>
            <w:sz w:val="20"/>
            <w:szCs w:val="25"/>
            <w:shd w:val="clear" w:color="auto" w:fill="F9F9F9"/>
            <w:rPrChange w:id="129" w:author="E" w:date="2015-08-24T23:59:00Z">
              <w:rPr>
                <w:rFonts w:ascii="Helvetica Neue" w:hAnsi="Helvetica Neue"/>
                <w:color w:val="3F3F3F"/>
                <w:sz w:val="25"/>
                <w:szCs w:val="25"/>
                <w:shd w:val="clear" w:color="auto" w:fill="F9F9F9"/>
              </w:rPr>
            </w:rPrChange>
          </w:rPr>
          <w:t xml:space="preserve">, April </w:t>
        </w:r>
      </w:ins>
      <w:ins w:id="130" w:author="E" w:date="2015-08-24T23:59:00Z">
        <w:r w:rsidRPr="008B66EF">
          <w:rPr>
            <w:rFonts w:ascii="Helvetica Neue" w:hAnsi="Helvetica Neue"/>
            <w:color w:val="3F3F3F"/>
            <w:sz w:val="20"/>
            <w:szCs w:val="25"/>
            <w:shd w:val="clear" w:color="auto" w:fill="F9F9F9"/>
            <w:rPrChange w:id="131" w:author="E" w:date="2015-08-24T23:59:00Z">
              <w:rPr>
                <w:rFonts w:ascii="Helvetica Neue" w:hAnsi="Helvetica Neue"/>
                <w:color w:val="3F3F3F"/>
                <w:sz w:val="25"/>
                <w:szCs w:val="25"/>
                <w:shd w:val="clear" w:color="auto" w:fill="F9F9F9"/>
              </w:rPr>
            </w:rPrChange>
          </w:rPr>
          <w:t>18,</w:t>
        </w:r>
      </w:ins>
      <w:ins w:id="132" w:author="E" w:date="2015-08-24T23:57:00Z">
        <w:r w:rsidRPr="008B66EF">
          <w:rPr>
            <w:rFonts w:ascii="Helvetica Neue" w:hAnsi="Helvetica Neue"/>
            <w:color w:val="3F3F3F"/>
            <w:sz w:val="20"/>
            <w:szCs w:val="25"/>
            <w:shd w:val="clear" w:color="auto" w:fill="F9F9F9"/>
            <w:rPrChange w:id="133" w:author="E" w:date="2015-08-24T23:59:00Z">
              <w:rPr>
                <w:rFonts w:ascii="Helvetica Neue" w:hAnsi="Helvetica Neue"/>
                <w:color w:val="3F3F3F"/>
                <w:sz w:val="25"/>
                <w:szCs w:val="25"/>
                <w:shd w:val="clear" w:color="auto" w:fill="F9F9F9"/>
              </w:rPr>
            </w:rPrChange>
          </w:rPr>
          <w:t xml:space="preserve">1946, </w:t>
        </w:r>
      </w:ins>
      <w:r w:rsidRPr="008B66EF">
        <w:rPr>
          <w:sz w:val="20"/>
          <w:rPrChange w:id="134" w:author="E" w:date="2015-08-24T23:59:00Z">
            <w:rPr/>
          </w:rPrChange>
        </w:rPr>
        <w:t>http://www.icj-cij.org/documents/?p1=4&amp;p2=2</w:t>
      </w:r>
      <w:ins w:id="135" w:author="E" w:date="2015-08-24T23:59:00Z">
        <w:r w:rsidRPr="008B66EF">
          <w:rPr>
            <w:sz w:val="20"/>
            <w:rPrChange w:id="136" w:author="E" w:date="2015-08-24T23:59:00Z">
              <w:rPr/>
            </w:rPrChange>
          </w:rPr>
          <w:t>.</w:t>
        </w:r>
      </w:ins>
    </w:p>
  </w:endnote>
  <w:endnote w:id="83">
    <w:p w14:paraId="7322EFC2" w14:textId="77777777" w:rsidR="00B40600" w:rsidRPr="008A6122"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Pr>
          <w:rFonts w:ascii="Times New Roman" w:hAnsi="Times New Roman" w:cs="Times New Roman"/>
        </w:rPr>
        <w:t xml:space="preserve"> Executive Office of the President of the United States,</w:t>
      </w:r>
      <w:r w:rsidRPr="008A6122">
        <w:rPr>
          <w:rFonts w:ascii="Times New Roman" w:hAnsi="Times New Roman" w:cs="Times New Roman"/>
        </w:rPr>
        <w:t xml:space="preserve"> “International Strategy for Cyberspace: Prosperity, Security, and Openness in a Networked World,” </w:t>
      </w:r>
      <w:r>
        <w:rPr>
          <w:rFonts w:ascii="Times New Roman" w:hAnsi="Times New Roman" w:cs="Times New Roman"/>
        </w:rPr>
        <w:t xml:space="preserve">(Washington, D.C., </w:t>
      </w:r>
      <w:r w:rsidRPr="008A6122">
        <w:rPr>
          <w:rFonts w:ascii="Times New Roman" w:hAnsi="Times New Roman" w:cs="Times New Roman"/>
        </w:rPr>
        <w:t>May 2011): 9</w:t>
      </w:r>
      <w:ins w:id="137" w:author="E" w:date="2015-08-25T00:01:00Z">
        <w:r>
          <w:rPr>
            <w:rFonts w:ascii="Times New Roman" w:hAnsi="Times New Roman" w:cs="Times New Roman"/>
          </w:rPr>
          <w:t xml:space="preserve">, </w:t>
        </w:r>
      </w:ins>
      <w:del w:id="138" w:author="E" w:date="2015-08-25T00:01:00Z">
        <w:r w:rsidDel="00B374B2">
          <w:rPr>
            <w:rFonts w:ascii="Times New Roman" w:hAnsi="Times New Roman" w:cs="Times New Roman"/>
          </w:rPr>
          <w:delText xml:space="preserve">. </w:delText>
        </w:r>
      </w:del>
      <w:r w:rsidRPr="00611A99">
        <w:rPr>
          <w:rFonts w:ascii="Times New Roman" w:hAnsi="Times New Roman" w:cs="Times New Roman"/>
        </w:rPr>
        <w:t>https://www.whitehouse.gov/sites/default/files/rss_viewer/international_strategy_for_cyberspace.pdf</w:t>
      </w:r>
      <w:r>
        <w:rPr>
          <w:rFonts w:ascii="Times New Roman" w:hAnsi="Times New Roman" w:cs="Times New Roman"/>
        </w:rPr>
        <w:t>.</w:t>
      </w:r>
    </w:p>
  </w:endnote>
  <w:endnote w:id="84">
    <w:p w14:paraId="1E54D067" w14:textId="77777777" w:rsidR="00B40600" w:rsidRDefault="00B40600">
      <w:pPr>
        <w:pStyle w:val="EndnoteText"/>
      </w:pPr>
      <w:r>
        <w:rPr>
          <w:rStyle w:val="EndnoteReference"/>
        </w:rPr>
        <w:endnoteRef/>
      </w:r>
      <w:r>
        <w:t xml:space="preserve"> </w:t>
      </w:r>
      <w:ins w:id="142" w:author="E" w:date="2015-08-25T00:13:00Z">
        <w:r w:rsidRPr="008A6122">
          <w:rPr>
            <w:rFonts w:ascii="Times New Roman" w:hAnsi="Times New Roman" w:cs="Times New Roman"/>
          </w:rPr>
          <w:t>International Court of Justice</w:t>
        </w:r>
        <w:r>
          <w:rPr>
            <w:rFonts w:ascii="Times New Roman" w:hAnsi="Times New Roman" w:cs="Times New Roman"/>
          </w:rPr>
          <w:t xml:space="preserve">, </w:t>
        </w:r>
        <w:r>
          <w:rPr>
            <w:rFonts w:ascii="Times New Roman" w:hAnsi="Times New Roman" w:cs="Times New Roman"/>
            <w:i/>
            <w:iCs/>
          </w:rPr>
          <w:t>Legality of the Threat or Use of Nuclear Weapons</w:t>
        </w:r>
      </w:ins>
      <w:ins w:id="143" w:author="E" w:date="2015-08-25T00:14:00Z">
        <w:r>
          <w:rPr>
            <w:rFonts w:ascii="Times New Roman" w:hAnsi="Times New Roman" w:cs="Times New Roman"/>
            <w:i/>
            <w:iCs/>
          </w:rPr>
          <w:t xml:space="preserve"> Advisory Opinion</w:t>
        </w:r>
      </w:ins>
      <w:ins w:id="144" w:author="E" w:date="2015-08-25T00:13:00Z">
        <w:r w:rsidRPr="008A6122">
          <w:rPr>
            <w:rFonts w:ascii="Times New Roman" w:hAnsi="Times New Roman" w:cs="Times New Roman"/>
            <w:shd w:val="clear" w:color="auto" w:fill="F9F9F9"/>
          </w:rPr>
          <w:t xml:space="preserve">, </w:t>
        </w:r>
        <w:r>
          <w:rPr>
            <w:rFonts w:ascii="Times New Roman" w:hAnsi="Times New Roman" w:cs="Times New Roman"/>
            <w:shd w:val="clear" w:color="auto" w:fill="F9F9F9"/>
          </w:rPr>
          <w:t>July 8, 199</w:t>
        </w:r>
        <w:r w:rsidRPr="008A6122">
          <w:rPr>
            <w:rFonts w:ascii="Times New Roman" w:hAnsi="Times New Roman" w:cs="Times New Roman"/>
            <w:shd w:val="clear" w:color="auto" w:fill="F9F9F9"/>
          </w:rPr>
          <w:t>6</w:t>
        </w:r>
        <w:r>
          <w:rPr>
            <w:rFonts w:ascii="Times New Roman" w:hAnsi="Times New Roman" w:cs="Times New Roman"/>
            <w:shd w:val="clear" w:color="auto" w:fill="F9F9F9"/>
          </w:rPr>
          <w:t xml:space="preserve">, </w:t>
        </w:r>
      </w:ins>
      <w:ins w:id="145" w:author="E" w:date="2015-08-25T00:21:00Z">
        <w:r>
          <w:rPr>
            <w:rFonts w:ascii="Times New Roman" w:hAnsi="Times New Roman" w:cs="Times New Roman"/>
            <w:shd w:val="clear" w:color="auto" w:fill="F9F9F9"/>
          </w:rPr>
          <w:t xml:space="preserve">para. 39, </w:t>
        </w:r>
      </w:ins>
      <w:r w:rsidRPr="00461470">
        <w:t>http://www.icj-cij.org/docket/index.php?sum=498&amp;code=unan&amp;p1=3&amp;p2=4&amp;case=95&amp;k=e1&amp;p3=5</w:t>
      </w:r>
      <w:ins w:id="146" w:author="E" w:date="2015-08-25T00:14:00Z">
        <w:r>
          <w:t>.</w:t>
        </w:r>
      </w:ins>
    </w:p>
  </w:endnote>
  <w:endnote w:id="85">
    <w:p w14:paraId="36CBBAB0" w14:textId="77777777" w:rsidR="00B40600" w:rsidRDefault="00B40600">
      <w:pPr>
        <w:pStyle w:val="EndnoteText"/>
      </w:pPr>
      <w:r>
        <w:rPr>
          <w:rStyle w:val="EndnoteReference"/>
        </w:rPr>
        <w:endnoteRef/>
      </w:r>
      <w:r>
        <w:t xml:space="preserve"> </w:t>
      </w:r>
      <w:ins w:id="150" w:author="E" w:date="2015-08-25T00:15:00Z">
        <w:r w:rsidRPr="008A6122">
          <w:rPr>
            <w:rFonts w:ascii="Times New Roman" w:hAnsi="Times New Roman" w:cs="Times New Roman"/>
          </w:rPr>
          <w:t xml:space="preserve">International Court of Justice, </w:t>
        </w:r>
        <w:r w:rsidRPr="008A6122">
          <w:rPr>
            <w:rFonts w:ascii="Times New Roman" w:hAnsi="Times New Roman" w:cs="Times New Roman"/>
            <w:i/>
            <w:iCs/>
          </w:rPr>
          <w:t>Case Concerning Military and Paramilitary Activities In and Against Nicaragua (Nicaragua v. United States of America); Merits</w:t>
        </w:r>
        <w:r w:rsidRPr="008A6122">
          <w:rPr>
            <w:rFonts w:ascii="Times New Roman" w:hAnsi="Times New Roman" w:cs="Times New Roman"/>
            <w:shd w:val="clear" w:color="auto" w:fill="F9F9F9"/>
          </w:rPr>
          <w:t>, June 27, 1986</w:t>
        </w:r>
        <w:r>
          <w:rPr>
            <w:rFonts w:ascii="Times New Roman" w:hAnsi="Times New Roman" w:cs="Times New Roman"/>
          </w:rPr>
          <w:t xml:space="preserve">, </w:t>
        </w:r>
      </w:ins>
      <w:ins w:id="151" w:author="E" w:date="2015-08-25T00:32:00Z">
        <w:r>
          <w:rPr>
            <w:rFonts w:ascii="Times New Roman" w:hAnsi="Times New Roman" w:cs="Times New Roman"/>
          </w:rPr>
          <w:t xml:space="preserve">para. 205, </w:t>
        </w:r>
      </w:ins>
      <w:ins w:id="152" w:author="E" w:date="2015-08-25T00:15:00Z">
        <w:r w:rsidRPr="00AA2E17">
          <w:rPr>
            <w:rFonts w:ascii="Times New Roman" w:hAnsi="Times New Roman" w:cs="Times New Roman"/>
          </w:rPr>
          <w:t>http://www.icj-cij.org/docket/?sum=367&amp;p1=3&amp;p2=3&amp;case=70&amp;p3=5</w:t>
        </w:r>
        <w:r w:rsidRPr="008A6122">
          <w:rPr>
            <w:rFonts w:ascii="Times New Roman" w:hAnsi="Times New Roman" w:cs="Times New Roman"/>
          </w:rPr>
          <w:t>.</w:t>
        </w:r>
      </w:ins>
      <w:del w:id="153" w:author="E" w:date="2015-08-25T00:15:00Z">
        <w:r w:rsidRPr="00461470" w:rsidDel="00AA2E17">
          <w:delText>http://www.icj-cij.org/docket/?sum=367&amp;p1=3&amp;p2=3&amp;case=70&amp;p3=5</w:delText>
        </w:r>
      </w:del>
    </w:p>
  </w:endnote>
  <w:endnote w:id="86">
    <w:p w14:paraId="40C5BF6A" w14:textId="77777777" w:rsidR="00B40600" w:rsidRDefault="00B40600">
      <w:pPr>
        <w:pStyle w:val="EndnoteText"/>
      </w:pPr>
      <w:r>
        <w:rPr>
          <w:rStyle w:val="EndnoteReference"/>
        </w:rPr>
        <w:endnoteRef/>
      </w:r>
      <w:r>
        <w:t xml:space="preserve"> </w:t>
      </w:r>
      <w:ins w:id="154" w:author="E" w:date="2015-08-25T00:28:00Z">
        <w:r w:rsidRPr="008A6122">
          <w:rPr>
            <w:rFonts w:ascii="Times New Roman" w:hAnsi="Times New Roman" w:cs="Times New Roman"/>
          </w:rPr>
          <w:t xml:space="preserve">United Nations, </w:t>
        </w:r>
        <w:r w:rsidRPr="008A6122">
          <w:rPr>
            <w:rFonts w:ascii="Times New Roman" w:hAnsi="Times New Roman" w:cs="Times New Roman"/>
            <w:i/>
          </w:rPr>
          <w:t>Charter of the United Nations</w:t>
        </w:r>
        <w:r w:rsidRPr="008A6122">
          <w:rPr>
            <w:rFonts w:ascii="Times New Roman" w:hAnsi="Times New Roman" w:cs="Times New Roman"/>
          </w:rPr>
          <w:t xml:space="preserve">, </w:t>
        </w:r>
        <w:r w:rsidRPr="008A6122">
          <w:rPr>
            <w:rFonts w:ascii="Times New Roman" w:hAnsi="Times New Roman" w:cs="Times New Roman"/>
            <w:shd w:val="clear" w:color="auto" w:fill="FFFFFF"/>
          </w:rPr>
          <w:t>1 UNTS XVI</w:t>
        </w:r>
        <w:r w:rsidRPr="008A6122">
          <w:rPr>
            <w:rFonts w:ascii="Times New Roman" w:hAnsi="Times New Roman" w:cs="Times New Roman"/>
          </w:rPr>
          <w:t xml:space="preserve">, entered into force October 24, 1945, Article </w:t>
        </w:r>
        <w:r>
          <w:rPr>
            <w:rFonts w:ascii="Times New Roman" w:hAnsi="Times New Roman" w:cs="Times New Roman"/>
          </w:rPr>
          <w:t>2(1)</w:t>
        </w:r>
        <w:r w:rsidRPr="008A6122">
          <w:rPr>
            <w:rFonts w:ascii="Times New Roman" w:hAnsi="Times New Roman" w:cs="Times New Roman"/>
          </w:rPr>
          <w:t xml:space="preserve">, </w:t>
        </w:r>
      </w:ins>
      <w:r w:rsidRPr="00461470">
        <w:t>http://www.un.org/en/documents/charter/chapter1.shtml</w:t>
      </w:r>
      <w:ins w:id="155" w:author="E" w:date="2015-08-25T00:28:00Z">
        <w:r>
          <w:t>.</w:t>
        </w:r>
      </w:ins>
    </w:p>
  </w:endnote>
  <w:endnote w:id="87">
    <w:p w14:paraId="7D4D184D" w14:textId="77777777" w:rsidR="00B40600" w:rsidRDefault="00B40600">
      <w:pPr>
        <w:pStyle w:val="EndnoteText"/>
      </w:pPr>
      <w:r>
        <w:rPr>
          <w:rStyle w:val="EndnoteReference"/>
        </w:rPr>
        <w:endnoteRef/>
      </w:r>
      <w:r>
        <w:t xml:space="preserve"> </w:t>
      </w:r>
      <w:ins w:id="165" w:author="E" w:date="2015-08-25T00:48:00Z">
        <w:r>
          <w:t xml:space="preserve">International Conference of American States, </w:t>
        </w:r>
      </w:ins>
      <w:ins w:id="166" w:author="E" w:date="2015-08-25T00:36:00Z">
        <w:r w:rsidRPr="008B66EF">
          <w:rPr>
            <w:i/>
            <w:rPrChange w:id="167" w:author="E" w:date="2015-08-25T00:47:00Z">
              <w:rPr>
                <w:sz w:val="22"/>
                <w:szCs w:val="22"/>
              </w:rPr>
            </w:rPrChange>
          </w:rPr>
          <w:t>Convention on the Rights and Duties of States</w:t>
        </w:r>
      </w:ins>
      <w:ins w:id="168" w:author="E" w:date="2015-08-25T00:38:00Z">
        <w:r w:rsidRPr="008B66EF">
          <w:rPr>
            <w:i/>
            <w:rPrChange w:id="169" w:author="E" w:date="2015-08-25T00:47:00Z">
              <w:rPr>
                <w:sz w:val="22"/>
                <w:szCs w:val="22"/>
              </w:rPr>
            </w:rPrChange>
          </w:rPr>
          <w:t xml:space="preserve"> (Montevideo Convention)</w:t>
        </w:r>
      </w:ins>
      <w:ins w:id="170" w:author="E" w:date="2015-08-25T00:36:00Z">
        <w:r>
          <w:t>,</w:t>
        </w:r>
      </w:ins>
      <w:ins w:id="171" w:author="E" w:date="2015-08-25T00:38:00Z">
        <w:r>
          <w:t xml:space="preserve"> December 26, 1933,</w:t>
        </w:r>
      </w:ins>
      <w:ins w:id="172" w:author="E" w:date="2015-08-25T00:36:00Z">
        <w:r>
          <w:t xml:space="preserve"> </w:t>
        </w:r>
      </w:ins>
      <w:ins w:id="173" w:author="E" w:date="2015-08-25T00:41:00Z">
        <w:r>
          <w:t xml:space="preserve">Article 8, </w:t>
        </w:r>
      </w:ins>
      <w:r w:rsidRPr="00461470">
        <w:t>http://www.cfr.org/sovereignty/montevideo-convention-rights-duties-states/p15897</w:t>
      </w:r>
      <w:ins w:id="174" w:author="E" w:date="2015-08-25T00:36:00Z">
        <w:r>
          <w:t>.</w:t>
        </w:r>
      </w:ins>
    </w:p>
  </w:endnote>
  <w:endnote w:id="88">
    <w:p w14:paraId="11AA372A" w14:textId="77777777" w:rsidR="00B40600" w:rsidRDefault="00B40600">
      <w:pPr>
        <w:pStyle w:val="EndnoteText"/>
      </w:pPr>
      <w:r>
        <w:rPr>
          <w:rStyle w:val="EndnoteReference"/>
        </w:rPr>
        <w:endnoteRef/>
      </w:r>
      <w:r>
        <w:t xml:space="preserve"> </w:t>
      </w:r>
      <w:ins w:id="175" w:author="E" w:date="2015-08-25T00:46:00Z">
        <w:r>
          <w:t xml:space="preserve">International Court of Justice, </w:t>
        </w:r>
      </w:ins>
      <w:ins w:id="176" w:author="E" w:date="2015-08-25T00:47:00Z">
        <w:r>
          <w:rPr>
            <w:i/>
          </w:rPr>
          <w:t>Nicaragua</w:t>
        </w:r>
        <w:r>
          <w:t xml:space="preserve">, </w:t>
        </w:r>
      </w:ins>
      <w:ins w:id="177" w:author="E" w:date="2015-08-25T00:46:00Z">
        <w:r>
          <w:t>para. 228.</w:t>
        </w:r>
      </w:ins>
      <w:del w:id="178" w:author="E" w:date="2015-08-25T00:46:00Z">
        <w:r w:rsidRPr="00461470" w:rsidDel="009101FF">
          <w:delText>http://www.icj-cij.org/docket/?sum=367&amp;p1=3&amp;p2=3&amp;case=70&amp;p3=5</w:delText>
        </w:r>
      </w:del>
    </w:p>
  </w:endnote>
  <w:endnote w:id="89">
    <w:p w14:paraId="4A12FD08" w14:textId="77777777" w:rsidR="00B40600" w:rsidRDefault="00B40600">
      <w:pPr>
        <w:numPr>
          <w:ins w:id="183" w:author="Unknown"/>
        </w:numPr>
        <w:spacing w:after="0" w:line="240" w:lineRule="auto"/>
        <w:rPr>
          <w:rFonts w:ascii="Times New Roman" w:hAnsi="Times New Roman"/>
          <w:rPrChange w:id="184" w:author="E" w:date="2015-08-25T00:57:00Z">
            <w:rPr/>
          </w:rPrChange>
        </w:rPr>
        <w:pPrChange w:id="185" w:author="E" w:date="2015-08-25T00:57:00Z">
          <w:pPr>
            <w:pStyle w:val="EndnoteText"/>
          </w:pPr>
        </w:pPrChange>
      </w:pPr>
      <w:r w:rsidRPr="008B66EF">
        <w:rPr>
          <w:rStyle w:val="EndnoteReference"/>
          <w:rFonts w:ascii="Times New Roman" w:hAnsi="Times New Roman"/>
          <w:sz w:val="20"/>
          <w:rPrChange w:id="186" w:author="E" w:date="2015-08-25T00:57:00Z">
            <w:rPr>
              <w:rStyle w:val="EndnoteReference"/>
            </w:rPr>
          </w:rPrChange>
        </w:rPr>
        <w:endnoteRef/>
      </w:r>
      <w:r w:rsidRPr="008B66EF">
        <w:rPr>
          <w:rFonts w:ascii="Times New Roman" w:hAnsi="Times New Roman"/>
          <w:sz w:val="20"/>
          <w:rPrChange w:id="187" w:author="E" w:date="2015-08-25T00:57:00Z">
            <w:rPr>
              <w:vertAlign w:val="superscript"/>
            </w:rPr>
          </w:rPrChange>
        </w:rPr>
        <w:t xml:space="preserve"> </w:t>
      </w:r>
      <w:ins w:id="188" w:author="E" w:date="2015-08-25T00:57:00Z">
        <w:r w:rsidRPr="008B66EF">
          <w:rPr>
            <w:rFonts w:ascii="Times New Roman" w:hAnsi="Times New Roman"/>
            <w:sz w:val="20"/>
            <w:rPrChange w:id="189" w:author="E" w:date="2015-08-25T00:57:00Z">
              <w:rPr>
                <w:vertAlign w:val="superscript"/>
              </w:rPr>
            </w:rPrChange>
          </w:rPr>
          <w:t>United Nations, “</w:t>
        </w:r>
      </w:ins>
      <w:ins w:id="190" w:author="E" w:date="2015-08-25T00:56:00Z">
        <w:r w:rsidRPr="008B66EF">
          <w:rPr>
            <w:rFonts w:ascii="Times New Roman" w:hAnsi="Times New Roman"/>
            <w:sz w:val="20"/>
            <w:szCs w:val="20"/>
            <w:rPrChange w:id="191" w:author="E" w:date="2015-08-25T00:57:00Z">
              <w:rPr>
                <w:rFonts w:ascii="Times" w:hAnsi="Times"/>
                <w:vertAlign w:val="superscript"/>
              </w:rPr>
            </w:rPrChange>
          </w:rPr>
          <w:t>Draft Articles on Responsibility of States for Internationally Wrongful Acts, with Commentaries</w:t>
        </w:r>
      </w:ins>
      <w:ins w:id="192" w:author="E" w:date="2015-08-25T00:57:00Z">
        <w:r w:rsidRPr="008B66EF">
          <w:rPr>
            <w:rFonts w:ascii="Times New Roman" w:hAnsi="Times New Roman"/>
            <w:sz w:val="20"/>
            <w:szCs w:val="20"/>
            <w:rPrChange w:id="193" w:author="E" w:date="2015-08-25T00:57:00Z">
              <w:rPr>
                <w:rFonts w:ascii="Times" w:hAnsi="Times"/>
                <w:vertAlign w:val="superscript"/>
              </w:rPr>
            </w:rPrChange>
          </w:rPr>
          <w:t xml:space="preserve">,” </w:t>
        </w:r>
      </w:ins>
      <w:ins w:id="194" w:author="E" w:date="2015-08-25T00:56:00Z">
        <w:r w:rsidRPr="008B66EF">
          <w:rPr>
            <w:rFonts w:ascii="Times New Roman" w:hAnsi="Times New Roman"/>
            <w:sz w:val="20"/>
            <w:rPrChange w:id="195" w:author="E" w:date="2015-08-25T00:57:00Z">
              <w:rPr>
                <w:vertAlign w:val="superscript"/>
              </w:rPr>
            </w:rPrChange>
          </w:rPr>
          <w:t xml:space="preserve">commentary to </w:t>
        </w:r>
      </w:ins>
      <w:ins w:id="196" w:author="E" w:date="2015-08-25T00:55:00Z">
        <w:r w:rsidRPr="008B66EF">
          <w:rPr>
            <w:rFonts w:ascii="Times New Roman" w:hAnsi="Times New Roman"/>
            <w:sz w:val="20"/>
            <w:rPrChange w:id="197" w:author="E" w:date="2015-08-25T00:57:00Z">
              <w:rPr>
                <w:vertAlign w:val="superscript"/>
              </w:rPr>
            </w:rPrChange>
          </w:rPr>
          <w:t>chapter 2 (1),</w:t>
        </w:r>
        <w:r>
          <w:rPr>
            <w:rFonts w:ascii="Times New Roman" w:hAnsi="Times New Roman"/>
            <w:sz w:val="20"/>
          </w:rPr>
          <w:t xml:space="preserve"> </w:t>
        </w:r>
      </w:ins>
      <w:r w:rsidRPr="008B66EF">
        <w:rPr>
          <w:rFonts w:ascii="Times New Roman" w:hAnsi="Times New Roman"/>
          <w:sz w:val="20"/>
          <w:rPrChange w:id="198" w:author="E" w:date="2015-08-25T00:57:00Z">
            <w:rPr>
              <w:vertAlign w:val="superscript"/>
            </w:rPr>
          </w:rPrChange>
        </w:rPr>
        <w:t>http://legal.un.org/ilc/texts/instruments/english/commentaries/9_6_2001.pdf</w:t>
      </w:r>
      <w:ins w:id="199" w:author="E" w:date="2015-08-25T00:55:00Z">
        <w:r w:rsidRPr="008B66EF">
          <w:rPr>
            <w:rFonts w:ascii="Times New Roman" w:hAnsi="Times New Roman"/>
            <w:sz w:val="20"/>
            <w:rPrChange w:id="200" w:author="E" w:date="2015-08-25T00:57:00Z">
              <w:rPr>
                <w:vertAlign w:val="superscript"/>
              </w:rPr>
            </w:rPrChange>
          </w:rPr>
          <w:t>.</w:t>
        </w:r>
      </w:ins>
    </w:p>
  </w:endnote>
  <w:endnote w:id="90">
    <w:p w14:paraId="5581ED47" w14:textId="77777777" w:rsidR="00B40600" w:rsidRDefault="00B40600">
      <w:pPr>
        <w:pStyle w:val="EndnoteText"/>
      </w:pPr>
      <w:r>
        <w:rPr>
          <w:rStyle w:val="EndnoteReference"/>
        </w:rPr>
        <w:endnoteRef/>
      </w:r>
      <w:r>
        <w:t xml:space="preserve"> </w:t>
      </w:r>
      <w:ins w:id="205" w:author="E" w:date="2015-08-25T00:58:00Z">
        <w:r w:rsidRPr="008A6122">
          <w:rPr>
            <w:rFonts w:ascii="Times New Roman" w:hAnsi="Times New Roman" w:cs="Times New Roman"/>
          </w:rPr>
          <w:t>International Court of Justice</w:t>
        </w:r>
        <w:r>
          <w:rPr>
            <w:rFonts w:ascii="Times New Roman" w:hAnsi="Times New Roman" w:cs="Times New Roman"/>
          </w:rPr>
          <w:t xml:space="preserve">, </w:t>
        </w:r>
      </w:ins>
      <w:ins w:id="206" w:author="E" w:date="2015-08-25T01:00:00Z">
        <w:r>
          <w:rPr>
            <w:rFonts w:ascii="Times New Roman" w:hAnsi="Times New Roman" w:cs="Times New Roman"/>
            <w:i/>
            <w:iCs/>
          </w:rPr>
          <w:t>Case Concerning Oil Platforms (Islamic Republic of Iran v. United States of America)</w:t>
        </w:r>
      </w:ins>
      <w:ins w:id="207" w:author="E" w:date="2015-08-25T00:58:00Z">
        <w:r w:rsidRPr="008A6122">
          <w:rPr>
            <w:rFonts w:ascii="Times New Roman" w:hAnsi="Times New Roman" w:cs="Times New Roman"/>
            <w:shd w:val="clear" w:color="auto" w:fill="F9F9F9"/>
          </w:rPr>
          <w:t xml:space="preserve">, </w:t>
        </w:r>
      </w:ins>
      <w:ins w:id="208" w:author="E" w:date="2015-08-25T01:00:00Z">
        <w:r>
          <w:rPr>
            <w:rFonts w:ascii="Times New Roman" w:hAnsi="Times New Roman" w:cs="Times New Roman"/>
            <w:shd w:val="clear" w:color="auto" w:fill="F9F9F9"/>
          </w:rPr>
          <w:t>November 6, 2003</w:t>
        </w:r>
      </w:ins>
      <w:ins w:id="209" w:author="E" w:date="2015-08-25T00:58:00Z">
        <w:r>
          <w:rPr>
            <w:rFonts w:ascii="Times New Roman" w:hAnsi="Times New Roman" w:cs="Times New Roman"/>
            <w:shd w:val="clear" w:color="auto" w:fill="F9F9F9"/>
          </w:rPr>
          <w:t>, para.</w:t>
        </w:r>
      </w:ins>
      <w:ins w:id="210" w:author="E" w:date="2015-08-25T01:02:00Z">
        <w:r>
          <w:rPr>
            <w:rFonts w:ascii="Times New Roman" w:hAnsi="Times New Roman" w:cs="Times New Roman"/>
            <w:shd w:val="clear" w:color="auto" w:fill="F9F9F9"/>
          </w:rPr>
          <w:t xml:space="preserve"> 64</w:t>
        </w:r>
      </w:ins>
      <w:ins w:id="211" w:author="E" w:date="2015-08-25T00:58:00Z">
        <w:r>
          <w:rPr>
            <w:rFonts w:ascii="Times New Roman" w:hAnsi="Times New Roman" w:cs="Times New Roman"/>
            <w:shd w:val="clear" w:color="auto" w:fill="F9F9F9"/>
          </w:rPr>
          <w:t>,</w:t>
        </w:r>
      </w:ins>
      <w:ins w:id="212" w:author="E" w:date="2015-08-25T01:00:00Z">
        <w:r>
          <w:rPr>
            <w:rFonts w:ascii="Times New Roman" w:hAnsi="Times New Roman" w:cs="Times New Roman"/>
            <w:shd w:val="clear" w:color="auto" w:fill="F9F9F9"/>
          </w:rPr>
          <w:t xml:space="preserve"> </w:t>
        </w:r>
      </w:ins>
      <w:r w:rsidRPr="00E62438">
        <w:t>http://www.icj-cij.org/docket/?sum=634&amp;code=op&amp;p1=3&amp;p2=3&amp;case=90&amp;p3=5</w:t>
      </w:r>
      <w:ins w:id="213" w:author="E" w:date="2015-08-25T01:00:00Z">
        <w:r>
          <w:t>.</w:t>
        </w:r>
      </w:ins>
    </w:p>
  </w:endnote>
  <w:endnote w:id="91">
    <w:p w14:paraId="7478A0AB" w14:textId="77777777" w:rsidR="00B40600" w:rsidRDefault="00B40600">
      <w:pPr>
        <w:pStyle w:val="EndnoteText"/>
      </w:pPr>
      <w:r>
        <w:rPr>
          <w:rStyle w:val="EndnoteReference"/>
        </w:rPr>
        <w:endnoteRef/>
      </w:r>
      <w:ins w:id="214" w:author="E" w:date="2015-08-25T01:04:00Z">
        <w:r>
          <w:t xml:space="preserve"> </w:t>
        </w:r>
      </w:ins>
      <w:ins w:id="215" w:author="E" w:date="2015-08-25T01:07:00Z">
        <w:r>
          <w:t xml:space="preserve">UK Parliament, </w:t>
        </w:r>
      </w:ins>
      <w:ins w:id="216" w:author="E" w:date="2015-08-25T01:06:00Z">
        <w:r>
          <w:t>“</w:t>
        </w:r>
      </w:ins>
      <w:ins w:id="217" w:author="E" w:date="2015-08-25T01:04:00Z">
        <w:r>
          <w:t>An Act to Amend the Official Secrets Act</w:t>
        </w:r>
      </w:ins>
      <w:ins w:id="218" w:author="E" w:date="2015-08-25T01:06:00Z">
        <w:r>
          <w:t>,</w:t>
        </w:r>
      </w:ins>
      <w:ins w:id="219" w:author="E" w:date="2015-08-25T01:05:00Z">
        <w:r>
          <w:t xml:space="preserve"> 1911,</w:t>
        </w:r>
      </w:ins>
      <w:ins w:id="220" w:author="E" w:date="2015-08-25T01:06:00Z">
        <w:r>
          <w:t>”</w:t>
        </w:r>
      </w:ins>
      <w:ins w:id="221" w:author="E" w:date="2015-08-25T01:05:00Z">
        <w:r>
          <w:t xml:space="preserve"> December 23, 1920,</w:t>
        </w:r>
      </w:ins>
      <w:ins w:id="222" w:author="E" w:date="2015-08-25T01:04:00Z">
        <w:r>
          <w:t xml:space="preserve"> 4(1), </w:t>
        </w:r>
      </w:ins>
      <w:del w:id="223" w:author="E" w:date="2015-08-24T22:28:00Z">
        <w:r w:rsidDel="0017039C">
          <w:delText xml:space="preserve"> </w:delText>
        </w:r>
      </w:del>
      <w:r w:rsidRPr="00E62438">
        <w:t>https://www.nsa.gov/public_info/_files/friedmanDocuments/ReportsandResearchNotes/FOLDER_057/41699569073890.pdf</w:t>
      </w:r>
      <w:ins w:id="224" w:author="E" w:date="2015-08-25T00:12:00Z">
        <w:r>
          <w:t>.</w:t>
        </w:r>
      </w:ins>
    </w:p>
  </w:endnote>
  <w:endnote w:id="92">
    <w:p w14:paraId="52B8C531" w14:textId="77777777" w:rsidR="00B40600" w:rsidRPr="008A6122"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sidRPr="008A6122">
        <w:rPr>
          <w:rFonts w:ascii="Times New Roman" w:hAnsi="Times New Roman" w:cs="Times New Roman"/>
        </w:rPr>
        <w:t xml:space="preserve"> United Nations Review, June 1960, 1; July</w:t>
      </w:r>
      <w:del w:id="225" w:author="E" w:date="2015-08-24T22:29:00Z">
        <w:r w:rsidRPr="008A6122" w:rsidDel="0017039C">
          <w:rPr>
            <w:rFonts w:ascii="Times New Roman" w:hAnsi="Times New Roman" w:cs="Times New Roman"/>
          </w:rPr>
          <w:delText>,</w:delText>
        </w:r>
      </w:del>
      <w:r w:rsidRPr="008A6122">
        <w:rPr>
          <w:rFonts w:ascii="Times New Roman" w:hAnsi="Times New Roman" w:cs="Times New Roman"/>
        </w:rPr>
        <w:t xml:space="preserve"> 1960, 6-7, 38-43.</w:t>
      </w:r>
      <w:del w:id="226" w:author="E" w:date="2015-08-25T00:12:00Z">
        <w:r w:rsidRPr="008A6122" w:rsidDel="00AA2E17">
          <w:rPr>
            <w:rFonts w:ascii="Times New Roman" w:hAnsi="Times New Roman" w:cs="Times New Roman"/>
          </w:rPr>
          <w:delText xml:space="preserve">  </w:delText>
        </w:r>
      </w:del>
    </w:p>
  </w:endnote>
  <w:endnote w:id="93">
    <w:p w14:paraId="1571D96C" w14:textId="77777777" w:rsidR="00B40600" w:rsidRPr="008A6122"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sidRPr="008A6122">
        <w:rPr>
          <w:rFonts w:ascii="Times New Roman" w:hAnsi="Times New Roman" w:cs="Times New Roman"/>
        </w:rPr>
        <w:t xml:space="preserve"> UN Review, July 1960, 8-9, 48-50.</w:t>
      </w:r>
    </w:p>
  </w:endnote>
  <w:endnote w:id="94">
    <w:p w14:paraId="4BAEB7EF" w14:textId="77777777" w:rsidR="00B40600" w:rsidRPr="008A6122"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sidRPr="008A6122">
        <w:rPr>
          <w:rFonts w:ascii="Times New Roman" w:hAnsi="Times New Roman" w:cs="Times New Roman"/>
        </w:rPr>
        <w:t xml:space="preserve"> Ultimately, the right to conduct espionage in outer space was explicitly incorporated into the S</w:t>
      </w:r>
      <w:ins w:id="230" w:author="E" w:date="2015-08-25T00:02:00Z">
        <w:r>
          <w:rPr>
            <w:rFonts w:ascii="Times New Roman" w:hAnsi="Times New Roman" w:cs="Times New Roman"/>
          </w:rPr>
          <w:t xml:space="preserve">trategic </w:t>
        </w:r>
      </w:ins>
      <w:r w:rsidRPr="008A6122">
        <w:rPr>
          <w:rFonts w:ascii="Times New Roman" w:hAnsi="Times New Roman" w:cs="Times New Roman"/>
        </w:rPr>
        <w:t>A</w:t>
      </w:r>
      <w:ins w:id="231" w:author="E" w:date="2015-08-25T00:02:00Z">
        <w:r>
          <w:rPr>
            <w:rFonts w:ascii="Times New Roman" w:hAnsi="Times New Roman" w:cs="Times New Roman"/>
          </w:rPr>
          <w:t xml:space="preserve">rms </w:t>
        </w:r>
      </w:ins>
      <w:r w:rsidRPr="008A6122">
        <w:rPr>
          <w:rFonts w:ascii="Times New Roman" w:hAnsi="Times New Roman" w:cs="Times New Roman"/>
        </w:rPr>
        <w:t>L</w:t>
      </w:r>
      <w:ins w:id="232" w:author="E" w:date="2015-08-25T00:02:00Z">
        <w:r>
          <w:rPr>
            <w:rFonts w:ascii="Times New Roman" w:hAnsi="Times New Roman" w:cs="Times New Roman"/>
          </w:rPr>
          <w:t xml:space="preserve">imitation </w:t>
        </w:r>
      </w:ins>
      <w:r w:rsidRPr="008A6122">
        <w:rPr>
          <w:rFonts w:ascii="Times New Roman" w:hAnsi="Times New Roman" w:cs="Times New Roman"/>
        </w:rPr>
        <w:t>T</w:t>
      </w:r>
      <w:ins w:id="233" w:author="E" w:date="2015-08-25T00:02:00Z">
        <w:r>
          <w:rPr>
            <w:rFonts w:ascii="Times New Roman" w:hAnsi="Times New Roman" w:cs="Times New Roman"/>
          </w:rPr>
          <w:t>alks (SALT)</w:t>
        </w:r>
      </w:ins>
      <w:r w:rsidRPr="008A6122">
        <w:rPr>
          <w:rFonts w:ascii="Times New Roman" w:hAnsi="Times New Roman" w:cs="Times New Roman"/>
        </w:rPr>
        <w:t xml:space="preserve"> II treaty</w:t>
      </w:r>
      <w:ins w:id="234" w:author="E" w:date="2015-08-25T00:08:00Z">
        <w:r>
          <w:rPr>
            <w:rFonts w:ascii="Times New Roman" w:hAnsi="Times New Roman" w:cs="Times New Roman"/>
          </w:rPr>
          <w:t xml:space="preserve"> (1979)</w:t>
        </w:r>
      </w:ins>
      <w:r w:rsidRPr="008A6122">
        <w:rPr>
          <w:rFonts w:ascii="Times New Roman" w:hAnsi="Times New Roman" w:cs="Times New Roman"/>
        </w:rPr>
        <w:t xml:space="preserve">, which </w:t>
      </w:r>
      <w:ins w:id="235" w:author="E" w:date="2015-08-25T00:12:00Z">
        <w:r>
          <w:rPr>
            <w:rFonts w:ascii="Times New Roman" w:hAnsi="Times New Roman" w:cs="Times New Roman"/>
          </w:rPr>
          <w:t xml:space="preserve">in Article 15 </w:t>
        </w:r>
      </w:ins>
      <w:r w:rsidRPr="008A6122">
        <w:rPr>
          <w:rFonts w:ascii="Times New Roman" w:hAnsi="Times New Roman" w:cs="Times New Roman"/>
        </w:rPr>
        <w:t>provides for the use of “national technical means”—generally understood to mean satellites and other means—for verification of compliance with the terms of the treaty.</w:t>
      </w:r>
    </w:p>
  </w:endnote>
  <w:endnote w:id="95">
    <w:p w14:paraId="08D33268" w14:textId="77777777" w:rsidR="00B40600" w:rsidRDefault="00B40600">
      <w:pPr>
        <w:pStyle w:val="EndnoteText"/>
      </w:pPr>
      <w:r>
        <w:rPr>
          <w:rStyle w:val="EndnoteReference"/>
        </w:rPr>
        <w:endnoteRef/>
      </w:r>
      <w:ins w:id="236" w:author="E" w:date="2015-08-25T01:07:00Z">
        <w:r>
          <w:t xml:space="preserve"> </w:t>
        </w:r>
      </w:ins>
      <w:ins w:id="237" w:author="E" w:date="2015-08-25T00:12:00Z">
        <w:r>
          <w:t>International Court of Justice,</w:t>
        </w:r>
      </w:ins>
      <w:r>
        <w:t xml:space="preserve"> </w:t>
      </w:r>
      <w:ins w:id="238" w:author="E" w:date="2015-08-25T00:12:00Z">
        <w:r w:rsidRPr="008B66EF">
          <w:rPr>
            <w:i/>
            <w:rPrChange w:id="239" w:author="E" w:date="2015-08-25T00:59:00Z">
              <w:rPr>
                <w:sz w:val="22"/>
                <w:szCs w:val="22"/>
              </w:rPr>
            </w:rPrChange>
          </w:rPr>
          <w:t>Nuclear Weapons</w:t>
        </w:r>
      </w:ins>
      <w:del w:id="240" w:author="E" w:date="2015-08-25T00:59:00Z">
        <w:r w:rsidRPr="00E62438" w:rsidDel="004B73DA">
          <w:delText>http://www.icj-cij.org/docket/index.php?sum=498&amp;code=unan&amp;p1=3&amp;p2=4&amp;case=95&amp;k=e1&amp;p3=5</w:delText>
        </w:r>
      </w:del>
      <w:ins w:id="241" w:author="E" w:date="2015-08-25T00:12:00Z">
        <w:r>
          <w:t>.</w:t>
        </w:r>
      </w:ins>
    </w:p>
  </w:endnote>
  <w:endnote w:id="96">
    <w:p w14:paraId="29416672" w14:textId="77777777" w:rsidR="00B40600" w:rsidRDefault="00B40600">
      <w:pPr>
        <w:pStyle w:val="EndnoteText"/>
      </w:pPr>
      <w:r>
        <w:rPr>
          <w:rStyle w:val="EndnoteReference"/>
        </w:rPr>
        <w:endnoteRef/>
      </w:r>
      <w:r>
        <w:t xml:space="preserve"> </w:t>
      </w:r>
      <w:ins w:id="244" w:author="E" w:date="2015-08-25T01:08:00Z">
        <w:r>
          <w:rPr>
            <w:i/>
          </w:rPr>
          <w:t xml:space="preserve">Charter of the United Nations, </w:t>
        </w:r>
        <w:r>
          <w:t xml:space="preserve">Article 51. </w:t>
        </w:r>
      </w:ins>
      <w:del w:id="245" w:author="E" w:date="2015-08-25T01:08:00Z">
        <w:r w:rsidRPr="00E62438" w:rsidDel="001E04AD">
          <w:delText>http://www.un.org/en/documents/charter/chapter7.shtml</w:delText>
        </w:r>
      </w:del>
    </w:p>
  </w:endnote>
  <w:endnote w:id="97">
    <w:p w14:paraId="4D03F2C3" w14:textId="77777777" w:rsidR="00B40600" w:rsidRPr="008A6122"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sidRPr="008A6122">
        <w:rPr>
          <w:rFonts w:ascii="Times New Roman" w:hAnsi="Times New Roman" w:cs="Times New Roman"/>
        </w:rPr>
        <w:t xml:space="preserve"> International Court of Justice, </w:t>
      </w:r>
      <w:del w:id="246" w:author="E" w:date="2015-08-25T00:31:00Z">
        <w:r w:rsidRPr="008A6122" w:rsidDel="00094434">
          <w:rPr>
            <w:rFonts w:ascii="Times New Roman" w:hAnsi="Times New Roman" w:cs="Times New Roman"/>
            <w:i/>
            <w:iCs/>
          </w:rPr>
          <w:delText xml:space="preserve">Case Concerning Military and Paramilitary Activities In and Against </w:delText>
        </w:r>
      </w:del>
      <w:r w:rsidRPr="008A6122">
        <w:rPr>
          <w:rFonts w:ascii="Times New Roman" w:hAnsi="Times New Roman" w:cs="Times New Roman"/>
          <w:i/>
          <w:iCs/>
        </w:rPr>
        <w:t>Nicaragua</w:t>
      </w:r>
      <w:ins w:id="247" w:author="E" w:date="2015-08-25T00:31:00Z">
        <w:r>
          <w:rPr>
            <w:rFonts w:ascii="Times New Roman" w:hAnsi="Times New Roman" w:cs="Times New Roman"/>
            <w:i/>
            <w:iCs/>
          </w:rPr>
          <w:t>,</w:t>
        </w:r>
      </w:ins>
      <w:r w:rsidRPr="008A6122">
        <w:rPr>
          <w:rFonts w:ascii="Times New Roman" w:hAnsi="Times New Roman" w:cs="Times New Roman"/>
          <w:i/>
          <w:iCs/>
        </w:rPr>
        <w:t xml:space="preserve"> </w:t>
      </w:r>
      <w:del w:id="248" w:author="E" w:date="2015-08-25T00:31:00Z">
        <w:r w:rsidRPr="008A6122" w:rsidDel="00094434">
          <w:rPr>
            <w:rFonts w:ascii="Times New Roman" w:hAnsi="Times New Roman" w:cs="Times New Roman"/>
            <w:i/>
            <w:iCs/>
          </w:rPr>
          <w:delText>(Nicaragua v. United States of America); Merits</w:delText>
        </w:r>
        <w:r w:rsidRPr="008A6122" w:rsidDel="00094434">
          <w:rPr>
            <w:rFonts w:ascii="Times New Roman" w:hAnsi="Times New Roman" w:cs="Times New Roman"/>
            <w:shd w:val="clear" w:color="auto" w:fill="F9F9F9"/>
          </w:rPr>
          <w:delText>, June 27, 1986</w:delText>
        </w:r>
        <w:r w:rsidRPr="008A6122" w:rsidDel="00094434">
          <w:rPr>
            <w:rFonts w:ascii="Times New Roman" w:hAnsi="Times New Roman" w:cs="Times New Roman"/>
          </w:rPr>
          <w:delText xml:space="preserve">, </w:delText>
        </w:r>
      </w:del>
      <w:r w:rsidRPr="008A6122">
        <w:rPr>
          <w:rFonts w:ascii="Times New Roman" w:hAnsi="Times New Roman" w:cs="Times New Roman"/>
        </w:rPr>
        <w:t>para. 191.</w:t>
      </w:r>
    </w:p>
  </w:endnote>
  <w:endnote w:id="98">
    <w:p w14:paraId="2B850A64" w14:textId="77777777" w:rsidR="00B40600" w:rsidRDefault="00B40600">
      <w:pPr>
        <w:numPr>
          <w:ins w:id="250" w:author="Unknown"/>
        </w:numPr>
        <w:spacing w:after="0" w:line="240" w:lineRule="auto"/>
        <w:pPrChange w:id="251" w:author="E" w:date="2015-08-25T01:09:00Z">
          <w:pPr>
            <w:pStyle w:val="EndnoteText"/>
          </w:pPr>
        </w:pPrChange>
      </w:pPr>
      <w:r>
        <w:rPr>
          <w:rStyle w:val="EndnoteReference"/>
        </w:rPr>
        <w:endnoteRef/>
      </w:r>
      <w:ins w:id="252" w:author="E" w:date="2015-08-25T01:09:00Z">
        <w:r>
          <w:t xml:space="preserve"> </w:t>
        </w:r>
      </w:ins>
      <w:ins w:id="253" w:author="E" w:date="2015-08-25T01:13:00Z">
        <w:r>
          <w:t xml:space="preserve">International Court of Justice, </w:t>
        </w:r>
      </w:ins>
      <w:del w:id="254" w:author="E" w:date="2015-08-25T01:09:00Z">
        <w:r w:rsidDel="001E04AD">
          <w:delText xml:space="preserve"> </w:delText>
        </w:r>
      </w:del>
      <w:ins w:id="255" w:author="E" w:date="2015-08-25T01:09:00Z">
        <w:r>
          <w:t xml:space="preserve">Separate Opinion of Judge Simma, </w:t>
        </w:r>
      </w:ins>
      <w:ins w:id="256" w:author="E" w:date="2015-08-25T01:13:00Z">
        <w:r>
          <w:rPr>
            <w:i/>
          </w:rPr>
          <w:t xml:space="preserve">Oil Platforms </w:t>
        </w:r>
        <w:r>
          <w:t xml:space="preserve">case, </w:t>
        </w:r>
      </w:ins>
      <w:r w:rsidRPr="00E62438">
        <w:t>http://www.icj-cij.org/docket/files/90/9735.pdf</w:t>
      </w:r>
      <w:ins w:id="257" w:author="E" w:date="2015-08-25T01:09:00Z">
        <w:r>
          <w:t>.</w:t>
        </w:r>
      </w:ins>
    </w:p>
  </w:endnote>
  <w:endnote w:id="99">
    <w:p w14:paraId="29EC7938" w14:textId="77777777" w:rsidR="00B40600" w:rsidRPr="008E5C9B" w:rsidRDefault="00B40600">
      <w:pPr>
        <w:pStyle w:val="EndnoteText"/>
      </w:pPr>
      <w:r>
        <w:rPr>
          <w:rStyle w:val="EndnoteReference"/>
        </w:rPr>
        <w:endnoteRef/>
      </w:r>
      <w:r>
        <w:t xml:space="preserve"> </w:t>
      </w:r>
      <w:ins w:id="258" w:author="E" w:date="2015-08-25T01:10:00Z">
        <w:r>
          <w:t xml:space="preserve">International Court of Justice, </w:t>
        </w:r>
      </w:ins>
      <w:del w:id="259" w:author="E" w:date="2015-08-25T01:10:00Z">
        <w:r w:rsidRPr="008B66EF">
          <w:rPr>
            <w:i/>
            <w:rPrChange w:id="260" w:author="E" w:date="2015-08-25T01:10:00Z">
              <w:rPr>
                <w:sz w:val="22"/>
                <w:szCs w:val="22"/>
              </w:rPr>
            </w:rPrChange>
          </w:rPr>
          <w:delText>http://www.icj-cij.org/docket/?sum=367&amp;p1=3&amp;p2=3&amp;case=70&amp;p3=5</w:delText>
        </w:r>
      </w:del>
      <w:ins w:id="261" w:author="E" w:date="2015-08-25T01:10:00Z">
        <w:r>
          <w:rPr>
            <w:i/>
          </w:rPr>
          <w:t>Nicaragua</w:t>
        </w:r>
      </w:ins>
      <w:ins w:id="262" w:author="E" w:date="2015-08-25T01:13:00Z">
        <w:r>
          <w:t>, para. 195</w:t>
        </w:r>
      </w:ins>
      <w:ins w:id="263" w:author="E" w:date="2015-08-25T01:10:00Z">
        <w:r>
          <w:rPr>
            <w:i/>
          </w:rPr>
          <w:t>.</w:t>
        </w:r>
      </w:ins>
    </w:p>
  </w:endnote>
  <w:endnote w:id="100">
    <w:p w14:paraId="6FF3197B" w14:textId="77777777" w:rsidR="00B40600" w:rsidRPr="008A6122"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sidRPr="008A6122">
        <w:rPr>
          <w:rFonts w:ascii="Times New Roman" w:hAnsi="Times New Roman" w:cs="Times New Roman"/>
        </w:rPr>
        <w:t xml:space="preserve"> International Court of Justice, </w:t>
      </w:r>
      <w:del w:id="264" w:author="E" w:date="2015-08-25T01:10:00Z">
        <w:r w:rsidRPr="008A6122" w:rsidDel="001E04AD">
          <w:rPr>
            <w:rFonts w:ascii="Times New Roman" w:hAnsi="Times New Roman" w:cs="Times New Roman"/>
            <w:i/>
          </w:rPr>
          <w:delText xml:space="preserve">Legality of the Threat or Use of </w:delText>
        </w:r>
      </w:del>
      <w:r w:rsidRPr="008A6122">
        <w:rPr>
          <w:rFonts w:ascii="Times New Roman" w:hAnsi="Times New Roman" w:cs="Times New Roman"/>
          <w:i/>
        </w:rPr>
        <w:t>Nuclear Weapons</w:t>
      </w:r>
      <w:del w:id="265" w:author="E" w:date="2015-08-25T00:31:00Z">
        <w:r w:rsidRPr="008A6122" w:rsidDel="00094434">
          <w:rPr>
            <w:rFonts w:ascii="Times New Roman" w:hAnsi="Times New Roman" w:cs="Times New Roman"/>
          </w:rPr>
          <w:delText>, Advisory Opinion, I.C.J. 14, June 27, 1996</w:delText>
        </w:r>
      </w:del>
      <w:r w:rsidRPr="008A6122">
        <w:rPr>
          <w:rFonts w:ascii="Times New Roman" w:hAnsi="Times New Roman" w:cs="Times New Roman"/>
        </w:rPr>
        <w:t>, para. 86.</w:t>
      </w:r>
    </w:p>
  </w:endnote>
  <w:endnote w:id="101">
    <w:p w14:paraId="5C25701A" w14:textId="77777777" w:rsidR="00B40600" w:rsidRPr="00BB7CC8"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sidRPr="008A6122">
        <w:rPr>
          <w:rFonts w:ascii="Times New Roman" w:hAnsi="Times New Roman" w:cs="Times New Roman"/>
        </w:rPr>
        <w:t xml:space="preserve"> The precise aspects of the law of armed conflict that apply depend on whether the conflict is international or non-international in character. The nature of the conflict is derived from the Geneva </w:t>
      </w:r>
      <w:r w:rsidRPr="00BB7CC8">
        <w:rPr>
          <w:rFonts w:ascii="Times New Roman" w:hAnsi="Times New Roman" w:cs="Times New Roman"/>
        </w:rPr>
        <w:t>Conventions of 1949.</w:t>
      </w:r>
      <w:r w:rsidRPr="008B66EF">
        <w:rPr>
          <w:rFonts w:ascii="Helvetica" w:hAnsi="Helvetica" w:cs="Helvetica"/>
          <w:szCs w:val="19"/>
          <w:rPrChange w:id="266" w:author="E" w:date="2015-08-24T23:47:00Z">
            <w:rPr>
              <w:rFonts w:ascii="Helvetica" w:hAnsi="Helvetica" w:cs="Helvetica"/>
              <w:sz w:val="19"/>
              <w:szCs w:val="19"/>
            </w:rPr>
          </w:rPrChange>
        </w:rPr>
        <w:t xml:space="preserve"> </w:t>
      </w:r>
      <w:r w:rsidRPr="008B66EF">
        <w:rPr>
          <w:rFonts w:ascii="Times New Roman" w:hAnsi="Times New Roman" w:cs="Times New Roman"/>
          <w:szCs w:val="19"/>
          <w:rPrChange w:id="267" w:author="E" w:date="2015-08-24T23:47:00Z">
            <w:rPr>
              <w:rFonts w:ascii="Times New Roman" w:hAnsi="Times New Roman" w:cs="Times New Roman"/>
              <w:sz w:val="19"/>
              <w:szCs w:val="19"/>
            </w:rPr>
          </w:rPrChange>
        </w:rPr>
        <w:t>International Committee of the Red Cross (ICRC),</w:t>
      </w:r>
      <w:r w:rsidRPr="008B66EF">
        <w:rPr>
          <w:rStyle w:val="apple-converted-space"/>
          <w:rFonts w:ascii="Times New Roman" w:hAnsi="Times New Roman" w:cs="Times New Roman"/>
          <w:szCs w:val="19"/>
          <w:rPrChange w:id="268" w:author="E" w:date="2015-08-24T23:47:00Z">
            <w:rPr>
              <w:rStyle w:val="apple-converted-space"/>
              <w:rFonts w:ascii="Times New Roman" w:hAnsi="Times New Roman" w:cs="Times New Roman"/>
              <w:sz w:val="19"/>
              <w:szCs w:val="19"/>
            </w:rPr>
          </w:rPrChange>
        </w:rPr>
        <w:t> </w:t>
      </w:r>
      <w:r w:rsidRPr="008B66EF">
        <w:rPr>
          <w:rFonts w:ascii="Times New Roman" w:hAnsi="Times New Roman" w:cs="Times New Roman"/>
          <w:i/>
          <w:iCs/>
          <w:szCs w:val="19"/>
          <w:rPrChange w:id="269" w:author="E" w:date="2015-08-24T23:47:00Z">
            <w:rPr>
              <w:rFonts w:ascii="Times New Roman" w:hAnsi="Times New Roman" w:cs="Times New Roman"/>
              <w:i/>
              <w:iCs/>
              <w:sz w:val="19"/>
              <w:szCs w:val="19"/>
            </w:rPr>
          </w:rPrChange>
        </w:rPr>
        <w:t>Geneva Convention Relative to the Protection of Civilian Persons in Time of War (Fourth Geneva Convention)</w:t>
      </w:r>
      <w:r w:rsidRPr="008B66EF">
        <w:rPr>
          <w:rFonts w:ascii="Times New Roman" w:hAnsi="Times New Roman" w:cs="Times New Roman"/>
          <w:szCs w:val="19"/>
          <w:rPrChange w:id="270" w:author="E" w:date="2015-08-24T23:47:00Z">
            <w:rPr>
              <w:rFonts w:ascii="Times New Roman" w:hAnsi="Times New Roman" w:cs="Times New Roman"/>
              <w:sz w:val="19"/>
              <w:szCs w:val="19"/>
            </w:rPr>
          </w:rPrChange>
        </w:rPr>
        <w:t>, August 12, 1949, 75 UNTS 287,</w:t>
      </w:r>
      <w:r w:rsidRPr="00BB7CC8">
        <w:rPr>
          <w:rFonts w:ascii="Times New Roman" w:hAnsi="Times New Roman" w:cs="Times New Roman"/>
        </w:rPr>
        <w:t xml:space="preserve"> Articles 2 and 3.</w:t>
      </w:r>
    </w:p>
  </w:endnote>
  <w:endnote w:id="102">
    <w:p w14:paraId="234A8F5B" w14:textId="77777777" w:rsidR="00B40600" w:rsidRPr="008A6122"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sidRPr="008A6122">
        <w:rPr>
          <w:rFonts w:ascii="Times New Roman" w:hAnsi="Times New Roman" w:cs="Times New Roman"/>
        </w:rPr>
        <w:t xml:space="preserve"> See e.g., </w:t>
      </w:r>
      <w:ins w:id="272" w:author="E" w:date="2015-08-25T02:06:00Z">
        <w:r>
          <w:rPr>
            <w:rFonts w:ascii="Times New Roman" w:hAnsi="Times New Roman" w:cs="Times New Roman"/>
          </w:rPr>
          <w:t xml:space="preserve">United Nations </w:t>
        </w:r>
      </w:ins>
      <w:r w:rsidRPr="008A6122">
        <w:rPr>
          <w:rFonts w:ascii="Times New Roman" w:hAnsi="Times New Roman" w:cs="Times New Roman"/>
        </w:rPr>
        <w:t>S</w:t>
      </w:r>
      <w:ins w:id="273" w:author="E" w:date="2015-08-25T02:06:00Z">
        <w:r>
          <w:rPr>
            <w:rFonts w:ascii="Times New Roman" w:hAnsi="Times New Roman" w:cs="Times New Roman"/>
          </w:rPr>
          <w:t xml:space="preserve">ecurity </w:t>
        </w:r>
      </w:ins>
      <w:del w:id="274" w:author="E" w:date="2015-08-25T02:06:00Z">
        <w:r w:rsidRPr="008A6122" w:rsidDel="00A219B4">
          <w:rPr>
            <w:rFonts w:ascii="Times New Roman" w:hAnsi="Times New Roman" w:cs="Times New Roman"/>
          </w:rPr>
          <w:delText>.</w:delText>
        </w:r>
      </w:del>
      <w:r w:rsidRPr="008A6122">
        <w:rPr>
          <w:rFonts w:ascii="Times New Roman" w:hAnsi="Times New Roman" w:cs="Times New Roman"/>
        </w:rPr>
        <w:t>C</w:t>
      </w:r>
      <w:ins w:id="275" w:author="E" w:date="2015-08-25T02:06:00Z">
        <w:r>
          <w:rPr>
            <w:rFonts w:ascii="Times New Roman" w:hAnsi="Times New Roman" w:cs="Times New Roman"/>
          </w:rPr>
          <w:t>ouncil</w:t>
        </w:r>
      </w:ins>
      <w:del w:id="276" w:author="E" w:date="2015-08-25T02:06:00Z">
        <w:r w:rsidRPr="008A6122" w:rsidDel="00A219B4">
          <w:rPr>
            <w:rFonts w:ascii="Times New Roman" w:hAnsi="Times New Roman" w:cs="Times New Roman"/>
          </w:rPr>
          <w:delText>.</w:delText>
        </w:r>
      </w:del>
      <w:r w:rsidRPr="008A6122">
        <w:rPr>
          <w:rFonts w:ascii="Times New Roman" w:hAnsi="Times New Roman" w:cs="Times New Roman"/>
        </w:rPr>
        <w:t xml:space="preserve"> Res</w:t>
      </w:r>
      <w:ins w:id="277" w:author="E" w:date="2015-08-25T02:06:00Z">
        <w:r>
          <w:rPr>
            <w:rFonts w:ascii="Times New Roman" w:hAnsi="Times New Roman" w:cs="Times New Roman"/>
          </w:rPr>
          <w:t>olution</w:t>
        </w:r>
      </w:ins>
      <w:del w:id="278" w:author="E" w:date="2015-08-25T02:06:00Z">
        <w:r w:rsidRPr="008A6122" w:rsidDel="00A219B4">
          <w:rPr>
            <w:rFonts w:ascii="Times New Roman" w:hAnsi="Times New Roman" w:cs="Times New Roman"/>
          </w:rPr>
          <w:delText>.</w:delText>
        </w:r>
      </w:del>
      <w:r w:rsidRPr="008A6122">
        <w:rPr>
          <w:rFonts w:ascii="Times New Roman" w:hAnsi="Times New Roman" w:cs="Times New Roman"/>
        </w:rPr>
        <w:t xml:space="preserve"> </w:t>
      </w:r>
      <w:r w:rsidRPr="008B66EF">
        <w:rPr>
          <w:rFonts w:ascii="Times New Roman" w:hAnsi="Times New Roman" w:cs="Times New Roman"/>
          <w:highlight w:val="yellow"/>
          <w:rPrChange w:id="279" w:author="E" w:date="2015-08-25T02:09:00Z">
            <w:rPr>
              <w:rFonts w:ascii="Times New Roman" w:hAnsi="Times New Roman" w:cs="Times New Roman"/>
              <w:sz w:val="22"/>
              <w:szCs w:val="22"/>
            </w:rPr>
          </w:rPrChange>
        </w:rPr>
        <w:t>137</w:t>
      </w:r>
      <w:ins w:id="280" w:author="E" w:date="2015-08-25T02:09:00Z">
        <w:r w:rsidRPr="008B66EF">
          <w:rPr>
            <w:rFonts w:ascii="Times New Roman" w:hAnsi="Times New Roman" w:cs="Times New Roman"/>
            <w:highlight w:val="yellow"/>
            <w:rPrChange w:id="281" w:author="E" w:date="2015-08-25T02:09:00Z">
              <w:rPr>
                <w:rFonts w:ascii="Times New Roman" w:hAnsi="Times New Roman" w:cs="Times New Roman"/>
                <w:sz w:val="22"/>
                <w:szCs w:val="22"/>
              </w:rPr>
            </w:rPrChange>
          </w:rPr>
          <w:t>3</w:t>
        </w:r>
      </w:ins>
      <w:del w:id="282" w:author="E" w:date="2015-08-25T02:09:00Z">
        <w:r w:rsidRPr="008A6122" w:rsidDel="001E7524">
          <w:rPr>
            <w:rFonts w:ascii="Times New Roman" w:hAnsi="Times New Roman" w:cs="Times New Roman"/>
          </w:rPr>
          <w:delText>1</w:delText>
        </w:r>
      </w:del>
      <w:r w:rsidRPr="008A6122">
        <w:rPr>
          <w:rFonts w:ascii="Times New Roman" w:hAnsi="Times New Roman" w:cs="Times New Roman"/>
        </w:rPr>
        <w:t xml:space="preserve"> (September 28, 2001); S</w:t>
      </w:r>
      <w:ins w:id="283" w:author="E" w:date="2015-08-25T02:07:00Z">
        <w:r>
          <w:rPr>
            <w:rFonts w:ascii="Times New Roman" w:hAnsi="Times New Roman" w:cs="Times New Roman"/>
          </w:rPr>
          <w:t xml:space="preserve">ecurity </w:t>
        </w:r>
      </w:ins>
      <w:del w:id="284" w:author="E" w:date="2015-08-25T02:07:00Z">
        <w:r w:rsidRPr="008A6122" w:rsidDel="00A219B4">
          <w:rPr>
            <w:rFonts w:ascii="Times New Roman" w:hAnsi="Times New Roman" w:cs="Times New Roman"/>
          </w:rPr>
          <w:delText>.</w:delText>
        </w:r>
      </w:del>
      <w:r w:rsidRPr="008A6122">
        <w:rPr>
          <w:rFonts w:ascii="Times New Roman" w:hAnsi="Times New Roman" w:cs="Times New Roman"/>
        </w:rPr>
        <w:t>C</w:t>
      </w:r>
      <w:ins w:id="285" w:author="E" w:date="2015-08-25T02:07:00Z">
        <w:r>
          <w:rPr>
            <w:rFonts w:ascii="Times New Roman" w:hAnsi="Times New Roman" w:cs="Times New Roman"/>
          </w:rPr>
          <w:t>ouncil</w:t>
        </w:r>
      </w:ins>
      <w:del w:id="286" w:author="E" w:date="2015-08-25T02:07:00Z">
        <w:r w:rsidRPr="008A6122" w:rsidDel="00A219B4">
          <w:rPr>
            <w:rFonts w:ascii="Times New Roman" w:hAnsi="Times New Roman" w:cs="Times New Roman"/>
          </w:rPr>
          <w:delText>.</w:delText>
        </w:r>
      </w:del>
      <w:r w:rsidRPr="008A6122">
        <w:rPr>
          <w:rFonts w:ascii="Times New Roman" w:hAnsi="Times New Roman" w:cs="Times New Roman"/>
        </w:rPr>
        <w:t xml:space="preserve"> Res</w:t>
      </w:r>
      <w:ins w:id="287" w:author="E" w:date="2015-08-25T02:07:00Z">
        <w:r>
          <w:rPr>
            <w:rFonts w:ascii="Times New Roman" w:hAnsi="Times New Roman" w:cs="Times New Roman"/>
          </w:rPr>
          <w:t>olution</w:t>
        </w:r>
      </w:ins>
      <w:del w:id="288" w:author="E" w:date="2015-08-25T02:07:00Z">
        <w:r w:rsidRPr="008A6122" w:rsidDel="00A219B4">
          <w:rPr>
            <w:rFonts w:ascii="Times New Roman" w:hAnsi="Times New Roman" w:cs="Times New Roman"/>
          </w:rPr>
          <w:delText>.</w:delText>
        </w:r>
      </w:del>
      <w:r w:rsidRPr="008A6122">
        <w:rPr>
          <w:rFonts w:ascii="Times New Roman" w:hAnsi="Times New Roman" w:cs="Times New Roman"/>
        </w:rPr>
        <w:t xml:space="preserve"> 1540 (April 28, 2004).</w:t>
      </w:r>
    </w:p>
  </w:endnote>
  <w:endnote w:id="103">
    <w:p w14:paraId="7E6A5DD6" w14:textId="77777777" w:rsidR="00B40600" w:rsidRPr="008A6122" w:rsidRDefault="00B40600" w:rsidP="00E9586C">
      <w:pPr>
        <w:pStyle w:val="EndnoteText"/>
        <w:rPr>
          <w:rFonts w:ascii="Times New Roman" w:hAnsi="Times New Roman" w:cs="Times New Roman"/>
        </w:rPr>
      </w:pPr>
      <w:r w:rsidRPr="008A6122">
        <w:rPr>
          <w:rStyle w:val="EndnoteReference"/>
          <w:rFonts w:ascii="Times New Roman" w:hAnsi="Times New Roman" w:cs="Times New Roman"/>
        </w:rPr>
        <w:endnoteRef/>
      </w:r>
      <w:r w:rsidRPr="008A6122">
        <w:rPr>
          <w:rFonts w:ascii="Times New Roman" w:hAnsi="Times New Roman" w:cs="Times New Roman"/>
        </w:rPr>
        <w:t xml:space="preserve"> </w:t>
      </w:r>
      <w:del w:id="289" w:author="E" w:date="2015-08-25T00:29:00Z">
        <w:r w:rsidRPr="008A6122" w:rsidDel="00094434">
          <w:rPr>
            <w:rFonts w:ascii="Times New Roman" w:hAnsi="Times New Roman" w:cs="Times New Roman"/>
          </w:rPr>
          <w:delText xml:space="preserve">United Nations, </w:delText>
        </w:r>
      </w:del>
      <w:r w:rsidRPr="008A6122">
        <w:rPr>
          <w:rFonts w:ascii="Times New Roman" w:hAnsi="Times New Roman" w:cs="Times New Roman"/>
          <w:i/>
        </w:rPr>
        <w:t>Charter of the United Nations</w:t>
      </w:r>
      <w:r w:rsidRPr="008A6122">
        <w:rPr>
          <w:rFonts w:ascii="Times New Roman" w:hAnsi="Times New Roman" w:cs="Times New Roman"/>
        </w:rPr>
        <w:t xml:space="preserve">, </w:t>
      </w:r>
      <w:del w:id="290" w:author="E" w:date="2015-08-25T00:28:00Z">
        <w:r w:rsidRPr="008A6122" w:rsidDel="00094434">
          <w:rPr>
            <w:rFonts w:ascii="Times New Roman" w:hAnsi="Times New Roman" w:cs="Times New Roman"/>
            <w:shd w:val="clear" w:color="auto" w:fill="FFFFFF"/>
          </w:rPr>
          <w:delText>1 UNTS XVI</w:delText>
        </w:r>
        <w:r w:rsidRPr="008A6122" w:rsidDel="00094434">
          <w:rPr>
            <w:rFonts w:ascii="Times New Roman" w:hAnsi="Times New Roman" w:cs="Times New Roman"/>
          </w:rPr>
          <w:delText xml:space="preserve">, entered into force October 24, 1945, </w:delText>
        </w:r>
      </w:del>
      <w:r w:rsidRPr="008A6122">
        <w:rPr>
          <w:rFonts w:ascii="Times New Roman" w:hAnsi="Times New Roman" w:cs="Times New Roman"/>
        </w:rPr>
        <w:t>Article 39</w:t>
      </w:r>
      <w:ins w:id="291" w:author="E" w:date="2015-08-25T00:29:00Z">
        <w:r>
          <w:rPr>
            <w:rFonts w:ascii="Times New Roman" w:hAnsi="Times New Roman" w:cs="Times New Roman"/>
          </w:rPr>
          <w:t>.</w:t>
        </w:r>
      </w:ins>
      <w:del w:id="292" w:author="E" w:date="2015-08-25T00:29:00Z">
        <w:r w:rsidRPr="008A6122" w:rsidDel="00094434">
          <w:rPr>
            <w:rFonts w:ascii="Times New Roman" w:hAnsi="Times New Roman" w:cs="Times New Roman"/>
          </w:rPr>
          <w:delText>, http://www.un.org/en/documents/charter/.</w:delText>
        </w:r>
      </w:del>
    </w:p>
  </w:endnote>
  <w:endnote w:id="104">
    <w:p w14:paraId="519EDB65" w14:textId="77777777" w:rsidR="00B40600" w:rsidRPr="00B21B8C" w:rsidRDefault="00B40600" w:rsidP="00E9586C">
      <w:pPr>
        <w:pStyle w:val="EndnoteText"/>
      </w:pPr>
      <w:r w:rsidRPr="008A6122">
        <w:rPr>
          <w:rStyle w:val="EndnoteReference"/>
          <w:rFonts w:ascii="Times New Roman" w:hAnsi="Times New Roman" w:cs="Times New Roman"/>
        </w:rPr>
        <w:endnoteRef/>
      </w:r>
      <w:r w:rsidRPr="008A6122">
        <w:rPr>
          <w:rFonts w:ascii="Times New Roman" w:hAnsi="Times New Roman" w:cs="Times New Roman"/>
        </w:rPr>
        <w:t xml:space="preserve"> Ibid., Art</w:t>
      </w:r>
      <w:r>
        <w:rPr>
          <w:rFonts w:ascii="Times New Roman" w:hAnsi="Times New Roman" w:cs="Times New Roman"/>
        </w:rPr>
        <w:t xml:space="preserve">icles </w:t>
      </w:r>
      <w:r w:rsidRPr="008A6122">
        <w:rPr>
          <w:rFonts w:ascii="Times New Roman" w:hAnsi="Times New Roman" w:cs="Times New Roman"/>
        </w:rPr>
        <w:t>41-49.</w:t>
      </w:r>
    </w:p>
  </w:endnote>
  <w:endnote w:id="105">
    <w:p w14:paraId="565386E2" w14:textId="77777777" w:rsidR="00B40600" w:rsidRPr="002F5654" w:rsidRDefault="00B40600" w:rsidP="007F6A2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w:t>
      </w:r>
      <w:r>
        <w:rPr>
          <w:rFonts w:ascii="Times New Roman" w:hAnsi="Times New Roman" w:cs="Times New Roman"/>
        </w:rPr>
        <w:t>Executive Office of the President of the United States,</w:t>
      </w:r>
      <w:r w:rsidRPr="00046F7E">
        <w:rPr>
          <w:rFonts w:ascii="Times New Roman" w:hAnsi="Times New Roman" w:cs="Times New Roman"/>
        </w:rPr>
        <w:t xml:space="preserve"> “International Strategy for Cyberspace: Prosperity, Security, and Openness in a Networked World,” </w:t>
      </w:r>
      <w:r>
        <w:rPr>
          <w:rFonts w:ascii="Times New Roman" w:hAnsi="Times New Roman" w:cs="Times New Roman"/>
        </w:rPr>
        <w:t xml:space="preserve">(Washington, D.C., May 2011), </w:t>
      </w:r>
      <w:r w:rsidRPr="00611A99">
        <w:rPr>
          <w:rFonts w:ascii="Times New Roman" w:hAnsi="Times New Roman" w:cs="Times New Roman"/>
        </w:rPr>
        <w:t>https://www.whitehouse.gov/sites/default/files/rss_viewer/international_strategy_for_cyberspace.pdf</w:t>
      </w:r>
      <w:r>
        <w:rPr>
          <w:rFonts w:ascii="Times New Roman" w:hAnsi="Times New Roman" w:cs="Times New Roman"/>
        </w:rPr>
        <w:t>.</w:t>
      </w:r>
    </w:p>
  </w:endnote>
  <w:endnote w:id="106">
    <w:p w14:paraId="5D6A7A18" w14:textId="77777777" w:rsidR="00B40600" w:rsidRPr="002F5654" w:rsidRDefault="00B40600" w:rsidP="007F6A2E">
      <w:pPr>
        <w:pStyle w:val="EndnoteText"/>
        <w:rPr>
          <w:rFonts w:ascii="Times New Roman" w:hAnsi="Times New Roman" w:cs="Times New Roman"/>
        </w:rPr>
      </w:pPr>
      <w:r w:rsidRPr="002F5654">
        <w:rPr>
          <w:rStyle w:val="EndnoteReference"/>
          <w:rFonts w:ascii="Times New Roman" w:hAnsi="Times New Roman" w:cs="Times New Roman"/>
        </w:rPr>
        <w:endnoteRef/>
      </w:r>
      <w:r>
        <w:rPr>
          <w:rFonts w:ascii="Times New Roman" w:hAnsi="Times New Roman" w:cs="Times New Roman"/>
        </w:rPr>
        <w:t xml:space="preserve"> </w:t>
      </w:r>
      <w:r w:rsidRPr="008A6122">
        <w:rPr>
          <w:rFonts w:ascii="Times New Roman" w:hAnsi="Times New Roman" w:cs="Times New Roman"/>
        </w:rPr>
        <w:t xml:space="preserve">NATO </w:t>
      </w:r>
      <w:r w:rsidRPr="008A6122">
        <w:rPr>
          <w:rFonts w:ascii="Times New Roman" w:hAnsi="Times New Roman" w:cs="Times New Roman"/>
          <w:shd w:val="clear" w:color="auto" w:fill="FFFFFF"/>
        </w:rPr>
        <w:t>Cooperative Cyber Defence Centre of Excellence</w:t>
      </w:r>
      <w:r w:rsidRPr="008A6122">
        <w:rPr>
          <w:rFonts w:ascii="Times New Roman" w:hAnsi="Times New Roman" w:cs="Times New Roman"/>
        </w:rPr>
        <w:t xml:space="preserve">, </w:t>
      </w:r>
      <w:r w:rsidRPr="008A6122">
        <w:rPr>
          <w:rFonts w:ascii="Times New Roman" w:hAnsi="Times New Roman" w:cs="Times New Roman"/>
          <w:i/>
          <w:iCs/>
          <w:shd w:val="clear" w:color="auto" w:fill="FFFFFF"/>
        </w:rPr>
        <w:t>Tallinn Manual on the International Law Applicable to Cyber Warfare</w:t>
      </w:r>
      <w:r w:rsidRPr="008A6122">
        <w:rPr>
          <w:rFonts w:ascii="Times New Roman" w:hAnsi="Times New Roman" w:cs="Times New Roman"/>
        </w:rPr>
        <w:t xml:space="preserve">, ed. Michael N. Schmitt, (Cambridge: Cambridge University Press: 2013), </w:t>
      </w:r>
      <w:hyperlink r:id="rId7" w:history="1">
        <w:r w:rsidRPr="008A6122">
          <w:rPr>
            <w:rStyle w:val="Hyperlink"/>
            <w:rFonts w:ascii="Times New Roman" w:hAnsi="Times New Roman" w:cs="Times New Roman"/>
            <w:color w:val="auto"/>
          </w:rPr>
          <w:t>http://www.ccdcoe.org/249.html</w:t>
        </w:r>
      </w:hyperlink>
      <w:r w:rsidRPr="008A6122">
        <w:rPr>
          <w:rFonts w:ascii="Times New Roman" w:hAnsi="Times New Roman" w:cs="Times New Roman"/>
        </w:rPr>
        <w:t>.</w:t>
      </w:r>
    </w:p>
  </w:endnote>
  <w:endnote w:id="107">
    <w:p w14:paraId="58DADD6F" w14:textId="77777777" w:rsidR="00B40600" w:rsidRPr="002F5654" w:rsidRDefault="00B40600" w:rsidP="007F6A2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Shaun Waterman, “US-Israeli Cyberattack on Iran was ‘Act of Force,’ NATO Study Found,” </w:t>
      </w:r>
      <w:r w:rsidRPr="002F5654">
        <w:rPr>
          <w:rFonts w:ascii="Times New Roman" w:hAnsi="Times New Roman" w:cs="Times New Roman"/>
          <w:i/>
        </w:rPr>
        <w:t>Washington Times</w:t>
      </w:r>
      <w:r w:rsidRPr="002F5654">
        <w:rPr>
          <w:rFonts w:ascii="Times New Roman" w:hAnsi="Times New Roman" w:cs="Times New Roman"/>
        </w:rPr>
        <w:t>, Mar</w:t>
      </w:r>
      <w:r>
        <w:rPr>
          <w:rFonts w:ascii="Times New Roman" w:hAnsi="Times New Roman" w:cs="Times New Roman"/>
        </w:rPr>
        <w:t>ch</w:t>
      </w:r>
      <w:r w:rsidRPr="002F5654">
        <w:rPr>
          <w:rFonts w:ascii="Times New Roman" w:hAnsi="Times New Roman" w:cs="Times New Roman"/>
        </w:rPr>
        <w:t xml:space="preserve"> 24, 2013, </w:t>
      </w:r>
      <w:hyperlink r:id="rId8" w:history="1">
        <w:r w:rsidRPr="002F5654">
          <w:rPr>
            <w:rStyle w:val="Hyperlink"/>
            <w:rFonts w:ascii="Times New Roman" w:hAnsi="Times New Roman" w:cs="Times New Roman"/>
          </w:rPr>
          <w:t>http://www.washingtontimes.com/news/2013/mar/24/us-israeli-cyberattack-on-iran-was-act-of-force-na/?page=all</w:t>
        </w:r>
      </w:hyperlink>
      <w:r w:rsidRPr="002F5654">
        <w:rPr>
          <w:rFonts w:ascii="Times New Roman" w:hAnsi="Times New Roman" w:cs="Times New Roman"/>
        </w:rPr>
        <w:t>.</w:t>
      </w:r>
    </w:p>
  </w:endnote>
  <w:endnote w:id="108">
    <w:p w14:paraId="5F6DC8AF" w14:textId="77777777" w:rsidR="00B40600" w:rsidRDefault="00B40600" w:rsidP="008A6122">
      <w:pPr>
        <w:spacing w:after="0"/>
        <w:rPr>
          <w:rFonts w:ascii="Times New Roman" w:hAnsi="Times New Roman" w:cs="Times New Roman"/>
          <w:sz w:val="20"/>
          <w:szCs w:val="20"/>
        </w:rPr>
      </w:pPr>
      <w:r>
        <w:rPr>
          <w:rStyle w:val="EndnoteReference"/>
          <w:rFonts w:ascii="Times New Roman" w:hAnsi="Times New Roman" w:cs="Times New Roman"/>
          <w:sz w:val="20"/>
          <w:szCs w:val="20"/>
        </w:rPr>
        <w:endnoteRef/>
      </w:r>
      <w:r w:rsidRPr="008A6122">
        <w:rPr>
          <w:rFonts w:ascii="Times New Roman" w:hAnsi="Times New Roman" w:cs="Times New Roman"/>
          <w:sz w:val="20"/>
          <w:szCs w:val="20"/>
        </w:rPr>
        <w:t xml:space="preserve"> See International Committee of the Red Cross (ICRC),</w:t>
      </w:r>
      <w:r w:rsidRPr="008A6122">
        <w:rPr>
          <w:rStyle w:val="apple-converted-space"/>
          <w:rFonts w:ascii="Times New Roman" w:hAnsi="Times New Roman" w:cs="Times New Roman"/>
          <w:sz w:val="20"/>
          <w:szCs w:val="20"/>
        </w:rPr>
        <w:t> </w:t>
      </w:r>
      <w:r w:rsidRPr="008A6122">
        <w:rPr>
          <w:rFonts w:ascii="Times New Roman" w:hAnsi="Times New Roman" w:cs="Times New Roman"/>
          <w:i/>
          <w:iCs/>
          <w:sz w:val="20"/>
          <w:szCs w:val="20"/>
        </w:rPr>
        <w:t>Geneva Convention Relative to the Protection of Civilian Persons in Time of War (Fourth Geneva Convention)</w:t>
      </w:r>
      <w:r w:rsidRPr="008A6122">
        <w:rPr>
          <w:rFonts w:ascii="Times New Roman" w:hAnsi="Times New Roman" w:cs="Times New Roman"/>
          <w:sz w:val="20"/>
          <w:szCs w:val="20"/>
        </w:rPr>
        <w:t>, August 12, 1949, 75 UNTS 287</w:t>
      </w:r>
      <w:r>
        <w:rPr>
          <w:rFonts w:ascii="Times New Roman" w:hAnsi="Times New Roman" w:cs="Times New Roman"/>
          <w:sz w:val="20"/>
          <w:szCs w:val="20"/>
        </w:rPr>
        <w:t xml:space="preserve">, Annex I, Articles 1-13; </w:t>
      </w:r>
      <w:r w:rsidRPr="008B66EF">
        <w:rPr>
          <w:rFonts w:ascii="Times New Roman" w:hAnsi="Times New Roman" w:cs="Times New Roman"/>
          <w:sz w:val="20"/>
          <w:szCs w:val="20"/>
          <w:rPrChange w:id="300" w:author="E" w:date="2015-08-26T15:52:00Z">
            <w:rPr>
              <w:rFonts w:ascii="Times New Roman" w:hAnsi="Times New Roman" w:cs="Times New Roman"/>
              <w:sz w:val="20"/>
              <w:szCs w:val="20"/>
              <w:shd w:val="clear" w:color="auto" w:fill="F9F9F9"/>
            </w:rPr>
          </w:rPrChange>
        </w:rPr>
        <w:t>International Conferences (The Hague</w:t>
      </w:r>
      <w:r w:rsidRPr="005C17FB">
        <w:rPr>
          <w:rFonts w:ascii="Times New Roman" w:hAnsi="Times New Roman" w:cs="Times New Roman"/>
          <w:sz w:val="20"/>
          <w:szCs w:val="20"/>
          <w:shd w:val="clear" w:color="auto" w:fill="F9F9F9"/>
        </w:rPr>
        <w:t>),</w:t>
      </w:r>
      <w:r w:rsidRPr="005C17FB">
        <w:rPr>
          <w:rStyle w:val="apple-converted-space"/>
          <w:rFonts w:ascii="Times New Roman" w:hAnsi="Times New Roman" w:cs="Times New Roman"/>
          <w:sz w:val="20"/>
          <w:szCs w:val="20"/>
          <w:shd w:val="clear" w:color="auto" w:fill="F9F9F9"/>
        </w:rPr>
        <w:t> </w:t>
      </w:r>
      <w:r w:rsidRPr="005C17FB">
        <w:rPr>
          <w:rFonts w:ascii="Times New Roman" w:hAnsi="Times New Roman" w:cs="Times New Roman"/>
          <w:i/>
          <w:iCs/>
          <w:sz w:val="20"/>
          <w:szCs w:val="20"/>
        </w:rPr>
        <w:t xml:space="preserve">Hague Convention (IV) Respecting the Laws and Customs of War on Land and Its Annex: Regulations Concerning the Laws and Customs of War on </w:t>
      </w:r>
      <w:r w:rsidRPr="005C17FB">
        <w:rPr>
          <w:rFonts w:ascii="Times New Roman" w:hAnsi="Times New Roman" w:cs="Times New Roman"/>
          <w:i/>
          <w:sz w:val="20"/>
          <w:szCs w:val="20"/>
        </w:rPr>
        <w:t>Land</w:t>
      </w:r>
      <w:r w:rsidRPr="008B66EF">
        <w:rPr>
          <w:rFonts w:ascii="Times New Roman" w:hAnsi="Times New Roman" w:cs="Times New Roman"/>
          <w:sz w:val="20"/>
          <w:szCs w:val="20"/>
          <w:rPrChange w:id="301" w:author="E" w:date="2015-08-26T15:52:00Z">
            <w:rPr>
              <w:rFonts w:ascii="Times New Roman" w:hAnsi="Times New Roman" w:cs="Times New Roman"/>
              <w:sz w:val="20"/>
              <w:szCs w:val="20"/>
              <w:shd w:val="clear" w:color="auto" w:fill="F9F9F9"/>
            </w:rPr>
          </w:rPrChange>
        </w:rPr>
        <w:t>, October 18, 1907</w:t>
      </w:r>
      <w:r w:rsidRPr="005C17FB">
        <w:rPr>
          <w:rFonts w:ascii="Times New Roman" w:hAnsi="Times New Roman" w:cs="Times New Roman"/>
          <w:sz w:val="20"/>
          <w:szCs w:val="20"/>
        </w:rPr>
        <w:t>, Articles</w:t>
      </w:r>
      <w:r>
        <w:rPr>
          <w:rFonts w:ascii="Times New Roman" w:hAnsi="Times New Roman" w:cs="Times New Roman"/>
          <w:sz w:val="20"/>
          <w:szCs w:val="20"/>
        </w:rPr>
        <w:t xml:space="preserve"> 27-28, 54. See also the EastWest Institute, </w:t>
      </w:r>
      <w:r>
        <w:rPr>
          <w:rFonts w:ascii="Times New Roman" w:hAnsi="Times New Roman" w:cs="Times New Roman"/>
          <w:i/>
          <w:sz w:val="20"/>
          <w:szCs w:val="20"/>
        </w:rPr>
        <w:t>Working Towards Rules For Governing Cyber Conflict</w:t>
      </w:r>
      <w:r>
        <w:rPr>
          <w:rFonts w:ascii="Times New Roman" w:hAnsi="Times New Roman" w:cs="Times New Roman"/>
          <w:sz w:val="20"/>
          <w:szCs w:val="20"/>
        </w:rPr>
        <w:t>, 12.</w:t>
      </w:r>
    </w:p>
  </w:endnote>
  <w:endnote w:id="109">
    <w:p w14:paraId="11B8C7DB" w14:textId="77777777" w:rsidR="00B40600" w:rsidRDefault="00B40600" w:rsidP="008A6122">
      <w:pPr>
        <w:spacing w:after="0" w:line="240" w:lineRule="auto"/>
        <w:rPr>
          <w:rFonts w:ascii="Times New Roman" w:hAnsi="Times New Roman" w:cs="Times New Roman"/>
          <w:sz w:val="20"/>
          <w:szCs w:val="20"/>
        </w:rPr>
      </w:pPr>
      <w:r>
        <w:rPr>
          <w:rStyle w:val="EndnoteReference"/>
          <w:rFonts w:ascii="Times New Roman" w:hAnsi="Times New Roman" w:cs="Times New Roman"/>
          <w:sz w:val="20"/>
          <w:szCs w:val="20"/>
        </w:rPr>
        <w:endnoteRef/>
      </w:r>
      <w:r w:rsidRPr="008A6122">
        <w:rPr>
          <w:rFonts w:ascii="Times New Roman" w:hAnsi="Times New Roman" w:cs="Times New Roman"/>
          <w:sz w:val="20"/>
          <w:szCs w:val="20"/>
        </w:rPr>
        <w:t xml:space="preserve"> Wayne Madsen, “Stuxnet: A Violation of US Computer Security Law,” </w:t>
      </w:r>
      <w:r w:rsidRPr="008A6122">
        <w:rPr>
          <w:rFonts w:ascii="Times New Roman" w:hAnsi="Times New Roman" w:cs="Times New Roman"/>
          <w:i/>
          <w:sz w:val="20"/>
          <w:szCs w:val="20"/>
        </w:rPr>
        <w:t>OpEdNews</w:t>
      </w:r>
      <w:r w:rsidRPr="008A6122">
        <w:rPr>
          <w:rFonts w:ascii="Times New Roman" w:hAnsi="Times New Roman" w:cs="Times New Roman"/>
          <w:sz w:val="20"/>
          <w:szCs w:val="20"/>
        </w:rPr>
        <w:t>, Jan</w:t>
      </w:r>
      <w:r>
        <w:rPr>
          <w:rFonts w:ascii="Times New Roman" w:hAnsi="Times New Roman" w:cs="Times New Roman"/>
          <w:sz w:val="20"/>
          <w:szCs w:val="20"/>
        </w:rPr>
        <w:t>uary</w:t>
      </w:r>
      <w:r w:rsidRPr="008A6122">
        <w:rPr>
          <w:rFonts w:ascii="Times New Roman" w:hAnsi="Times New Roman" w:cs="Times New Roman"/>
          <w:sz w:val="20"/>
          <w:szCs w:val="20"/>
        </w:rPr>
        <w:t xml:space="preserve"> 19, 2011,  </w:t>
      </w:r>
      <w:hyperlink r:id="rId9" w:history="1">
        <w:r w:rsidRPr="002F5654">
          <w:rPr>
            <w:rStyle w:val="Hyperlink"/>
            <w:rFonts w:ascii="Times New Roman" w:hAnsi="Times New Roman" w:cs="Times New Roman"/>
            <w:sz w:val="20"/>
            <w:szCs w:val="20"/>
          </w:rPr>
          <w:t>http://www.opednews.com/articles/Stuxnet-A-Violation-of-US-by-Wayne-Madsen-110119-734.html</w:t>
        </w:r>
      </w:hyperlink>
      <w:r w:rsidRPr="002F5654">
        <w:rPr>
          <w:rFonts w:ascii="Times New Roman" w:hAnsi="Times New Roman" w:cs="Times New Roman"/>
          <w:sz w:val="20"/>
          <w:szCs w:val="20"/>
        </w:rPr>
        <w:t>.</w:t>
      </w:r>
    </w:p>
  </w:endnote>
  <w:endnote w:id="110">
    <w:p w14:paraId="78D7CDB5" w14:textId="77777777" w:rsidR="00B40600" w:rsidRPr="002F5654" w:rsidRDefault="00B40600" w:rsidP="007F6A2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w:t>
      </w:r>
      <w:ins w:id="312" w:author="E" w:date="2015-08-26T16:03:00Z">
        <w:r>
          <w:rPr>
            <w:rFonts w:ascii="Times New Roman" w:hAnsi="Times New Roman" w:cs="Times New Roman"/>
          </w:rPr>
          <w:t xml:space="preserve">Executive Office of the President of the United States, </w:t>
        </w:r>
      </w:ins>
      <w:r w:rsidRPr="002F5654">
        <w:rPr>
          <w:rFonts w:ascii="Times New Roman" w:hAnsi="Times New Roman" w:cs="Times New Roman"/>
        </w:rPr>
        <w:t>P</w:t>
      </w:r>
      <w:ins w:id="313" w:author="E" w:date="2015-08-26T16:01:00Z">
        <w:r>
          <w:rPr>
            <w:rFonts w:ascii="Times New Roman" w:hAnsi="Times New Roman" w:cs="Times New Roman"/>
          </w:rPr>
          <w:t xml:space="preserve">residential </w:t>
        </w:r>
      </w:ins>
      <w:r w:rsidRPr="002F5654">
        <w:rPr>
          <w:rFonts w:ascii="Times New Roman" w:hAnsi="Times New Roman" w:cs="Times New Roman"/>
        </w:rPr>
        <w:t>P</w:t>
      </w:r>
      <w:ins w:id="314" w:author="E" w:date="2015-08-26T16:01:00Z">
        <w:r>
          <w:rPr>
            <w:rFonts w:ascii="Times New Roman" w:hAnsi="Times New Roman" w:cs="Times New Roman"/>
          </w:rPr>
          <w:t xml:space="preserve">olicy </w:t>
        </w:r>
      </w:ins>
      <w:r w:rsidRPr="002F5654">
        <w:rPr>
          <w:rFonts w:ascii="Times New Roman" w:hAnsi="Times New Roman" w:cs="Times New Roman"/>
        </w:rPr>
        <w:t>D</w:t>
      </w:r>
      <w:ins w:id="315" w:author="E" w:date="2015-08-26T16:01:00Z">
        <w:r>
          <w:rPr>
            <w:rFonts w:ascii="Times New Roman" w:hAnsi="Times New Roman" w:cs="Times New Roman"/>
          </w:rPr>
          <w:t xml:space="preserve">irective </w:t>
        </w:r>
      </w:ins>
      <w:del w:id="316" w:author="E" w:date="2015-08-26T16:01:00Z">
        <w:r w:rsidDel="009B0D1B">
          <w:rPr>
            <w:rFonts w:ascii="Times New Roman" w:hAnsi="Times New Roman" w:cs="Times New Roman"/>
          </w:rPr>
          <w:delText>-</w:delText>
        </w:r>
      </w:del>
      <w:r w:rsidRPr="002F5654">
        <w:rPr>
          <w:rFonts w:ascii="Times New Roman" w:hAnsi="Times New Roman" w:cs="Times New Roman"/>
        </w:rPr>
        <w:t>20</w:t>
      </w:r>
      <w:ins w:id="317" w:author="E" w:date="2015-08-26T16:01:00Z">
        <w:r>
          <w:rPr>
            <w:rFonts w:ascii="Times New Roman" w:hAnsi="Times New Roman" w:cs="Times New Roman"/>
          </w:rPr>
          <w:t xml:space="preserve"> (PPD-20)</w:t>
        </w:r>
      </w:ins>
      <w:ins w:id="318" w:author="E" w:date="2015-08-26T16:03:00Z">
        <w:r>
          <w:rPr>
            <w:rFonts w:ascii="Times New Roman" w:hAnsi="Times New Roman" w:cs="Times New Roman"/>
          </w:rPr>
          <w:t xml:space="preserve">, (Washington, D.C., </w:t>
        </w:r>
      </w:ins>
      <w:del w:id="319" w:author="E" w:date="2015-08-26T16:03:00Z">
        <w:r w:rsidRPr="002F5654" w:rsidDel="0053298A">
          <w:rPr>
            <w:rFonts w:ascii="Times New Roman" w:hAnsi="Times New Roman" w:cs="Times New Roman"/>
          </w:rPr>
          <w:delText>,</w:delText>
        </w:r>
      </w:del>
      <w:ins w:id="320" w:author="E" w:date="2015-08-26T16:01:00Z">
        <w:r>
          <w:rPr>
            <w:rFonts w:ascii="Times New Roman" w:hAnsi="Times New Roman" w:cs="Times New Roman"/>
          </w:rPr>
          <w:t>October 2012</w:t>
        </w:r>
      </w:ins>
      <w:ins w:id="321" w:author="E" w:date="2015-08-26T16:03:00Z">
        <w:r>
          <w:rPr>
            <w:rFonts w:ascii="Times New Roman" w:hAnsi="Times New Roman" w:cs="Times New Roman"/>
          </w:rPr>
          <w:t>)</w:t>
        </w:r>
      </w:ins>
      <w:ins w:id="322" w:author="E" w:date="2015-08-26T16:01:00Z">
        <w:r>
          <w:rPr>
            <w:rFonts w:ascii="Times New Roman" w:hAnsi="Times New Roman" w:cs="Times New Roman"/>
          </w:rPr>
          <w:t>,</w:t>
        </w:r>
      </w:ins>
      <w:r w:rsidRPr="002F5654">
        <w:rPr>
          <w:rFonts w:ascii="Times New Roman" w:hAnsi="Times New Roman" w:cs="Times New Roman"/>
        </w:rPr>
        <w:t xml:space="preserve"> </w:t>
      </w:r>
      <w:hyperlink r:id="rId10" w:history="1">
        <w:r w:rsidRPr="002F5654">
          <w:rPr>
            <w:rStyle w:val="Hyperlink"/>
            <w:rFonts w:ascii="Times New Roman" w:hAnsi="Times New Roman" w:cs="Times New Roman"/>
          </w:rPr>
          <w:t>http://www.theguardian.com/world/interactive/2013/jun/07/obama-cyber-directive-full-text</w:t>
        </w:r>
      </w:hyperlink>
      <w:r w:rsidRPr="002F5654">
        <w:rPr>
          <w:rFonts w:ascii="Times New Roman" w:hAnsi="Times New Roman" w:cs="Times New Roman"/>
        </w:rPr>
        <w:t>.</w:t>
      </w:r>
    </w:p>
  </w:endnote>
  <w:endnote w:id="111">
    <w:p w14:paraId="09FB9EF4" w14:textId="77777777" w:rsidR="00B40600" w:rsidRPr="002F5654" w:rsidRDefault="00B40600" w:rsidP="007F6A2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w:t>
      </w:r>
      <w:r>
        <w:rPr>
          <w:rFonts w:ascii="Times New Roman" w:hAnsi="Times New Roman" w:cs="Times New Roman"/>
        </w:rPr>
        <w:t xml:space="preserve">James E. Baker, </w:t>
      </w:r>
      <w:r w:rsidRPr="008A6122">
        <w:rPr>
          <w:rFonts w:ascii="Times New Roman" w:hAnsi="Times New Roman" w:cs="Times New Roman"/>
          <w:i/>
        </w:rPr>
        <w:t>In the Common Defense: National Security Law for Perilous Times</w:t>
      </w:r>
      <w:r w:rsidRPr="002F5654">
        <w:rPr>
          <w:rFonts w:ascii="Times New Roman" w:hAnsi="Times New Roman" w:cs="Times New Roman"/>
        </w:rPr>
        <w:t xml:space="preserve">, </w:t>
      </w:r>
      <w:r>
        <w:rPr>
          <w:rFonts w:ascii="Times New Roman" w:hAnsi="Times New Roman" w:cs="Times New Roman"/>
        </w:rPr>
        <w:t>(</w:t>
      </w:r>
      <w:r w:rsidRPr="002F5654">
        <w:rPr>
          <w:rFonts w:ascii="Times New Roman" w:hAnsi="Times New Roman" w:cs="Times New Roman"/>
        </w:rPr>
        <w:t>Cambridge: Cambridge University Press</w:t>
      </w:r>
      <w:r>
        <w:rPr>
          <w:rFonts w:ascii="Times New Roman" w:hAnsi="Times New Roman" w:cs="Times New Roman"/>
        </w:rPr>
        <w:t>,</w:t>
      </w:r>
      <w:r w:rsidRPr="002F5654">
        <w:rPr>
          <w:rFonts w:ascii="Times New Roman" w:hAnsi="Times New Roman" w:cs="Times New Roman"/>
        </w:rPr>
        <w:t xml:space="preserve"> 2007</w:t>
      </w:r>
      <w:r>
        <w:rPr>
          <w:rFonts w:ascii="Times New Roman" w:hAnsi="Times New Roman" w:cs="Times New Roman"/>
        </w:rPr>
        <w:t>):</w:t>
      </w:r>
      <w:r w:rsidRPr="002F5654">
        <w:rPr>
          <w:rFonts w:ascii="Times New Roman" w:hAnsi="Times New Roman" w:cs="Times New Roman"/>
        </w:rPr>
        <w:t xml:space="preserve"> 16.</w:t>
      </w:r>
    </w:p>
  </w:endnote>
  <w:endnote w:id="112">
    <w:p w14:paraId="150DB668" w14:textId="77777777" w:rsidR="00B40600" w:rsidRPr="002F5654" w:rsidRDefault="00B40600" w:rsidP="007F6A2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Awr Hawkins, “Will White House Prosecute Four Star General as Stuxnet Leaker?,” </w:t>
      </w:r>
      <w:r w:rsidRPr="002F5654">
        <w:rPr>
          <w:rFonts w:ascii="Times New Roman" w:hAnsi="Times New Roman" w:cs="Times New Roman"/>
          <w:i/>
        </w:rPr>
        <w:t>Breitbart</w:t>
      </w:r>
      <w:r w:rsidRPr="002F5654">
        <w:rPr>
          <w:rFonts w:ascii="Times New Roman" w:hAnsi="Times New Roman" w:cs="Times New Roman"/>
        </w:rPr>
        <w:t>, June 28</w:t>
      </w:r>
      <w:r>
        <w:rPr>
          <w:rFonts w:ascii="Times New Roman" w:hAnsi="Times New Roman" w:cs="Times New Roman"/>
        </w:rPr>
        <w:t>,</w:t>
      </w:r>
      <w:r w:rsidRPr="002F5654">
        <w:rPr>
          <w:rFonts w:ascii="Times New Roman" w:hAnsi="Times New Roman" w:cs="Times New Roman"/>
        </w:rPr>
        <w:t xml:space="preserve"> 2013</w:t>
      </w:r>
      <w:r>
        <w:rPr>
          <w:rFonts w:ascii="Times New Roman" w:hAnsi="Times New Roman" w:cs="Times New Roman"/>
        </w:rPr>
        <w:t>,</w:t>
      </w:r>
      <w:r w:rsidRPr="002F5654">
        <w:rPr>
          <w:rFonts w:ascii="Times New Roman" w:hAnsi="Times New Roman" w:cs="Times New Roman"/>
        </w:rPr>
        <w:t xml:space="preserve"> </w:t>
      </w:r>
      <w:hyperlink r:id="rId11" w:history="1">
        <w:r w:rsidRPr="002F5654">
          <w:rPr>
            <w:rStyle w:val="Hyperlink"/>
            <w:rFonts w:ascii="Times New Roman" w:hAnsi="Times New Roman" w:cs="Times New Roman"/>
          </w:rPr>
          <w:t>http://www.breitbart.com/Big-Peace/2013/06/28/Will-White-House-Prosecute-Four-Star-General-As-A-Leaker</w:t>
        </w:r>
      </w:hyperlink>
      <w:r>
        <w:rPr>
          <w:rFonts w:ascii="Times New Roman" w:hAnsi="Times New Roman" w:cs="Times New Roman"/>
        </w:rPr>
        <w:t xml:space="preserve">; and </w:t>
      </w:r>
      <w:r w:rsidRPr="002F5654">
        <w:rPr>
          <w:rFonts w:ascii="Times New Roman" w:hAnsi="Times New Roman" w:cs="Times New Roman"/>
        </w:rPr>
        <w:t xml:space="preserve">Annika McGinnis, “House May Prosecute Journalists for Reporting Leaked Information,” </w:t>
      </w:r>
      <w:r w:rsidRPr="002F5654">
        <w:rPr>
          <w:rFonts w:ascii="Times New Roman" w:hAnsi="Times New Roman" w:cs="Times New Roman"/>
          <w:i/>
        </w:rPr>
        <w:t>Christian Science Monitor</w:t>
      </w:r>
      <w:r w:rsidRPr="002F5654">
        <w:rPr>
          <w:rFonts w:ascii="Times New Roman" w:hAnsi="Times New Roman" w:cs="Times New Roman"/>
        </w:rPr>
        <w:t>, July 11, 2012, http://www.csmonitor.com/USA/Latest-News-Wires/2012/0711/House-may-prosecute-journalists-for-reporting-leaked-information</w:t>
      </w:r>
      <w:r>
        <w:rPr>
          <w:rFonts w:ascii="Times New Roman" w:hAnsi="Times New Roman" w:cs="Times New Roman"/>
        </w:rPr>
        <w:t>.</w:t>
      </w:r>
    </w:p>
  </w:endnote>
  <w:endnote w:id="113">
    <w:p w14:paraId="4A1B7D5C" w14:textId="77777777" w:rsidR="00B40600" w:rsidRPr="002F5654" w:rsidRDefault="00B40600" w:rsidP="007F6A2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w:t>
      </w:r>
      <w:r>
        <w:rPr>
          <w:rFonts w:ascii="Times New Roman" w:hAnsi="Times New Roman" w:cs="Times New Roman"/>
        </w:rPr>
        <w:t>U</w:t>
      </w:r>
      <w:del w:id="335" w:author="E" w:date="2015-08-26T15:54:00Z">
        <w:r w:rsidDel="005C17FB">
          <w:rPr>
            <w:rFonts w:ascii="Times New Roman" w:hAnsi="Times New Roman" w:cs="Times New Roman"/>
          </w:rPr>
          <w:delText>.</w:delText>
        </w:r>
      </w:del>
      <w:r>
        <w:rPr>
          <w:rFonts w:ascii="Times New Roman" w:hAnsi="Times New Roman" w:cs="Times New Roman"/>
        </w:rPr>
        <w:t>S</w:t>
      </w:r>
      <w:del w:id="336" w:author="E" w:date="2015-08-26T15:54:00Z">
        <w:r w:rsidDel="005C17FB">
          <w:rPr>
            <w:rFonts w:ascii="Times New Roman" w:hAnsi="Times New Roman" w:cs="Times New Roman"/>
          </w:rPr>
          <w:delText>.</w:delText>
        </w:r>
      </w:del>
      <w:r>
        <w:rPr>
          <w:rFonts w:ascii="Times New Roman" w:hAnsi="Times New Roman" w:cs="Times New Roman"/>
        </w:rPr>
        <w:t xml:space="preserve"> Department of Justice, Computer Crime and Intellectual Property Section, Criminal Division, </w:t>
      </w:r>
      <w:r>
        <w:rPr>
          <w:rFonts w:ascii="Times New Roman" w:hAnsi="Times New Roman" w:cs="Times New Roman"/>
          <w:i/>
        </w:rPr>
        <w:t>Prosectuing Computer Crimes</w:t>
      </w:r>
      <w:r>
        <w:rPr>
          <w:rFonts w:ascii="Times New Roman" w:hAnsi="Times New Roman" w:cs="Times New Roman"/>
        </w:rPr>
        <w:t xml:space="preserve">, (Second edition, 2010), </w:t>
      </w:r>
      <w:r w:rsidRPr="00920ADA">
        <w:rPr>
          <w:rFonts w:ascii="Times New Roman" w:hAnsi="Times New Roman" w:cs="Times New Roman"/>
        </w:rPr>
        <w:t>http://www.justice.gov/sites/default/files/criminal-ccips/legacy/2015/01/14/ccmanual.pdf</w:t>
      </w:r>
      <w:r w:rsidRPr="002F5654">
        <w:rPr>
          <w:rFonts w:ascii="Times New Roman" w:hAnsi="Times New Roman" w:cs="Times New Roman"/>
        </w:rPr>
        <w:t>.</w:t>
      </w:r>
    </w:p>
  </w:endnote>
  <w:endnote w:id="114">
    <w:p w14:paraId="1BA51A80" w14:textId="77777777" w:rsidR="00B40600" w:rsidRPr="002F5654" w:rsidRDefault="00B40600" w:rsidP="007F6A2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Stilgherrian, “Cyber Espionage ‘Extremely Dangerous’ for International Trust: Kaspersky,” </w:t>
      </w:r>
      <w:r w:rsidRPr="002F5654">
        <w:rPr>
          <w:rFonts w:ascii="Times New Roman" w:hAnsi="Times New Roman" w:cs="Times New Roman"/>
          <w:i/>
        </w:rPr>
        <w:t>ZDNet</w:t>
      </w:r>
      <w:r w:rsidRPr="002F5654">
        <w:rPr>
          <w:rFonts w:ascii="Times New Roman" w:hAnsi="Times New Roman" w:cs="Times New Roman"/>
        </w:rPr>
        <w:t>, Nov</w:t>
      </w:r>
      <w:r>
        <w:rPr>
          <w:rFonts w:ascii="Times New Roman" w:hAnsi="Times New Roman" w:cs="Times New Roman"/>
        </w:rPr>
        <w:t>ember</w:t>
      </w:r>
      <w:r w:rsidRPr="002F5654">
        <w:rPr>
          <w:rFonts w:ascii="Times New Roman" w:hAnsi="Times New Roman" w:cs="Times New Roman"/>
        </w:rPr>
        <w:t xml:space="preserve"> 7, 2013, </w:t>
      </w:r>
      <w:hyperlink r:id="rId12" w:history="1">
        <w:r w:rsidRPr="002F5654">
          <w:rPr>
            <w:rStyle w:val="Hyperlink"/>
            <w:rFonts w:ascii="Times New Roman" w:hAnsi="Times New Roman" w:cs="Times New Roman"/>
          </w:rPr>
          <w:t>http://www.zdnet.com/cyber-espionage-extremely-dangerous-for-international-trust-kaspersky-7000022915/</w:t>
        </w:r>
      </w:hyperlink>
      <w:r w:rsidRPr="002F5654">
        <w:rPr>
          <w:rFonts w:ascii="Times New Roman" w:hAnsi="Times New Roman" w:cs="Times New Roman"/>
        </w:rPr>
        <w:t>.</w:t>
      </w:r>
    </w:p>
  </w:endnote>
  <w:endnote w:id="115">
    <w:p w14:paraId="27F65F71"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A third important milestone in 2012, which is not the focus of this paper, was the resolution adopted by the UN Human Rights Council affirming that human rights must be protected online as well as offline. (United Nations General Assembly, Human Rights Council Twentieth Session, </w:t>
      </w:r>
      <w:hyperlink r:id="rId13" w:history="1">
        <w:r w:rsidRPr="00854918">
          <w:rPr>
            <w:rStyle w:val="Hyperlink"/>
            <w:rFonts w:ascii="Times New Roman" w:hAnsi="Times New Roman" w:cs="Times New Roman"/>
          </w:rPr>
          <w:t>20/L13… The Promotion, Protection and Enjoyment of Human Rights on the Internet</w:t>
        </w:r>
      </w:hyperlink>
      <w:r w:rsidRPr="00854918">
        <w:rPr>
          <w:rFonts w:ascii="Times New Roman" w:hAnsi="Times New Roman" w:cs="Times New Roman"/>
        </w:rPr>
        <w:t xml:space="preserve">, A/HRC/20/L.13 (June 29, 2012), Office of the High Commissioner for Human Rights website, </w:t>
      </w:r>
      <w:r>
        <w:fldChar w:fldCharType="begin"/>
      </w:r>
      <w:ins w:id="339" w:author="E" w:date="2015-08-26T17:22:00Z">
        <w:r>
          <w:instrText>HYPERLINK "http://www.loc.gov/lawweb/servlet/lloc_news?disp3_l205403231_text"</w:instrText>
        </w:r>
      </w:ins>
      <w:r>
        <w:fldChar w:fldCharType="separate"/>
      </w:r>
      <w:r w:rsidRPr="00854918">
        <w:rPr>
          <w:rStyle w:val="Hyperlink"/>
          <w:rFonts w:ascii="Times New Roman" w:hAnsi="Times New Roman" w:cs="Times New Roman"/>
        </w:rPr>
        <w:t>http://www.loc.gov/lawweb/servlet/lloc_news?disp3_l205403231_text</w:t>
      </w:r>
      <w:r>
        <w:fldChar w:fldCharType="end"/>
      </w:r>
      <w:r w:rsidRPr="00AD1A33">
        <w:rPr>
          <w:rStyle w:val="Hyperlink"/>
          <w:rFonts w:ascii="Times New Roman" w:hAnsi="Times New Roman" w:cs="Times New Roman"/>
          <w:color w:val="auto"/>
          <w:u w:val="none"/>
        </w:rPr>
        <w:t>).</w:t>
      </w:r>
    </w:p>
  </w:endnote>
  <w:endnote w:id="116">
    <w:p w14:paraId="31B83BB5"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David </w:t>
      </w:r>
      <w:r>
        <w:rPr>
          <w:rFonts w:ascii="Times New Roman" w:hAnsi="Times New Roman" w:cs="Times New Roman"/>
        </w:rPr>
        <w:t xml:space="preserve">E. </w:t>
      </w:r>
      <w:r w:rsidRPr="00854918">
        <w:rPr>
          <w:rFonts w:ascii="Times New Roman" w:hAnsi="Times New Roman" w:cs="Times New Roman"/>
        </w:rPr>
        <w:t xml:space="preserve">Sanger, “Obama Order Sped Up Wave of Cyberattacks against Iran,” </w:t>
      </w:r>
      <w:r w:rsidRPr="00854918">
        <w:rPr>
          <w:rFonts w:ascii="Times New Roman" w:hAnsi="Times New Roman" w:cs="Times New Roman"/>
          <w:i/>
        </w:rPr>
        <w:t>New York Times</w:t>
      </w:r>
      <w:r w:rsidRPr="00854918">
        <w:rPr>
          <w:rFonts w:ascii="Times New Roman" w:hAnsi="Times New Roman" w:cs="Times New Roman"/>
        </w:rPr>
        <w:t xml:space="preserve">, June 1, 2012, </w:t>
      </w:r>
      <w:hyperlink r:id="rId14" w:history="1">
        <w:r w:rsidRPr="00854918">
          <w:rPr>
            <w:rStyle w:val="Hyperlink"/>
            <w:rFonts w:ascii="Times New Roman" w:hAnsi="Times New Roman" w:cs="Times New Roman"/>
          </w:rPr>
          <w:t>http://www.nytimes.com/2012/06/01/world/middleeast/obama-ordered-wave-of-cyberattacks-against-iran.html</w:t>
        </w:r>
      </w:hyperlink>
      <w:r w:rsidRPr="00854918">
        <w:rPr>
          <w:rFonts w:ascii="Times New Roman" w:hAnsi="Times New Roman" w:cs="Times New Roman"/>
        </w:rPr>
        <w:t>.</w:t>
      </w:r>
    </w:p>
  </w:endnote>
  <w:endnote w:id="117">
    <w:p w14:paraId="03D75770"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While the US government has not officially acknowledged the accuracy of the reporting, NB</w:t>
      </w:r>
      <w:r>
        <w:rPr>
          <w:rFonts w:ascii="Times New Roman" w:hAnsi="Times New Roman" w:cs="Times New Roman"/>
        </w:rPr>
        <w:t>C</w:t>
      </w:r>
      <w:r w:rsidRPr="00854918">
        <w:rPr>
          <w:rFonts w:ascii="Times New Roman" w:hAnsi="Times New Roman" w:cs="Times New Roman"/>
        </w:rPr>
        <w:t xml:space="preserve"> News reported a year later that the former vice-chairman of the Joint Chiefs of Staff was under investigation by the Department of Justice for allegedly leaking information about the operation to the </w:t>
      </w:r>
      <w:r w:rsidRPr="008A6122">
        <w:rPr>
          <w:rFonts w:ascii="Times New Roman" w:hAnsi="Times New Roman" w:cs="Times New Roman"/>
          <w:i/>
        </w:rPr>
        <w:t>New York Times</w:t>
      </w:r>
      <w:r w:rsidRPr="00854918">
        <w:rPr>
          <w:rFonts w:ascii="Times New Roman" w:hAnsi="Times New Roman" w:cs="Times New Roman"/>
        </w:rPr>
        <w:t xml:space="preserve">. “Ex-Pentagon </w:t>
      </w:r>
      <w:r>
        <w:rPr>
          <w:rFonts w:ascii="Times New Roman" w:hAnsi="Times New Roman" w:cs="Times New Roman"/>
        </w:rPr>
        <w:t>G</w:t>
      </w:r>
      <w:r w:rsidRPr="00854918">
        <w:rPr>
          <w:rFonts w:ascii="Times New Roman" w:hAnsi="Times New Roman" w:cs="Times New Roman"/>
        </w:rPr>
        <w:t xml:space="preserve">eneral </w:t>
      </w:r>
      <w:r>
        <w:rPr>
          <w:rFonts w:ascii="Times New Roman" w:hAnsi="Times New Roman" w:cs="Times New Roman"/>
        </w:rPr>
        <w:t>T</w:t>
      </w:r>
      <w:r w:rsidRPr="00854918">
        <w:rPr>
          <w:rFonts w:ascii="Times New Roman" w:hAnsi="Times New Roman" w:cs="Times New Roman"/>
        </w:rPr>
        <w:t xml:space="preserve">arget of </w:t>
      </w:r>
      <w:r>
        <w:rPr>
          <w:rFonts w:ascii="Times New Roman" w:hAnsi="Times New Roman" w:cs="Times New Roman"/>
        </w:rPr>
        <w:t>L</w:t>
      </w:r>
      <w:r w:rsidRPr="00854918">
        <w:rPr>
          <w:rFonts w:ascii="Times New Roman" w:hAnsi="Times New Roman" w:cs="Times New Roman"/>
        </w:rPr>
        <w:t xml:space="preserve">eak </w:t>
      </w:r>
      <w:r>
        <w:rPr>
          <w:rFonts w:ascii="Times New Roman" w:hAnsi="Times New Roman" w:cs="Times New Roman"/>
        </w:rPr>
        <w:t>I</w:t>
      </w:r>
      <w:r w:rsidRPr="00854918">
        <w:rPr>
          <w:rFonts w:ascii="Times New Roman" w:hAnsi="Times New Roman" w:cs="Times New Roman"/>
        </w:rPr>
        <w:t xml:space="preserve">nvestigation, </w:t>
      </w:r>
      <w:r>
        <w:rPr>
          <w:rFonts w:ascii="Times New Roman" w:hAnsi="Times New Roman" w:cs="Times New Roman"/>
        </w:rPr>
        <w:t>S</w:t>
      </w:r>
      <w:r w:rsidRPr="00854918">
        <w:rPr>
          <w:rFonts w:ascii="Times New Roman" w:hAnsi="Times New Roman" w:cs="Times New Roman"/>
        </w:rPr>
        <w:t xml:space="preserve">ources </w:t>
      </w:r>
      <w:r>
        <w:rPr>
          <w:rFonts w:ascii="Times New Roman" w:hAnsi="Times New Roman" w:cs="Times New Roman"/>
        </w:rPr>
        <w:t>S</w:t>
      </w:r>
      <w:r w:rsidRPr="00854918">
        <w:rPr>
          <w:rFonts w:ascii="Times New Roman" w:hAnsi="Times New Roman" w:cs="Times New Roman"/>
        </w:rPr>
        <w:t>ay</w:t>
      </w:r>
      <w:r w:rsidRPr="008A6122">
        <w:rPr>
          <w:rFonts w:ascii="Times New Roman" w:hAnsi="Times New Roman" w:cs="Times New Roman"/>
          <w:i/>
        </w:rPr>
        <w:t xml:space="preserve">,” </w:t>
      </w:r>
      <w:r w:rsidRPr="008A6122">
        <w:rPr>
          <w:rFonts w:ascii="Times New Roman" w:hAnsi="Times New Roman" w:cs="Times New Roman"/>
        </w:rPr>
        <w:t>NBC News</w:t>
      </w:r>
      <w:r>
        <w:rPr>
          <w:rFonts w:ascii="Times New Roman" w:hAnsi="Times New Roman" w:cs="Times New Roman"/>
          <w:i/>
        </w:rPr>
        <w:t>,</w:t>
      </w:r>
      <w:r w:rsidRPr="00854918">
        <w:rPr>
          <w:rFonts w:ascii="Times New Roman" w:hAnsi="Times New Roman" w:cs="Times New Roman"/>
        </w:rPr>
        <w:t xml:space="preserve"> June 27, 2013, </w:t>
      </w:r>
      <w:hyperlink r:id="rId15" w:history="1">
        <w:r w:rsidRPr="00854918">
          <w:rPr>
            <w:rStyle w:val="Hyperlink"/>
            <w:rFonts w:ascii="Times New Roman" w:hAnsi="Times New Roman" w:cs="Times New Roman"/>
          </w:rPr>
          <w:t>http://investigations.nbcnews.com/_news/2013/06/27/19174350-ex-pentagon-general-target-of-leak-investigation-sources-say</w:t>
        </w:r>
      </w:hyperlink>
      <w:r w:rsidRPr="00854918">
        <w:rPr>
          <w:rStyle w:val="Hyperlink"/>
          <w:rFonts w:ascii="Times New Roman" w:hAnsi="Times New Roman" w:cs="Times New Roman"/>
        </w:rPr>
        <w:t>.</w:t>
      </w:r>
    </w:p>
  </w:endnote>
  <w:endnote w:id="118">
    <w:p w14:paraId="77421E81"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For more details on WCIT, see Tim Maurer, “What’s at Stake at WCIT?” </w:t>
      </w:r>
      <w:r w:rsidRPr="00854918">
        <w:rPr>
          <w:rFonts w:ascii="Times New Roman" w:hAnsi="Times New Roman" w:cs="Times New Roman"/>
          <w:i/>
        </w:rPr>
        <w:t>New America Foundation,</w:t>
      </w:r>
      <w:r w:rsidRPr="00854918">
        <w:rPr>
          <w:rFonts w:ascii="Times New Roman" w:hAnsi="Times New Roman" w:cs="Times New Roman"/>
        </w:rPr>
        <w:t xml:space="preserve"> December 5, 2012, </w:t>
      </w:r>
      <w:hyperlink r:id="rId16" w:history="1">
        <w:r w:rsidRPr="00854918">
          <w:rPr>
            <w:rStyle w:val="Hyperlink"/>
            <w:rFonts w:ascii="Times New Roman" w:hAnsi="Times New Roman" w:cs="Times New Roman"/>
          </w:rPr>
          <w:t>http://newamerica.net/publications/policy/whats_at_stake_at_wcit</w:t>
        </w:r>
      </w:hyperlink>
      <w:r w:rsidRPr="00854918">
        <w:rPr>
          <w:rFonts w:ascii="Times New Roman" w:hAnsi="Times New Roman" w:cs="Times New Roman"/>
        </w:rPr>
        <w:t>.</w:t>
      </w:r>
    </w:p>
  </w:endnote>
  <w:endnote w:id="119">
    <w:p w14:paraId="3E992B42"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Please note that this assessment is based on a review of literature in English; texts in other languages might offer different conclusions.</w:t>
      </w:r>
    </w:p>
  </w:endnote>
  <w:endnote w:id="120">
    <w:p w14:paraId="151D4823"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For more details on Flame, see Tim Maurer and David Weinstein, “Flame Thrower,” </w:t>
      </w:r>
      <w:r w:rsidRPr="00854918">
        <w:rPr>
          <w:rFonts w:ascii="Times New Roman" w:hAnsi="Times New Roman" w:cs="Times New Roman"/>
          <w:i/>
        </w:rPr>
        <w:t>Foreign Policy</w:t>
      </w:r>
      <w:r w:rsidRPr="00854918">
        <w:rPr>
          <w:rFonts w:ascii="Times New Roman" w:hAnsi="Times New Roman" w:cs="Times New Roman"/>
        </w:rPr>
        <w:t xml:space="preserve">, May 29, 2012, </w:t>
      </w:r>
      <w:hyperlink r:id="rId17" w:history="1">
        <w:r w:rsidRPr="00854918">
          <w:rPr>
            <w:rStyle w:val="Hyperlink"/>
            <w:rFonts w:ascii="Times New Roman" w:hAnsi="Times New Roman" w:cs="Times New Roman"/>
          </w:rPr>
          <w:t>http://www.foreignpolicy.com/articles/2012/05/29/flame_thrower</w:t>
        </w:r>
      </w:hyperlink>
      <w:r w:rsidRPr="00854918">
        <w:rPr>
          <w:rFonts w:ascii="Times New Roman" w:hAnsi="Times New Roman" w:cs="Times New Roman"/>
        </w:rPr>
        <w:t>.</w:t>
      </w:r>
    </w:p>
  </w:endnote>
  <w:endnote w:id="121">
    <w:p w14:paraId="1F65334B"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Kaspersky Lab, “Resource 207: Kaspersky Lab Research Proves that Stuxnet and Flame Developers are Connected,” June 11, 2012, </w:t>
      </w:r>
      <w:hyperlink r:id="rId18" w:history="1">
        <w:r w:rsidRPr="00854918">
          <w:rPr>
            <w:rStyle w:val="Hyperlink"/>
            <w:rFonts w:ascii="Times New Roman" w:hAnsi="Times New Roman" w:cs="Times New Roman"/>
          </w:rPr>
          <w:t>http://www.kaspersky.com/about/news/virus/2012/Resource_207_Kaspersky_Lab_Research_Proves_that_Stuxnet_and_Flame_Developers_are_Connected</w:t>
        </w:r>
      </w:hyperlink>
      <w:r w:rsidRPr="00854918">
        <w:rPr>
          <w:rFonts w:ascii="Times New Roman" w:hAnsi="Times New Roman" w:cs="Times New Roman"/>
        </w:rPr>
        <w:t>.</w:t>
      </w:r>
    </w:p>
  </w:endnote>
  <w:endnote w:id="122">
    <w:p w14:paraId="086D9027" w14:textId="77777777" w:rsidR="00B40600" w:rsidRDefault="00B40600" w:rsidP="008A6122">
      <w:pPr>
        <w:spacing w:after="0"/>
        <w:rPr>
          <w:rFonts w:ascii="Times New Roman" w:hAnsi="Times New Roman" w:cs="Times New Roman"/>
          <w:sz w:val="18"/>
          <w:szCs w:val="18"/>
        </w:rPr>
      </w:pPr>
      <w:r w:rsidRPr="00854918">
        <w:rPr>
          <w:rStyle w:val="EndnoteReference"/>
          <w:rFonts w:ascii="Times New Roman" w:hAnsi="Times New Roman" w:cs="Times New Roman"/>
          <w:sz w:val="18"/>
          <w:szCs w:val="18"/>
        </w:rPr>
        <w:endnoteRef/>
      </w:r>
      <w:r w:rsidRPr="00854918">
        <w:rPr>
          <w:rFonts w:ascii="Times New Roman" w:hAnsi="Times New Roman" w:cs="Times New Roman"/>
          <w:sz w:val="18"/>
          <w:szCs w:val="18"/>
        </w:rPr>
        <w:t xml:space="preserve"> </w:t>
      </w:r>
      <w:r w:rsidRPr="00854918">
        <w:rPr>
          <w:rFonts w:ascii="Times New Roman" w:hAnsi="Times New Roman" w:cs="Times New Roman"/>
          <w:sz w:val="20"/>
          <w:szCs w:val="20"/>
        </w:rPr>
        <w:t xml:space="preserve">Adam Segal, “Stuxnet and Flame: Take a Breath,” </w:t>
      </w:r>
      <w:r w:rsidRPr="00854918">
        <w:rPr>
          <w:rFonts w:ascii="Times New Roman" w:hAnsi="Times New Roman" w:cs="Times New Roman"/>
          <w:i/>
          <w:sz w:val="20"/>
          <w:szCs w:val="20"/>
        </w:rPr>
        <w:t>The Diplomat</w:t>
      </w:r>
      <w:r w:rsidRPr="00854918">
        <w:rPr>
          <w:rFonts w:ascii="Times New Roman" w:hAnsi="Times New Roman" w:cs="Times New Roman"/>
          <w:sz w:val="20"/>
          <w:szCs w:val="20"/>
        </w:rPr>
        <w:t>, June 7, 2012</w:t>
      </w:r>
      <w:r w:rsidRPr="00854918">
        <w:rPr>
          <w:rFonts w:ascii="Times New Roman" w:hAnsi="Times New Roman" w:cs="Times New Roman"/>
          <w:sz w:val="18"/>
          <w:szCs w:val="18"/>
        </w:rPr>
        <w:t xml:space="preserve">, </w:t>
      </w:r>
      <w:hyperlink r:id="rId19">
        <w:r w:rsidRPr="00854918">
          <w:rPr>
            <w:rFonts w:ascii="Times New Roman" w:hAnsi="Times New Roman" w:cs="Times New Roman"/>
            <w:color w:val="1155CC"/>
            <w:sz w:val="20"/>
            <w:szCs w:val="20"/>
            <w:u w:val="single"/>
          </w:rPr>
          <w:t>http://thediplomat.com/flashpoints-blog/2012/06/07/stuxnet-and-flame-take-a-breath/</w:t>
        </w:r>
      </w:hyperlink>
      <w:r w:rsidRPr="008B66EF">
        <w:rPr>
          <w:rFonts w:ascii="Times New Roman" w:hAnsi="Times New Roman" w:cs="Times New Roman"/>
          <w:sz w:val="20"/>
          <w:szCs w:val="20"/>
          <w:rPrChange w:id="340" w:author="E" w:date="2015-08-26T17:23:00Z">
            <w:rPr>
              <w:rFonts w:ascii="Times New Roman" w:hAnsi="Times New Roman" w:cs="Times New Roman"/>
              <w:color w:val="1155CC"/>
              <w:sz w:val="20"/>
              <w:szCs w:val="20"/>
              <w:u w:val="single"/>
            </w:rPr>
          </w:rPrChange>
        </w:rPr>
        <w:t>.</w:t>
      </w:r>
    </w:p>
  </w:endnote>
  <w:endnote w:id="123">
    <w:p w14:paraId="6E3FDBB7" w14:textId="77777777" w:rsidR="00B40600" w:rsidRPr="008A6122" w:rsidRDefault="00B40600" w:rsidP="00517882">
      <w:pPr>
        <w:pStyle w:val="EndnoteText"/>
        <w:rPr>
          <w:rFonts w:ascii="Times New Roman" w:hAnsi="Times New Roman" w:cs="Times New Roman"/>
          <w:szCs w:val="18"/>
        </w:rPr>
      </w:pPr>
      <w:r w:rsidRPr="008A6122">
        <w:rPr>
          <w:rStyle w:val="EndnoteReference"/>
          <w:rFonts w:ascii="Times New Roman" w:hAnsi="Times New Roman" w:cs="Times New Roman"/>
          <w:szCs w:val="18"/>
        </w:rPr>
        <w:endnoteRef/>
      </w:r>
      <w:r w:rsidRPr="008A6122">
        <w:rPr>
          <w:rFonts w:ascii="Times New Roman" w:hAnsi="Times New Roman" w:cs="Times New Roman"/>
          <w:szCs w:val="18"/>
        </w:rPr>
        <w:t xml:space="preserve"> James A. Lewis, “In Defense of Stuxnet,” </w:t>
      </w:r>
      <w:r w:rsidRPr="008A6122">
        <w:rPr>
          <w:rFonts w:ascii="Times New Roman" w:hAnsi="Times New Roman" w:cs="Times New Roman"/>
          <w:i/>
          <w:szCs w:val="18"/>
        </w:rPr>
        <w:t>Military and Strategic Affairs,</w:t>
      </w:r>
      <w:r w:rsidRPr="008A6122">
        <w:rPr>
          <w:rFonts w:ascii="Times New Roman" w:hAnsi="Times New Roman" w:cs="Times New Roman"/>
          <w:szCs w:val="18"/>
        </w:rPr>
        <w:t xml:space="preserve"> Vol. 4, No. 3 (December 2012), </w:t>
      </w:r>
      <w:hyperlink r:id="rId20">
        <w:r w:rsidRPr="008A6122">
          <w:rPr>
            <w:rFonts w:ascii="Times New Roman" w:hAnsi="Times New Roman" w:cs="Times New Roman"/>
            <w:color w:val="1155CC"/>
            <w:szCs w:val="18"/>
            <w:u w:val="single"/>
          </w:rPr>
          <w:t>http://i-hls.com/wp-content/uploads/2013/04/In-Defense-of-Stuxnet.pdf</w:t>
        </w:r>
      </w:hyperlink>
      <w:r w:rsidRPr="008B66EF">
        <w:rPr>
          <w:rFonts w:ascii="Times New Roman" w:hAnsi="Times New Roman" w:cs="Times New Roman"/>
          <w:szCs w:val="18"/>
          <w:rPrChange w:id="341" w:author="E" w:date="2015-08-26T17:23:00Z">
            <w:rPr>
              <w:rFonts w:ascii="Times New Roman" w:hAnsi="Times New Roman" w:cs="Times New Roman"/>
              <w:color w:val="1155CC"/>
              <w:sz w:val="22"/>
              <w:szCs w:val="18"/>
              <w:u w:val="single"/>
            </w:rPr>
          </w:rPrChange>
        </w:rPr>
        <w:t>.</w:t>
      </w:r>
    </w:p>
  </w:endnote>
  <w:endnote w:id="124">
    <w:p w14:paraId="22DCFA7C" w14:textId="77777777" w:rsidR="00B40600" w:rsidRDefault="00B40600" w:rsidP="008A6122">
      <w:pPr>
        <w:spacing w:after="0"/>
        <w:rPr>
          <w:rFonts w:ascii="Times New Roman" w:hAnsi="Times New Roman" w:cs="Times New Roman"/>
          <w:sz w:val="18"/>
          <w:szCs w:val="18"/>
        </w:rPr>
      </w:pPr>
      <w:r w:rsidRPr="00854918">
        <w:rPr>
          <w:rStyle w:val="EndnoteReference"/>
          <w:rFonts w:ascii="Times New Roman" w:hAnsi="Times New Roman" w:cs="Times New Roman"/>
          <w:sz w:val="18"/>
          <w:szCs w:val="18"/>
        </w:rPr>
        <w:endnoteRef/>
      </w:r>
      <w:r w:rsidRPr="00854918">
        <w:rPr>
          <w:rFonts w:ascii="Times New Roman" w:hAnsi="Times New Roman" w:cs="Times New Roman"/>
          <w:sz w:val="18"/>
          <w:szCs w:val="18"/>
        </w:rPr>
        <w:t xml:space="preserve"> </w:t>
      </w:r>
      <w:r w:rsidRPr="008B66EF">
        <w:rPr>
          <w:rFonts w:ascii="Times New Roman" w:hAnsi="Times New Roman" w:cs="Times New Roman"/>
          <w:sz w:val="20"/>
          <w:szCs w:val="18"/>
          <w:rPrChange w:id="342" w:author="E" w:date="2015-08-26T17:20:00Z">
            <w:rPr>
              <w:rFonts w:ascii="Times New Roman" w:hAnsi="Times New Roman" w:cs="Times New Roman"/>
              <w:sz w:val="18"/>
              <w:szCs w:val="18"/>
            </w:rPr>
          </w:rPrChange>
        </w:rPr>
        <w:t>Elena Zinoview, “Digital Westphalia,” MGIMO,</w:t>
      </w:r>
      <w:ins w:id="343" w:author="E" w:date="2015-08-26T17:21:00Z">
        <w:r>
          <w:rPr>
            <w:rFonts w:ascii="Times New Roman" w:hAnsi="Times New Roman" w:cs="Times New Roman"/>
            <w:sz w:val="20"/>
            <w:szCs w:val="18"/>
          </w:rPr>
          <w:t xml:space="preserve"> </w:t>
        </w:r>
      </w:ins>
      <w:r w:rsidRPr="008B66EF">
        <w:rPr>
          <w:rFonts w:ascii="Times New Roman" w:hAnsi="Times New Roman" w:cs="Times New Roman"/>
          <w:sz w:val="20"/>
          <w:szCs w:val="18"/>
          <w:rPrChange w:id="344" w:author="E" w:date="2015-08-26T17:20:00Z">
            <w:rPr>
              <w:rFonts w:ascii="Times New Roman" w:hAnsi="Times New Roman" w:cs="Times New Roman"/>
              <w:sz w:val="18"/>
              <w:szCs w:val="18"/>
            </w:rPr>
          </w:rPrChange>
        </w:rPr>
        <w:t>March 26, 2013,</w:t>
      </w:r>
      <w:ins w:id="345" w:author="E" w:date="2015-08-26T17:21:00Z">
        <w:r>
          <w:rPr>
            <w:rFonts w:ascii="Times New Roman" w:hAnsi="Times New Roman" w:cs="Times New Roman"/>
            <w:sz w:val="20"/>
            <w:szCs w:val="18"/>
          </w:rPr>
          <w:t xml:space="preserve"> </w:t>
        </w:r>
      </w:ins>
      <w:del w:id="346" w:author="E" w:date="2015-08-26T17:21:00Z">
        <w:r w:rsidRPr="008B66EF">
          <w:rPr>
            <w:rFonts w:ascii="Times New Roman" w:hAnsi="Times New Roman" w:cs="Times New Roman"/>
            <w:sz w:val="20"/>
            <w:szCs w:val="18"/>
            <w:rPrChange w:id="347" w:author="E" w:date="2015-08-26T17:20:00Z">
              <w:rPr>
                <w:rFonts w:ascii="Times New Roman" w:hAnsi="Times New Roman" w:cs="Times New Roman"/>
                <w:sz w:val="18"/>
                <w:szCs w:val="18"/>
              </w:rPr>
            </w:rPrChange>
          </w:rPr>
          <w:delText xml:space="preserve"> </w:delText>
        </w:r>
      </w:del>
      <w:r w:rsidRPr="008B66EF">
        <w:rPr>
          <w:sz w:val="20"/>
          <w:rPrChange w:id="348" w:author="E" w:date="2015-08-26T17:20:00Z">
            <w:rPr>
              <w:color w:val="0000FF" w:themeColor="hyperlink"/>
              <w:u w:val="single"/>
            </w:rPr>
          </w:rPrChange>
        </w:rPr>
        <w:fldChar w:fldCharType="begin"/>
      </w:r>
      <w:r w:rsidRPr="008B66EF">
        <w:rPr>
          <w:sz w:val="20"/>
          <w:rPrChange w:id="349" w:author="E" w:date="2015-08-26T17:20:00Z">
            <w:rPr/>
          </w:rPrChange>
        </w:rPr>
        <w:instrText>HYPERLINK "http://www.mgimo.ru/news/experts/document236588.phtml"</w:instrText>
      </w:r>
      <w:r w:rsidRPr="008B66EF">
        <w:rPr>
          <w:sz w:val="20"/>
          <w:rPrChange w:id="350" w:author="E" w:date="2015-08-26T17:20:00Z">
            <w:rPr>
              <w:color w:val="0000FF" w:themeColor="hyperlink"/>
              <w:u w:val="single"/>
            </w:rPr>
          </w:rPrChange>
        </w:rPr>
        <w:fldChar w:fldCharType="separate"/>
      </w:r>
      <w:r w:rsidRPr="008B66EF">
        <w:rPr>
          <w:rStyle w:val="Hyperlink"/>
          <w:rFonts w:ascii="Times New Roman" w:hAnsi="Times New Roman" w:cs="Times New Roman"/>
          <w:sz w:val="20"/>
          <w:szCs w:val="18"/>
          <w:rPrChange w:id="351" w:author="E" w:date="2015-08-26T17:20:00Z">
            <w:rPr>
              <w:rStyle w:val="Hyperlink"/>
              <w:rFonts w:ascii="Times New Roman" w:hAnsi="Times New Roman" w:cs="Times New Roman"/>
              <w:sz w:val="18"/>
              <w:szCs w:val="18"/>
            </w:rPr>
          </w:rPrChange>
        </w:rPr>
        <w:t>http://www.mgimo.ru/news/experts/document236588.phtml</w:t>
      </w:r>
      <w:r w:rsidRPr="008B66EF">
        <w:rPr>
          <w:sz w:val="20"/>
          <w:rPrChange w:id="352" w:author="E" w:date="2015-08-26T17:20:00Z">
            <w:rPr>
              <w:color w:val="0000FF" w:themeColor="hyperlink"/>
              <w:u w:val="single"/>
            </w:rPr>
          </w:rPrChange>
        </w:rPr>
        <w:fldChar w:fldCharType="end"/>
      </w:r>
      <w:r w:rsidRPr="008B66EF">
        <w:rPr>
          <w:rStyle w:val="Hyperlink"/>
          <w:rFonts w:ascii="Times New Roman" w:hAnsi="Times New Roman" w:cs="Times New Roman"/>
          <w:color w:val="auto"/>
          <w:sz w:val="20"/>
          <w:szCs w:val="18"/>
          <w:u w:val="none"/>
          <w:rPrChange w:id="353" w:author="E" w:date="2015-08-26T17:23:00Z">
            <w:rPr>
              <w:rStyle w:val="Hyperlink"/>
              <w:rFonts w:ascii="Times New Roman" w:hAnsi="Times New Roman" w:cs="Times New Roman"/>
              <w:sz w:val="18"/>
              <w:szCs w:val="18"/>
            </w:rPr>
          </w:rPrChange>
        </w:rPr>
        <w:t>.</w:t>
      </w:r>
    </w:p>
  </w:endnote>
  <w:endnote w:id="125">
    <w:p w14:paraId="12823C65" w14:textId="77777777" w:rsidR="00B40600" w:rsidRPr="00854918" w:rsidRDefault="00B40600" w:rsidP="00517882">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Jeanne Meserve, “Sources: Staged Cyber Attack Reveals Vulnerability in Power Grid,” Sept</w:t>
      </w:r>
      <w:r>
        <w:rPr>
          <w:rFonts w:ascii="Times New Roman" w:hAnsi="Times New Roman" w:cs="Times New Roman"/>
        </w:rPr>
        <w:t>ember</w:t>
      </w:r>
      <w:r w:rsidRPr="00854918">
        <w:rPr>
          <w:rFonts w:ascii="Times New Roman" w:hAnsi="Times New Roman" w:cs="Times New Roman"/>
        </w:rPr>
        <w:t xml:space="preserve"> 26, 2007, </w:t>
      </w:r>
      <w:hyperlink r:id="rId21" w:history="1">
        <w:r w:rsidRPr="00854918">
          <w:rPr>
            <w:rStyle w:val="Hyperlink"/>
            <w:rFonts w:ascii="Times New Roman" w:hAnsi="Times New Roman" w:cs="Times New Roman"/>
          </w:rPr>
          <w:t>http://edition.cnn.com/2007/US/09/26/power.at.risk/</w:t>
        </w:r>
      </w:hyperlink>
      <w:r w:rsidRPr="00854918">
        <w:rPr>
          <w:rFonts w:ascii="Times New Roman" w:hAnsi="Times New Roman" w:cs="Times New Roman"/>
        </w:rPr>
        <w:t>.</w:t>
      </w:r>
    </w:p>
  </w:endnote>
  <w:endnote w:id="126">
    <w:p w14:paraId="29539DE6"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Daisy Carrington, “Iran Tightens </w:t>
      </w:r>
      <w:r>
        <w:rPr>
          <w:rFonts w:ascii="Times New Roman" w:hAnsi="Times New Roman" w:cs="Times New Roman"/>
        </w:rPr>
        <w:t>G</w:t>
      </w:r>
      <w:r w:rsidRPr="00854918">
        <w:rPr>
          <w:rFonts w:ascii="Times New Roman" w:hAnsi="Times New Roman" w:cs="Times New Roman"/>
        </w:rPr>
        <w:t xml:space="preserve">rip on </w:t>
      </w:r>
      <w:r>
        <w:rPr>
          <w:rFonts w:ascii="Times New Roman" w:hAnsi="Times New Roman" w:cs="Times New Roman"/>
        </w:rPr>
        <w:t>C</w:t>
      </w:r>
      <w:r w:rsidRPr="00854918">
        <w:rPr>
          <w:rFonts w:ascii="Times New Roman" w:hAnsi="Times New Roman" w:cs="Times New Roman"/>
        </w:rPr>
        <w:t xml:space="preserve">yberspace with </w:t>
      </w:r>
      <w:r>
        <w:rPr>
          <w:rFonts w:ascii="Times New Roman" w:hAnsi="Times New Roman" w:cs="Times New Roman"/>
        </w:rPr>
        <w:t>‘H</w:t>
      </w:r>
      <w:r w:rsidRPr="00854918">
        <w:rPr>
          <w:rFonts w:ascii="Times New Roman" w:hAnsi="Times New Roman" w:cs="Times New Roman"/>
        </w:rPr>
        <w:t xml:space="preserve">alal </w:t>
      </w:r>
      <w:r>
        <w:rPr>
          <w:rFonts w:ascii="Times New Roman" w:hAnsi="Times New Roman" w:cs="Times New Roman"/>
        </w:rPr>
        <w:t>I</w:t>
      </w:r>
      <w:r w:rsidRPr="00854918">
        <w:rPr>
          <w:rFonts w:ascii="Times New Roman" w:hAnsi="Times New Roman" w:cs="Times New Roman"/>
        </w:rPr>
        <w:t>nternet,</w:t>
      </w:r>
      <w:r>
        <w:rPr>
          <w:rFonts w:ascii="Times New Roman" w:hAnsi="Times New Roman" w:cs="Times New Roman"/>
        </w:rPr>
        <w:t>’</w:t>
      </w:r>
      <w:r w:rsidRPr="00854918">
        <w:rPr>
          <w:rFonts w:ascii="Times New Roman" w:hAnsi="Times New Roman" w:cs="Times New Roman"/>
        </w:rPr>
        <w:t xml:space="preserve">” </w:t>
      </w:r>
      <w:r w:rsidRPr="00854918">
        <w:rPr>
          <w:rFonts w:ascii="Times New Roman" w:hAnsi="Times New Roman" w:cs="Times New Roman"/>
          <w:i/>
        </w:rPr>
        <w:t>CNN News</w:t>
      </w:r>
      <w:r w:rsidRPr="00854918">
        <w:rPr>
          <w:rFonts w:ascii="Times New Roman" w:hAnsi="Times New Roman" w:cs="Times New Roman"/>
        </w:rPr>
        <w:t xml:space="preserve">, June 3, 2013, </w:t>
      </w:r>
      <w:hyperlink r:id="rId22" w:history="1">
        <w:r w:rsidRPr="00854918">
          <w:rPr>
            <w:rStyle w:val="Hyperlink"/>
            <w:rFonts w:ascii="Times New Roman" w:hAnsi="Times New Roman" w:cs="Times New Roman"/>
          </w:rPr>
          <w:t>http://www.cnn.com/2013/06/03/world/meast/iran-internet-restrictions-halal-internet/</w:t>
        </w:r>
      </w:hyperlink>
      <w:r w:rsidRPr="00854918">
        <w:rPr>
          <w:rFonts w:ascii="Times New Roman" w:hAnsi="Times New Roman" w:cs="Times New Roman"/>
        </w:rPr>
        <w:t>.</w:t>
      </w:r>
    </w:p>
  </w:endnote>
  <w:endnote w:id="127">
    <w:p w14:paraId="07DD44AB" w14:textId="77777777" w:rsidR="00B40600" w:rsidRPr="00854918" w:rsidRDefault="00B40600" w:rsidP="00840449">
      <w:pPr>
        <w:pStyle w:val="EndnoteText"/>
        <w:rPr>
          <w:rFonts w:ascii="Times New Roman" w:hAnsi="Times New Roman" w:cs="Times New Roman"/>
        </w:rPr>
      </w:pPr>
      <w:r w:rsidRPr="00854918">
        <w:rPr>
          <w:rStyle w:val="EndnoteReference"/>
          <w:rFonts w:ascii="Times New Roman" w:hAnsi="Times New Roman" w:cs="Times New Roman"/>
        </w:rPr>
        <w:endnoteRef/>
      </w:r>
      <w:r w:rsidRPr="00854918">
        <w:rPr>
          <w:rFonts w:ascii="Times New Roman" w:hAnsi="Times New Roman" w:cs="Times New Roman"/>
        </w:rPr>
        <w:t xml:space="preserve"> See </w:t>
      </w:r>
      <w:r>
        <w:rPr>
          <w:rFonts w:ascii="Times New Roman" w:hAnsi="Times New Roman" w:cs="Times New Roman"/>
        </w:rPr>
        <w:t xml:space="preserve">the </w:t>
      </w:r>
      <w:r w:rsidRPr="00854918">
        <w:rPr>
          <w:rFonts w:ascii="Times New Roman" w:hAnsi="Times New Roman" w:cs="Times New Roman"/>
        </w:rPr>
        <w:t xml:space="preserve">World Summit on the Information Society website, </w:t>
      </w:r>
      <w:hyperlink r:id="rId23" w:history="1">
        <w:r w:rsidRPr="00854918">
          <w:rPr>
            <w:rStyle w:val="Hyperlink"/>
            <w:rFonts w:ascii="Times New Roman" w:hAnsi="Times New Roman" w:cs="Times New Roman"/>
          </w:rPr>
          <w:t>http://www.itu.int/wsis/basic/multistakeholder.html</w:t>
        </w:r>
      </w:hyperlink>
      <w:r w:rsidRPr="00854918">
        <w:rPr>
          <w:rFonts w:ascii="Times New Roman" w:hAnsi="Times New Roman" w:cs="Times New Roman"/>
        </w:rPr>
        <w:t>.</w:t>
      </w:r>
    </w:p>
  </w:endnote>
  <w:endnote w:id="128">
    <w:p w14:paraId="4EA00BDE" w14:textId="77777777" w:rsidR="00B40600" w:rsidRPr="002F5654" w:rsidRDefault="00B40600" w:rsidP="00E63541">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Joe Hasler, writing in </w:t>
      </w:r>
      <w:r w:rsidRPr="002F5654">
        <w:rPr>
          <w:rFonts w:ascii="Times New Roman" w:hAnsi="Times New Roman" w:cs="Times New Roman"/>
          <w:i/>
        </w:rPr>
        <w:t>Popular Mechanics</w:t>
      </w:r>
      <w:r w:rsidRPr="002F5654">
        <w:rPr>
          <w:rFonts w:ascii="Times New Roman" w:hAnsi="Times New Roman" w:cs="Times New Roman"/>
        </w:rPr>
        <w:t xml:space="preserve"> on February</w:t>
      </w:r>
      <w:r>
        <w:rPr>
          <w:rFonts w:ascii="Times New Roman" w:hAnsi="Times New Roman" w:cs="Times New Roman"/>
        </w:rPr>
        <w:t xml:space="preserve"> 2,</w:t>
      </w:r>
      <w:r w:rsidRPr="002F5654">
        <w:rPr>
          <w:rFonts w:ascii="Times New Roman" w:hAnsi="Times New Roman" w:cs="Times New Roman"/>
        </w:rPr>
        <w:t xml:space="preserve"> 2010, explained the catastrophic </w:t>
      </w:r>
      <w:r w:rsidRPr="008A6122">
        <w:rPr>
          <w:rFonts w:ascii="Times New Roman" w:hAnsi="Times New Roman" w:cs="Times New Roman"/>
        </w:rPr>
        <w:t>accident that took place at the</w:t>
      </w:r>
      <w:r>
        <w:rPr>
          <w:rFonts w:ascii="Times New Roman" w:hAnsi="Times New Roman" w:cs="Times New Roman"/>
        </w:rPr>
        <w:t xml:space="preserve"> </w:t>
      </w:r>
      <w:r w:rsidRPr="008844F8">
        <w:rPr>
          <w:rFonts w:ascii="Times New Roman" w:hAnsi="Times New Roman" w:cs="Times New Roman"/>
        </w:rPr>
        <w:t>Sayano-Shushenskaya</w:t>
      </w:r>
      <w:r w:rsidRPr="008A6122">
        <w:rPr>
          <w:rFonts w:ascii="Times New Roman" w:hAnsi="Times New Roman" w:cs="Times New Roman"/>
        </w:rPr>
        <w:t xml:space="preserve"> hydroelectric plant. Russia's Federal Service for</w:t>
      </w:r>
      <w:r w:rsidRPr="002F5654">
        <w:rPr>
          <w:rFonts w:ascii="Times New Roman" w:hAnsi="Times New Roman" w:cs="Times New Roman"/>
        </w:rPr>
        <w:t xml:space="preserve"> Ecological, Technological, and Nuclear Supervision (Rostekhnadzor) launched an investigation and blamed poor management and technical flaws for the accident. Repairs on Turbine 2 had been made, and a new automatic control system that slowed or sped up the turbine to match output to fluctuations in power demand was installed. But the system still did not work right, as the amplitude of the machine's vibrations continued to increase to an unsafe level. The unit was taken offline until  August</w:t>
      </w:r>
      <w:r>
        <w:rPr>
          <w:rFonts w:ascii="Times New Roman" w:hAnsi="Times New Roman" w:cs="Times New Roman"/>
        </w:rPr>
        <w:t xml:space="preserve"> 16</w:t>
      </w:r>
      <w:r w:rsidRPr="002F5654">
        <w:rPr>
          <w:rFonts w:ascii="Times New Roman" w:hAnsi="Times New Roman" w:cs="Times New Roman"/>
        </w:rPr>
        <w:t xml:space="preserve">, when the Bratsk fire forced managers at Sayano-Shushenskaya to push the turbine into service. For more details, see </w:t>
      </w:r>
      <w:r>
        <w:rPr>
          <w:rFonts w:ascii="Times New Roman" w:hAnsi="Times New Roman" w:cs="Times New Roman"/>
        </w:rPr>
        <w:t xml:space="preserve">Joe P. Hasler, </w:t>
      </w:r>
      <w:r w:rsidRPr="002F5654">
        <w:rPr>
          <w:rFonts w:ascii="Times New Roman" w:hAnsi="Times New Roman" w:cs="Times New Roman"/>
        </w:rPr>
        <w:t xml:space="preserve">“Investigating Russia’s Biggest Dam Explosion,” </w:t>
      </w:r>
      <w:r w:rsidRPr="002F5654">
        <w:rPr>
          <w:rFonts w:ascii="Times New Roman" w:hAnsi="Times New Roman" w:cs="Times New Roman"/>
          <w:i/>
        </w:rPr>
        <w:t>Popular Mechanics</w:t>
      </w:r>
      <w:r w:rsidRPr="002F5654">
        <w:rPr>
          <w:rFonts w:ascii="Times New Roman" w:hAnsi="Times New Roman" w:cs="Times New Roman"/>
        </w:rPr>
        <w:t>,</w:t>
      </w:r>
      <w:r>
        <w:rPr>
          <w:rFonts w:ascii="Times New Roman" w:hAnsi="Times New Roman" w:cs="Times New Roman"/>
        </w:rPr>
        <w:t xml:space="preserve"> </w:t>
      </w:r>
      <w:r w:rsidRPr="002F5654">
        <w:rPr>
          <w:rFonts w:ascii="Times New Roman" w:hAnsi="Times New Roman" w:cs="Times New Roman"/>
        </w:rPr>
        <w:t>February</w:t>
      </w:r>
      <w:r>
        <w:rPr>
          <w:rFonts w:ascii="Times New Roman" w:hAnsi="Times New Roman" w:cs="Times New Roman"/>
        </w:rPr>
        <w:t xml:space="preserve"> 2,</w:t>
      </w:r>
      <w:r w:rsidRPr="002F5654">
        <w:rPr>
          <w:rFonts w:ascii="Times New Roman" w:hAnsi="Times New Roman" w:cs="Times New Roman"/>
        </w:rPr>
        <w:t xml:space="preserve"> 2010.</w:t>
      </w:r>
    </w:p>
  </w:endnote>
  <w:endnote w:id="129">
    <w:p w14:paraId="6CF422E1" w14:textId="77777777" w:rsidR="00B40600" w:rsidRPr="002F5654" w:rsidRDefault="00B40600" w:rsidP="0093767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“Conceptual Views on the Activities of the Armed Forces of the Russian Federation in Information Space,” Ministry of Defense of the Russian Federation, 2011.</w:t>
      </w:r>
    </w:p>
  </w:endnote>
  <w:endnote w:id="130">
    <w:p w14:paraId="6CEB0CC5" w14:textId="77777777" w:rsidR="00B40600" w:rsidRPr="002F5654" w:rsidRDefault="00B40600" w:rsidP="0093767E">
      <w:pPr>
        <w:pStyle w:val="EndnoteText"/>
        <w:rPr>
          <w:rFonts w:ascii="Times New Roman" w:hAnsi="Times New Roman" w:cs="Times New Roman"/>
        </w:rPr>
      </w:pPr>
      <w:r w:rsidRPr="002F5654">
        <w:rPr>
          <w:rStyle w:val="EndnoteReference"/>
          <w:rFonts w:ascii="Times New Roman" w:hAnsi="Times New Roman" w:cs="Times New Roman"/>
        </w:rPr>
        <w:endnoteRef/>
      </w:r>
      <w:r>
        <w:rPr>
          <w:rFonts w:ascii="Times New Roman" w:hAnsi="Times New Roman" w:cs="Times New Roman"/>
        </w:rPr>
        <w:t xml:space="preserve"> </w:t>
      </w:r>
      <w:r w:rsidRPr="002F5654">
        <w:rPr>
          <w:rFonts w:ascii="Times New Roman" w:hAnsi="Times New Roman" w:cs="Times New Roman"/>
        </w:rPr>
        <w:t>“Letter dated 12 September 2011 from the Permanent Representatives of China, the Russian Federation, Tajikistan, and Uzbekistan to the United Nations addressed to the Secretary-General,” Sixty-sixth Session of the United Nations General Assembly,</w:t>
      </w:r>
      <w:r>
        <w:rPr>
          <w:rFonts w:ascii="Times New Roman" w:hAnsi="Times New Roman" w:cs="Times New Roman"/>
        </w:rPr>
        <w:t xml:space="preserve"> </w:t>
      </w:r>
      <w:r w:rsidRPr="002F5654">
        <w:rPr>
          <w:rFonts w:ascii="Times New Roman" w:hAnsi="Times New Roman" w:cs="Times New Roman"/>
        </w:rPr>
        <w:t>September</w:t>
      </w:r>
      <w:r>
        <w:rPr>
          <w:rFonts w:ascii="Times New Roman" w:hAnsi="Times New Roman" w:cs="Times New Roman"/>
        </w:rPr>
        <w:t xml:space="preserve"> 14,</w:t>
      </w:r>
      <w:r w:rsidRPr="002F5654">
        <w:rPr>
          <w:rFonts w:ascii="Times New Roman" w:hAnsi="Times New Roman" w:cs="Times New Roman"/>
        </w:rPr>
        <w:t xml:space="preserve"> 2011.</w:t>
      </w:r>
    </w:p>
  </w:endnote>
  <w:endnote w:id="131">
    <w:p w14:paraId="1055C54D" w14:textId="77777777" w:rsidR="00B40600" w:rsidRPr="00340539" w:rsidRDefault="00B40600">
      <w:pPr>
        <w:pStyle w:val="EndnoteText"/>
        <w:numPr>
          <w:ins w:id="357" w:author="E" w:date="2015-09-02T00:48:00Z"/>
        </w:numPr>
        <w:rPr>
          <w:ins w:id="358" w:author="E" w:date="2015-09-02T00:48:00Z"/>
          <w:rFonts w:ascii="Times New Roman" w:hAnsi="Times New Roman" w:cs="Times New Roman"/>
          <w:rPrChange w:id="359" w:author="E" w:date="2015-09-02T00:49:00Z">
            <w:rPr>
              <w:ins w:id="360" w:author="E" w:date="2015-09-02T00:48:00Z"/>
            </w:rPr>
          </w:rPrChange>
        </w:rPr>
        <w:pPrChange w:id="361" w:author="E" w:date="2015-09-02T00:49:00Z">
          <w:pPr>
            <w:spacing w:after="0"/>
          </w:pPr>
        </w:pPrChange>
      </w:pPr>
      <w:r>
        <w:rPr>
          <w:rStyle w:val="EndnoteReference"/>
        </w:rPr>
        <w:endnoteRef/>
      </w:r>
      <w:r>
        <w:t xml:space="preserve"> </w:t>
      </w:r>
      <w:ins w:id="362" w:author="E" w:date="2015-09-02T00:48:00Z">
        <w:r w:rsidRPr="00340539">
          <w:rPr>
            <w:rFonts w:ascii="Times New Roman" w:hAnsi="Times New Roman" w:cs="Times New Roman"/>
            <w:rPrChange w:id="363" w:author="E" w:date="2015-09-02T00:49:00Z">
              <w:rPr/>
            </w:rPrChange>
          </w:rPr>
          <w:t>Convention on International Information Security,</w:t>
        </w:r>
      </w:ins>
      <w:ins w:id="364" w:author="E" w:date="2015-09-02T00:49:00Z">
        <w:r>
          <w:rPr>
            <w:rFonts w:ascii="Times New Roman" w:hAnsi="Times New Roman" w:cs="Times New Roman"/>
          </w:rPr>
          <w:t xml:space="preserve"> 2011,</w:t>
        </w:r>
      </w:ins>
    </w:p>
    <w:p w14:paraId="457EC575" w14:textId="77777777" w:rsidR="00B40600" w:rsidRDefault="00B40600" w:rsidP="00657E03">
      <w:pPr>
        <w:pStyle w:val="EndnoteText"/>
      </w:pPr>
      <w:ins w:id="365" w:author="E" w:date="2015-09-02T00:48:00Z">
        <w:r w:rsidRPr="00340539">
          <w:rPr>
            <w:rFonts w:ascii="Times New Roman" w:hAnsi="Times New Roman" w:cs="Times New Roman"/>
            <w:rPrChange w:id="366" w:author="E" w:date="2015-09-02T00:49:00Z">
              <w:rPr>
                <w:highlight w:val="yellow"/>
              </w:rPr>
            </w:rPrChange>
          </w:rPr>
          <w:t xml:space="preserve"> </w:t>
        </w:r>
      </w:ins>
      <w:r w:rsidRPr="00340539">
        <w:rPr>
          <w:rFonts w:ascii="Times New Roman" w:hAnsi="Times New Roman" w:cs="Times New Roman"/>
          <w:highlight w:val="yellow"/>
          <w:rPrChange w:id="367" w:author="E" w:date="2015-09-02T00:50:00Z">
            <w:rPr>
              <w:sz w:val="22"/>
              <w:szCs w:val="22"/>
            </w:rPr>
          </w:rPrChange>
        </w:rPr>
        <w:t>http://archive.mid.ru//bdomp/ns-osndoc.nsf/1e5f0de28fe77fdcc32575d900298676/7b17ead7244e2064c3257925003bcbcc!OpenDocument</w:t>
      </w:r>
    </w:p>
  </w:endnote>
  <w:endnote w:id="132">
    <w:p w14:paraId="2B69F2F8" w14:textId="77777777" w:rsidR="00B40600" w:rsidRPr="002F5654" w:rsidRDefault="00B40600" w:rsidP="0093767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“President’s Decree on Creating the State System to Identify, Prevent, and Eliminate the Consequences of Cyber Attacks on the Information Resources of the Russian Federation,” </w:t>
      </w:r>
      <w:r>
        <w:rPr>
          <w:rFonts w:ascii="Times New Roman" w:hAnsi="Times New Roman" w:cs="Times New Roman"/>
        </w:rPr>
        <w:t>Consultant Plus</w:t>
      </w:r>
      <w:r w:rsidRPr="002F5654">
        <w:rPr>
          <w:rFonts w:ascii="Times New Roman" w:hAnsi="Times New Roman" w:cs="Times New Roman"/>
        </w:rPr>
        <w:t xml:space="preserve">, </w:t>
      </w:r>
      <w:r w:rsidRPr="002F5654" w:rsidDel="004757B1">
        <w:rPr>
          <w:rFonts w:ascii="Times New Roman" w:hAnsi="Times New Roman" w:cs="Times New Roman"/>
        </w:rPr>
        <w:t xml:space="preserve">15 </w:t>
      </w:r>
      <w:r w:rsidRPr="002F5654">
        <w:rPr>
          <w:rFonts w:ascii="Times New Roman" w:hAnsi="Times New Roman" w:cs="Times New Roman"/>
        </w:rPr>
        <w:t xml:space="preserve">January </w:t>
      </w:r>
      <w:r>
        <w:rPr>
          <w:rFonts w:ascii="Times New Roman" w:hAnsi="Times New Roman" w:cs="Times New Roman"/>
        </w:rPr>
        <w:t xml:space="preserve">15, </w:t>
      </w:r>
      <w:r w:rsidRPr="002F5654">
        <w:rPr>
          <w:rFonts w:ascii="Times New Roman" w:hAnsi="Times New Roman" w:cs="Times New Roman"/>
        </w:rPr>
        <w:t>2013.</w:t>
      </w:r>
    </w:p>
  </w:endnote>
  <w:endnote w:id="133">
    <w:p w14:paraId="1A9AE94A" w14:textId="77777777" w:rsidR="00B40600" w:rsidRPr="002F5654" w:rsidRDefault="00B40600" w:rsidP="0093767E">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Yelena Chernenko, “Peace Be upon Your Domain. Russia Makes Up Its Mind about Information Security Policy,” </w:t>
      </w:r>
      <w:r w:rsidRPr="002F5654">
        <w:rPr>
          <w:rFonts w:ascii="Times New Roman" w:hAnsi="Times New Roman" w:cs="Times New Roman"/>
          <w:i/>
        </w:rPr>
        <w:t>Kommersant Online</w:t>
      </w:r>
      <w:r w:rsidRPr="002F5654">
        <w:rPr>
          <w:rFonts w:ascii="Times New Roman" w:hAnsi="Times New Roman" w:cs="Times New Roman"/>
        </w:rPr>
        <w:t>,</w:t>
      </w:r>
      <w:r>
        <w:rPr>
          <w:rFonts w:ascii="Times New Roman" w:hAnsi="Times New Roman" w:cs="Times New Roman"/>
        </w:rPr>
        <w:t xml:space="preserve"> </w:t>
      </w:r>
      <w:r w:rsidRPr="002F5654">
        <w:rPr>
          <w:rFonts w:ascii="Times New Roman" w:hAnsi="Times New Roman" w:cs="Times New Roman"/>
        </w:rPr>
        <w:t>August</w:t>
      </w:r>
      <w:r>
        <w:rPr>
          <w:rFonts w:ascii="Times New Roman" w:hAnsi="Times New Roman" w:cs="Times New Roman"/>
        </w:rPr>
        <w:t xml:space="preserve"> 1,</w:t>
      </w:r>
      <w:r w:rsidRPr="002F5654">
        <w:rPr>
          <w:rFonts w:ascii="Times New Roman" w:hAnsi="Times New Roman" w:cs="Times New Roman"/>
        </w:rPr>
        <w:t xml:space="preserve"> 2013,</w:t>
      </w:r>
      <w:r>
        <w:rPr>
          <w:rFonts w:ascii="Times New Roman" w:hAnsi="Times New Roman" w:cs="Times New Roman"/>
        </w:rPr>
        <w:t xml:space="preserve"> </w:t>
      </w:r>
      <w:r w:rsidRPr="002F5654">
        <w:rPr>
          <w:rFonts w:ascii="Times New Roman" w:hAnsi="Times New Roman" w:cs="Times New Roman"/>
        </w:rPr>
        <w:t>1, 6.</w:t>
      </w:r>
    </w:p>
  </w:endnote>
  <w:endnote w:id="134">
    <w:p w14:paraId="43F48384" w14:textId="77777777" w:rsidR="00B40600" w:rsidRDefault="00B40600" w:rsidP="0093767E">
      <w:pPr>
        <w:pStyle w:val="EndnoteText"/>
      </w:pPr>
      <w:r>
        <w:rPr>
          <w:rStyle w:val="EndnoteReference"/>
        </w:rPr>
        <w:endnoteRef/>
      </w:r>
      <w:r>
        <w:t xml:space="preserve"> </w:t>
      </w:r>
      <w:r w:rsidRPr="00CB4997">
        <w:rPr>
          <w:rFonts w:ascii="Times New Roman" w:hAnsi="Times New Roman" w:cs="Times New Roman"/>
          <w:rPrChange w:id="370" w:author="E" w:date="2015-09-02T00:56:00Z">
            <w:rPr/>
          </w:rPrChange>
        </w:rPr>
        <w:t xml:space="preserve">Aleksandr Stepanov, “Battle of the Computers,” </w:t>
      </w:r>
      <w:r w:rsidRPr="00CB4997">
        <w:rPr>
          <w:rFonts w:ascii="Times New Roman" w:hAnsi="Times New Roman" w:cs="Times New Roman"/>
          <w:rPrChange w:id="371" w:author="E" w:date="2015-09-02T00:56:00Z">
            <w:rPr>
              <w:i/>
            </w:rPr>
          </w:rPrChange>
        </w:rPr>
        <w:t>Versiya</w:t>
      </w:r>
      <w:r w:rsidRPr="00CB4997">
        <w:rPr>
          <w:rFonts w:ascii="Times New Roman" w:hAnsi="Times New Roman" w:cs="Times New Roman"/>
          <w:rPrChange w:id="372" w:author="E" w:date="2015-09-02T00:56:00Z">
            <w:rPr/>
          </w:rPrChange>
        </w:rPr>
        <w:t>, May 26, 2014.</w:t>
      </w:r>
    </w:p>
  </w:endnote>
  <w:endnote w:id="135">
    <w:p w14:paraId="16662B4F"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w:t>
      </w:r>
      <w:r w:rsidRPr="008B66EF">
        <w:rPr>
          <w:rFonts w:ascii="Times New Roman" w:hAnsi="Times New Roman" w:cs="Times New Roman"/>
          <w:i/>
          <w:highlight w:val="yellow"/>
          <w:rPrChange w:id="373" w:author="E" w:date="2015-08-26T17:37:00Z">
            <w:rPr>
              <w:rFonts w:ascii="Times New Roman" w:hAnsi="Times New Roman" w:cs="Times New Roman"/>
              <w:i/>
              <w:sz w:val="22"/>
              <w:szCs w:val="22"/>
            </w:rPr>
          </w:rPrChange>
        </w:rPr>
        <w:t>Interfax</w:t>
      </w:r>
      <w:r w:rsidRPr="008B66EF">
        <w:rPr>
          <w:rFonts w:ascii="Times New Roman" w:hAnsi="Times New Roman" w:cs="Times New Roman"/>
          <w:highlight w:val="yellow"/>
          <w:rPrChange w:id="374" w:author="E" w:date="2015-08-26T17:37:00Z">
            <w:rPr>
              <w:rFonts w:ascii="Times New Roman" w:hAnsi="Times New Roman" w:cs="Times New Roman"/>
              <w:sz w:val="22"/>
              <w:szCs w:val="22"/>
            </w:rPr>
          </w:rPrChange>
        </w:rPr>
        <w:t>, January 26, 2011.</w:t>
      </w:r>
    </w:p>
  </w:endnote>
  <w:endnote w:id="136">
    <w:p w14:paraId="68982CB2"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“They are proposing to bring to a new level the struggle against cyber crimes. The Federation Council wants to include business and the public in the struggle against cybercrime,” </w:t>
      </w:r>
      <w:r w:rsidRPr="002F5654">
        <w:rPr>
          <w:rFonts w:ascii="Times New Roman" w:hAnsi="Times New Roman" w:cs="Times New Roman"/>
          <w:i/>
        </w:rPr>
        <w:t>Kommersant</w:t>
      </w:r>
      <w:r w:rsidRPr="002F5654">
        <w:rPr>
          <w:rFonts w:ascii="Times New Roman" w:hAnsi="Times New Roman" w:cs="Times New Roman"/>
        </w:rPr>
        <w:t>, February</w:t>
      </w:r>
      <w:r>
        <w:rPr>
          <w:rFonts w:ascii="Times New Roman" w:hAnsi="Times New Roman" w:cs="Times New Roman"/>
        </w:rPr>
        <w:t xml:space="preserve"> 27,</w:t>
      </w:r>
      <w:r w:rsidRPr="002F5654">
        <w:rPr>
          <w:rFonts w:ascii="Times New Roman" w:hAnsi="Times New Roman" w:cs="Times New Roman"/>
        </w:rPr>
        <w:t xml:space="preserve"> 2013</w:t>
      </w:r>
      <w:r>
        <w:rPr>
          <w:rFonts w:ascii="Times New Roman" w:hAnsi="Times New Roman" w:cs="Times New Roman"/>
        </w:rPr>
        <w:t xml:space="preserve">, </w:t>
      </w:r>
      <w:r w:rsidRPr="002F5654">
        <w:rPr>
          <w:rFonts w:ascii="Times New Roman" w:hAnsi="Times New Roman" w:cs="Times New Roman"/>
        </w:rPr>
        <w:t>http://www.kommersant.ru/doc-y/2136150.</w:t>
      </w:r>
    </w:p>
  </w:endnote>
  <w:endnote w:id="137">
    <w:p w14:paraId="30F78EF1" w14:textId="77777777" w:rsidR="00B40600" w:rsidRDefault="00B40600" w:rsidP="006355B8">
      <w:pPr>
        <w:pStyle w:val="EndnoteText"/>
      </w:pPr>
      <w:r>
        <w:rPr>
          <w:rStyle w:val="EndnoteReference"/>
        </w:rPr>
        <w:endnoteRef/>
      </w:r>
      <w:r>
        <w:t xml:space="preserve"> </w:t>
      </w:r>
      <w:r w:rsidRPr="008B66EF">
        <w:rPr>
          <w:i/>
          <w:highlight w:val="yellow"/>
          <w:rPrChange w:id="375" w:author="E" w:date="2015-08-26T17:38:00Z">
            <w:rPr>
              <w:i/>
              <w:sz w:val="22"/>
              <w:szCs w:val="22"/>
            </w:rPr>
          </w:rPrChange>
        </w:rPr>
        <w:t>Interfax</w:t>
      </w:r>
      <w:r w:rsidRPr="008B66EF">
        <w:rPr>
          <w:highlight w:val="yellow"/>
          <w:rPrChange w:id="376" w:author="E" w:date="2015-08-26T17:38:00Z">
            <w:rPr>
              <w:sz w:val="22"/>
              <w:szCs w:val="22"/>
            </w:rPr>
          </w:rPrChange>
        </w:rPr>
        <w:t xml:space="preserve"> (in English), October 7, 2013.</w:t>
      </w:r>
    </w:p>
  </w:endnote>
  <w:endnote w:id="138">
    <w:p w14:paraId="24338B12" w14:textId="77777777" w:rsidR="00B40600" w:rsidRDefault="00B40600" w:rsidP="006355B8">
      <w:pPr>
        <w:pStyle w:val="EndnoteText"/>
      </w:pPr>
      <w:r>
        <w:rPr>
          <w:rStyle w:val="EndnoteReference"/>
        </w:rPr>
        <w:endnoteRef/>
      </w:r>
      <w:r>
        <w:t xml:space="preserve"> </w:t>
      </w:r>
      <w:r w:rsidRPr="00CB4997">
        <w:rPr>
          <w:rFonts w:ascii="Times New Roman" w:hAnsi="Times New Roman" w:cs="Times New Roman"/>
          <w:highlight w:val="yellow"/>
          <w:rPrChange w:id="377" w:author="E" w:date="2015-09-02T00:57:00Z">
            <w:rPr/>
          </w:rPrChange>
        </w:rPr>
        <w:t>Military Doctrine of the Russian Federation, website of the President of Russia, December 26, 2014.</w:t>
      </w:r>
    </w:p>
  </w:endnote>
  <w:endnote w:id="139">
    <w:p w14:paraId="686AEB02"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Yelena Chernenko, “Russia and the US to Create Internet Hotlines,” </w:t>
      </w:r>
      <w:r w:rsidRPr="002F5654">
        <w:rPr>
          <w:rFonts w:ascii="Times New Roman" w:hAnsi="Times New Roman" w:cs="Times New Roman"/>
          <w:i/>
        </w:rPr>
        <w:t>Kommersant Online</w:t>
      </w:r>
      <w:r w:rsidRPr="002F5654">
        <w:rPr>
          <w:rFonts w:ascii="Times New Roman" w:hAnsi="Times New Roman" w:cs="Times New Roman"/>
        </w:rPr>
        <w:t xml:space="preserve">, October </w:t>
      </w:r>
      <w:r>
        <w:rPr>
          <w:rFonts w:ascii="Times New Roman" w:hAnsi="Times New Roman" w:cs="Times New Roman"/>
        </w:rPr>
        <w:t xml:space="preserve">9, </w:t>
      </w:r>
      <w:r w:rsidRPr="002F5654">
        <w:rPr>
          <w:rFonts w:ascii="Times New Roman" w:hAnsi="Times New Roman" w:cs="Times New Roman"/>
        </w:rPr>
        <w:t>2012.</w:t>
      </w:r>
    </w:p>
  </w:endnote>
  <w:endnote w:id="140">
    <w:p w14:paraId="68C691C7"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Ibid.</w:t>
      </w:r>
    </w:p>
  </w:endnote>
  <w:endnote w:id="141">
    <w:p w14:paraId="24D36845"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“Russia in Search of a Cyber Strategy,” </w:t>
      </w:r>
      <w:r w:rsidRPr="008A6122">
        <w:rPr>
          <w:rFonts w:ascii="Times New Roman" w:hAnsi="Times New Roman" w:cs="Times New Roman"/>
          <w:i/>
        </w:rPr>
        <w:t>RBC Daily</w:t>
      </w:r>
      <w:r>
        <w:rPr>
          <w:rFonts w:ascii="Times New Roman" w:hAnsi="Times New Roman" w:cs="Times New Roman"/>
        </w:rPr>
        <w:t xml:space="preserve"> (Moscow)</w:t>
      </w:r>
      <w:r w:rsidRPr="002F5654">
        <w:rPr>
          <w:rFonts w:ascii="Times New Roman" w:hAnsi="Times New Roman" w:cs="Times New Roman"/>
        </w:rPr>
        <w:t xml:space="preserve">, </w:t>
      </w:r>
      <w:r w:rsidRPr="009259FE">
        <w:rPr>
          <w:rFonts w:ascii="Times New Roman" w:hAnsi="Times New Roman" w:cs="Times New Roman"/>
        </w:rPr>
        <w:t>September 26, 2012</w:t>
      </w:r>
      <w:r w:rsidRPr="002F5654">
        <w:rPr>
          <w:rFonts w:ascii="Times New Roman" w:hAnsi="Times New Roman" w:cs="Times New Roman"/>
        </w:rPr>
        <w:t>, http://www.rbcdaily.ru/politics/562949984792992.</w:t>
      </w:r>
    </w:p>
  </w:endnote>
  <w:endnote w:id="142">
    <w:p w14:paraId="5D53E4E6"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“A Future Digital Identity?” </w:t>
      </w:r>
      <w:r w:rsidRPr="002F5654">
        <w:rPr>
          <w:rFonts w:ascii="Times New Roman" w:hAnsi="Times New Roman" w:cs="Times New Roman"/>
          <w:i/>
        </w:rPr>
        <w:t>LeFigaro</w:t>
      </w:r>
      <w:r w:rsidRPr="002F5654">
        <w:rPr>
          <w:rFonts w:ascii="Times New Roman" w:hAnsi="Times New Roman" w:cs="Times New Roman"/>
        </w:rPr>
        <w:t>.fr</w:t>
      </w:r>
      <w:r>
        <w:rPr>
          <w:rFonts w:ascii="Times New Roman" w:hAnsi="Times New Roman" w:cs="Times New Roman"/>
        </w:rPr>
        <w:t xml:space="preserve"> (Paris)</w:t>
      </w:r>
      <w:r w:rsidRPr="002F5654">
        <w:rPr>
          <w:rFonts w:ascii="Times New Roman" w:hAnsi="Times New Roman" w:cs="Times New Roman"/>
        </w:rPr>
        <w:t>, February</w:t>
      </w:r>
      <w:r>
        <w:rPr>
          <w:rFonts w:ascii="Times New Roman" w:hAnsi="Times New Roman" w:cs="Times New Roman"/>
        </w:rPr>
        <w:t xml:space="preserve"> 21,</w:t>
      </w:r>
      <w:r w:rsidRPr="002F5654">
        <w:rPr>
          <w:rFonts w:ascii="Times New Roman" w:hAnsi="Times New Roman" w:cs="Times New Roman"/>
        </w:rPr>
        <w:t xml:space="preserve"> 2011.</w:t>
      </w:r>
    </w:p>
  </w:endnote>
  <w:endnote w:id="143">
    <w:p w14:paraId="7681307B"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Martin Stepanek interview with Eugene Kaspersky, “Powerless Against Cyber Sabotage,” </w:t>
      </w:r>
      <w:r w:rsidRPr="002F5654">
        <w:rPr>
          <w:rFonts w:ascii="Times New Roman" w:hAnsi="Times New Roman" w:cs="Times New Roman"/>
          <w:i/>
        </w:rPr>
        <w:t>Kurier</w:t>
      </w:r>
      <w:r>
        <w:rPr>
          <w:rFonts w:ascii="Times New Roman" w:hAnsi="Times New Roman" w:cs="Times New Roman"/>
        </w:rPr>
        <w:t xml:space="preserve"> (Vienna)</w:t>
      </w:r>
      <w:r w:rsidRPr="002F5654">
        <w:rPr>
          <w:rFonts w:ascii="Times New Roman" w:hAnsi="Times New Roman" w:cs="Times New Roman"/>
        </w:rPr>
        <w:t xml:space="preserve">, </w:t>
      </w:r>
      <w:del w:id="378" w:author="E" w:date="2015-08-26T17:38:00Z">
        <w:r w:rsidRPr="002F5654" w:rsidDel="000A5C03">
          <w:rPr>
            <w:rFonts w:ascii="Times New Roman" w:hAnsi="Times New Roman" w:cs="Times New Roman"/>
          </w:rPr>
          <w:delText xml:space="preserve"> </w:delText>
        </w:r>
      </w:del>
      <w:r w:rsidRPr="002F5654">
        <w:rPr>
          <w:rFonts w:ascii="Times New Roman" w:hAnsi="Times New Roman" w:cs="Times New Roman"/>
        </w:rPr>
        <w:t xml:space="preserve">March </w:t>
      </w:r>
      <w:r>
        <w:rPr>
          <w:rFonts w:ascii="Times New Roman" w:hAnsi="Times New Roman" w:cs="Times New Roman"/>
        </w:rPr>
        <w:t xml:space="preserve">9, </w:t>
      </w:r>
      <w:r w:rsidRPr="002F5654">
        <w:rPr>
          <w:rFonts w:ascii="Times New Roman" w:hAnsi="Times New Roman" w:cs="Times New Roman"/>
        </w:rPr>
        <w:t>2011, 13.</w:t>
      </w:r>
    </w:p>
  </w:endnote>
  <w:endnote w:id="144">
    <w:p w14:paraId="552DD239"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Comment based on Andrey Krutskikh’s presentation at the London Cyber Conference, November </w:t>
      </w:r>
      <w:r>
        <w:rPr>
          <w:rFonts w:ascii="Times New Roman" w:hAnsi="Times New Roman" w:cs="Times New Roman"/>
        </w:rPr>
        <w:t xml:space="preserve">1, </w:t>
      </w:r>
      <w:r w:rsidRPr="002F5654">
        <w:rPr>
          <w:rFonts w:ascii="Times New Roman" w:hAnsi="Times New Roman" w:cs="Times New Roman"/>
        </w:rPr>
        <w:t>2011.</w:t>
      </w:r>
    </w:p>
  </w:endnote>
  <w:endnote w:id="145">
    <w:p w14:paraId="59E6B224"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Comments based on Russian Defense and Foreign Ministry presentations in Garmisch, Germany</w:t>
      </w:r>
      <w:ins w:id="379" w:author="E" w:date="2015-08-26T17:38:00Z">
        <w:r>
          <w:rPr>
            <w:rFonts w:ascii="Times New Roman" w:hAnsi="Times New Roman" w:cs="Times New Roman"/>
          </w:rPr>
          <w:t xml:space="preserve">, </w:t>
        </w:r>
      </w:ins>
      <w:del w:id="380" w:author="E" w:date="2015-08-26T17:38:00Z">
        <w:r w:rsidRPr="002F5654" w:rsidDel="000A5C03">
          <w:rPr>
            <w:rFonts w:ascii="Times New Roman" w:hAnsi="Times New Roman" w:cs="Times New Roman"/>
          </w:rPr>
          <w:delText xml:space="preserve"> in </w:delText>
        </w:r>
      </w:del>
      <w:r w:rsidRPr="002F5654">
        <w:rPr>
          <w:rFonts w:ascii="Times New Roman" w:hAnsi="Times New Roman" w:cs="Times New Roman"/>
        </w:rPr>
        <w:t>April 2013.</w:t>
      </w:r>
    </w:p>
  </w:endnote>
  <w:endnote w:id="146">
    <w:p w14:paraId="024CFC54"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A. A. Vorfolomeyev, “Cyber Sabotage and Cyber Terrorism: Contemporary Limits to the Capabilities of Non-State Actors,” </w:t>
      </w:r>
      <w:r w:rsidRPr="002F5654">
        <w:rPr>
          <w:rFonts w:ascii="Times New Roman" w:hAnsi="Times New Roman" w:cs="Times New Roman"/>
          <w:i/>
        </w:rPr>
        <w:t>Voyennaya Mysl</w:t>
      </w:r>
      <w:r w:rsidRPr="002F5654">
        <w:rPr>
          <w:rFonts w:ascii="Times New Roman" w:hAnsi="Times New Roman" w:cs="Times New Roman"/>
        </w:rPr>
        <w:t xml:space="preserve"> (</w:t>
      </w:r>
      <w:r w:rsidRPr="002F5654">
        <w:rPr>
          <w:rFonts w:ascii="Times New Roman" w:hAnsi="Times New Roman" w:cs="Times New Roman"/>
          <w:i/>
        </w:rPr>
        <w:t>Military Thought</w:t>
      </w:r>
      <w:r w:rsidRPr="002F5654">
        <w:rPr>
          <w:rFonts w:ascii="Times New Roman" w:hAnsi="Times New Roman" w:cs="Times New Roman"/>
        </w:rPr>
        <w:t>), No. 12</w:t>
      </w:r>
      <w:r>
        <w:rPr>
          <w:rFonts w:ascii="Times New Roman" w:hAnsi="Times New Roman" w:cs="Times New Roman"/>
        </w:rPr>
        <w:t>,</w:t>
      </w:r>
      <w:r w:rsidRPr="002F5654">
        <w:rPr>
          <w:rFonts w:ascii="Times New Roman" w:hAnsi="Times New Roman" w:cs="Times New Roman"/>
        </w:rPr>
        <w:t xml:space="preserve"> 2012, 3-11.</w:t>
      </w:r>
    </w:p>
  </w:endnote>
  <w:endnote w:id="147">
    <w:p w14:paraId="5E78CF8C" w14:textId="77777777" w:rsidR="00B40600" w:rsidRPr="002F5654" w:rsidRDefault="00B40600" w:rsidP="002F5654">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Ibid.</w:t>
      </w:r>
    </w:p>
  </w:endnote>
  <w:endnote w:id="148">
    <w:p w14:paraId="5BBF0E11" w14:textId="77777777" w:rsidR="00B40600" w:rsidRPr="002F5654" w:rsidRDefault="00B40600" w:rsidP="00E63541">
      <w:pPr>
        <w:pStyle w:val="EndnoteText"/>
        <w:rPr>
          <w:rFonts w:ascii="Times New Roman" w:hAnsi="Times New Roman" w:cs="Times New Roman"/>
        </w:rPr>
      </w:pPr>
      <w:r w:rsidRPr="002F5654">
        <w:rPr>
          <w:rStyle w:val="EndnoteReference"/>
          <w:rFonts w:ascii="Times New Roman" w:hAnsi="Times New Roman" w:cs="Times New Roman"/>
        </w:rPr>
        <w:endnoteRef/>
      </w:r>
      <w:r w:rsidRPr="002F5654">
        <w:rPr>
          <w:rFonts w:ascii="Times New Roman" w:hAnsi="Times New Roman" w:cs="Times New Roman"/>
        </w:rPr>
        <w:t xml:space="preserve"> </w:t>
      </w:r>
      <w:r w:rsidRPr="008B66EF">
        <w:rPr>
          <w:rFonts w:ascii="Times New Roman" w:hAnsi="Times New Roman" w:cs="Times New Roman"/>
          <w:highlight w:val="yellow"/>
          <w:rPrChange w:id="382" w:author="E" w:date="2015-08-26T17:37:00Z">
            <w:rPr>
              <w:rFonts w:ascii="Times New Roman" w:hAnsi="Times New Roman" w:cs="Times New Roman"/>
              <w:sz w:val="22"/>
              <w:szCs w:val="22"/>
            </w:rPr>
          </w:rPrChange>
        </w:rPr>
        <w:t xml:space="preserve">Moscow </w:t>
      </w:r>
      <w:r w:rsidRPr="008B66EF">
        <w:rPr>
          <w:rFonts w:ascii="Times New Roman" w:hAnsi="Times New Roman" w:cs="Times New Roman"/>
          <w:i/>
          <w:highlight w:val="yellow"/>
          <w:rPrChange w:id="383" w:author="E" w:date="2015-08-26T17:37:00Z">
            <w:rPr>
              <w:rFonts w:ascii="Times New Roman" w:hAnsi="Times New Roman" w:cs="Times New Roman"/>
              <w:i/>
              <w:sz w:val="22"/>
              <w:szCs w:val="22"/>
            </w:rPr>
          </w:rPrChange>
        </w:rPr>
        <w:t>Rossiya</w:t>
      </w:r>
      <w:r w:rsidRPr="008B66EF">
        <w:rPr>
          <w:rFonts w:ascii="Times New Roman" w:hAnsi="Times New Roman" w:cs="Times New Roman"/>
          <w:highlight w:val="yellow"/>
          <w:rPrChange w:id="384" w:author="E" w:date="2015-08-26T17:37:00Z">
            <w:rPr>
              <w:rFonts w:ascii="Times New Roman" w:hAnsi="Times New Roman" w:cs="Times New Roman"/>
              <w:sz w:val="22"/>
              <w:szCs w:val="22"/>
            </w:rPr>
          </w:rPrChange>
        </w:rPr>
        <w:t xml:space="preserve"> 24 TV, November 12, 2013.</w:t>
      </w:r>
    </w:p>
  </w:endnote>
  <w:endnote w:id="149">
    <w:p w14:paraId="4B8B9BB6" w14:textId="77777777" w:rsidR="00B40600" w:rsidRPr="00E844DC" w:rsidRDefault="00B40600" w:rsidP="002F5654">
      <w:pPr>
        <w:pStyle w:val="EndnoteText"/>
        <w:rPr>
          <w:rFonts w:ascii="Times New Roman" w:hAnsi="Times New Roman"/>
          <w:highlight w:val="yellow"/>
          <w:rPrChange w:id="389" w:author="E" w:date="2015-09-02T01:06:00Z">
            <w:rPr/>
          </w:rPrChange>
        </w:rPr>
      </w:pPr>
      <w:r>
        <w:rPr>
          <w:rStyle w:val="EndnoteReference"/>
        </w:rPr>
        <w:endnoteRef/>
      </w:r>
      <w:r>
        <w:t xml:space="preserve"> </w:t>
      </w:r>
      <w:r w:rsidRPr="00E844DC">
        <w:rPr>
          <w:rFonts w:ascii="Times New Roman" w:hAnsi="Times New Roman"/>
          <w:i/>
          <w:highlight w:val="yellow"/>
          <w:rPrChange w:id="390" w:author="E" w:date="2015-09-02T01:06:00Z">
            <w:rPr>
              <w:i/>
              <w:sz w:val="22"/>
              <w:szCs w:val="22"/>
            </w:rPr>
          </w:rPrChange>
        </w:rPr>
        <w:t>Global Times</w:t>
      </w:r>
      <w:r w:rsidRPr="00E844DC">
        <w:rPr>
          <w:rFonts w:ascii="Times New Roman" w:hAnsi="Times New Roman"/>
          <w:highlight w:val="yellow"/>
          <w:rPrChange w:id="391" w:author="E" w:date="2015-09-02T01:06:00Z">
            <w:rPr>
              <w:sz w:val="22"/>
              <w:szCs w:val="22"/>
            </w:rPr>
          </w:rPrChange>
        </w:rPr>
        <w:t>, September 27, 2010.</w:t>
      </w:r>
    </w:p>
  </w:endnote>
  <w:endnote w:id="150">
    <w:p w14:paraId="45E1606C" w14:textId="77777777" w:rsidR="00B40600" w:rsidRPr="00E844DC" w:rsidRDefault="00B40600" w:rsidP="002F5654">
      <w:pPr>
        <w:pStyle w:val="EndnoteText"/>
        <w:rPr>
          <w:rFonts w:ascii="Times New Roman" w:hAnsi="Times New Roman"/>
          <w:highlight w:val="yellow"/>
          <w:rPrChange w:id="392" w:author="E" w:date="2015-09-02T01:06:00Z">
            <w:rPr/>
          </w:rPrChange>
        </w:rPr>
      </w:pPr>
      <w:r w:rsidRPr="00E844DC">
        <w:rPr>
          <w:rStyle w:val="EndnoteReference"/>
          <w:rFonts w:ascii="Times New Roman" w:hAnsi="Times New Roman"/>
          <w:highlight w:val="yellow"/>
          <w:rPrChange w:id="393" w:author="E" w:date="2015-09-02T01:06:00Z">
            <w:rPr>
              <w:rStyle w:val="EndnoteReference"/>
              <w:sz w:val="22"/>
              <w:szCs w:val="22"/>
            </w:rPr>
          </w:rPrChange>
        </w:rPr>
        <w:endnoteRef/>
      </w:r>
      <w:r w:rsidRPr="00E844DC">
        <w:rPr>
          <w:rFonts w:ascii="Times New Roman" w:hAnsi="Times New Roman"/>
          <w:highlight w:val="yellow"/>
          <w:rPrChange w:id="394" w:author="E" w:date="2015-09-02T01:06:00Z">
            <w:rPr>
              <w:sz w:val="22"/>
              <w:szCs w:val="22"/>
              <w:vertAlign w:val="superscript"/>
            </w:rPr>
          </w:rPrChange>
        </w:rPr>
        <w:t xml:space="preserve">, Wu Zhenglong, “Stuxnet’s Warning,” </w:t>
      </w:r>
      <w:r w:rsidRPr="00E844DC">
        <w:rPr>
          <w:rFonts w:ascii="Times New Roman" w:hAnsi="Times New Roman"/>
          <w:i/>
          <w:highlight w:val="yellow"/>
          <w:rPrChange w:id="395" w:author="E" w:date="2015-09-02T01:06:00Z">
            <w:rPr>
              <w:i/>
              <w:sz w:val="22"/>
              <w:szCs w:val="22"/>
              <w:vertAlign w:val="superscript"/>
            </w:rPr>
          </w:rPrChange>
        </w:rPr>
        <w:t>Jiefang Ribao</w:t>
      </w:r>
      <w:r w:rsidRPr="00E844DC">
        <w:rPr>
          <w:rFonts w:ascii="Times New Roman" w:hAnsi="Times New Roman"/>
          <w:highlight w:val="yellow"/>
          <w:rPrChange w:id="396" w:author="E" w:date="2015-09-02T01:06:00Z">
            <w:rPr>
              <w:sz w:val="22"/>
              <w:szCs w:val="22"/>
              <w:vertAlign w:val="superscript"/>
            </w:rPr>
          </w:rPrChange>
        </w:rPr>
        <w:t>, February 10, 2011.</w:t>
      </w:r>
    </w:p>
  </w:endnote>
  <w:endnote w:id="151">
    <w:p w14:paraId="723CD7C3" w14:textId="77777777" w:rsidR="00B40600" w:rsidRPr="00E844DC" w:rsidRDefault="00B40600" w:rsidP="002F5654">
      <w:pPr>
        <w:pStyle w:val="EndnoteText"/>
        <w:rPr>
          <w:rFonts w:ascii="Times New Roman" w:hAnsi="Times New Roman"/>
          <w:highlight w:val="yellow"/>
          <w:rPrChange w:id="397" w:author="E" w:date="2015-09-02T01:06:00Z">
            <w:rPr/>
          </w:rPrChange>
        </w:rPr>
      </w:pPr>
      <w:r w:rsidRPr="00E844DC">
        <w:rPr>
          <w:rStyle w:val="EndnoteReference"/>
          <w:rFonts w:ascii="Times New Roman" w:hAnsi="Times New Roman"/>
          <w:highlight w:val="yellow"/>
          <w:rPrChange w:id="398" w:author="E" w:date="2015-09-02T01:06:00Z">
            <w:rPr>
              <w:rStyle w:val="EndnoteReference"/>
              <w:sz w:val="22"/>
              <w:szCs w:val="22"/>
            </w:rPr>
          </w:rPrChange>
        </w:rPr>
        <w:endnoteRef/>
      </w:r>
      <w:r w:rsidRPr="00E844DC">
        <w:rPr>
          <w:rFonts w:ascii="Times New Roman" w:hAnsi="Times New Roman"/>
          <w:highlight w:val="yellow"/>
          <w:rPrChange w:id="399" w:author="E" w:date="2015-09-02T01:06:00Z">
            <w:rPr>
              <w:sz w:val="22"/>
              <w:szCs w:val="22"/>
              <w:vertAlign w:val="superscript"/>
            </w:rPr>
          </w:rPrChange>
        </w:rPr>
        <w:t xml:space="preserve"> These samples of material translated by the Open Source Center (OSC) were provided by Audrye Wong of the Carnegie Endowment for International Peace.</w:t>
      </w:r>
    </w:p>
  </w:endnote>
  <w:endnote w:id="152">
    <w:p w14:paraId="232E4D73" w14:textId="77777777" w:rsidR="00B40600" w:rsidRPr="00E844DC" w:rsidRDefault="00B40600" w:rsidP="002F5654">
      <w:pPr>
        <w:pStyle w:val="EndnoteText"/>
        <w:rPr>
          <w:rFonts w:ascii="Times New Roman" w:hAnsi="Times New Roman"/>
          <w:highlight w:val="yellow"/>
          <w:rPrChange w:id="400" w:author="E" w:date="2015-09-02T01:06:00Z">
            <w:rPr/>
          </w:rPrChange>
        </w:rPr>
      </w:pPr>
      <w:r w:rsidRPr="00E844DC">
        <w:rPr>
          <w:rStyle w:val="EndnoteReference"/>
          <w:rFonts w:ascii="Times New Roman" w:hAnsi="Times New Roman"/>
          <w:highlight w:val="yellow"/>
          <w:rPrChange w:id="401" w:author="E" w:date="2015-09-02T01:06:00Z">
            <w:rPr>
              <w:rStyle w:val="EndnoteReference"/>
              <w:sz w:val="22"/>
              <w:szCs w:val="22"/>
            </w:rPr>
          </w:rPrChange>
        </w:rPr>
        <w:endnoteRef/>
      </w:r>
      <w:r w:rsidRPr="00E844DC">
        <w:rPr>
          <w:rFonts w:ascii="Times New Roman" w:hAnsi="Times New Roman"/>
          <w:highlight w:val="yellow"/>
          <w:rPrChange w:id="402" w:author="E" w:date="2015-09-02T01:06:00Z">
            <w:rPr>
              <w:sz w:val="22"/>
              <w:szCs w:val="22"/>
              <w:vertAlign w:val="superscript"/>
            </w:rPr>
          </w:rPrChange>
        </w:rPr>
        <w:t xml:space="preserve"> </w:t>
      </w:r>
      <w:ins w:id="403" w:author="E" w:date="2015-09-02T00:59:00Z">
        <w:r w:rsidRPr="00E844DC">
          <w:rPr>
            <w:rFonts w:ascii="Times New Roman" w:hAnsi="Times New Roman" w:cs="Times New Roman"/>
            <w:szCs w:val="24"/>
            <w:rPrChange w:id="404" w:author="E" w:date="2015-09-02T01:06:00Z">
              <w:rPr>
                <w:rFonts w:ascii="Times New Roman" w:hAnsi="Times New Roman" w:cs="Times New Roman"/>
                <w:b/>
                <w:sz w:val="24"/>
                <w:szCs w:val="24"/>
              </w:rPr>
            </w:rPrChange>
          </w:rPr>
          <w:t xml:space="preserve">Li Daguang,  “After One Opens a ‘Pandora’s Box’ of Cyber Warfare,” </w:t>
        </w:r>
        <w:r w:rsidRPr="00E844DC">
          <w:rPr>
            <w:rFonts w:ascii="Times New Roman" w:hAnsi="Times New Roman" w:cs="Times New Roman"/>
            <w:i/>
            <w:szCs w:val="24"/>
            <w:rPrChange w:id="405" w:author="E" w:date="2015-09-02T01:06:00Z">
              <w:rPr>
                <w:rFonts w:ascii="Times New Roman" w:hAnsi="Times New Roman" w:cs="Times New Roman"/>
                <w:b/>
                <w:i/>
                <w:sz w:val="24"/>
                <w:szCs w:val="24"/>
              </w:rPr>
            </w:rPrChange>
          </w:rPr>
          <w:t>Liberation Army Daily,</w:t>
        </w:r>
        <w:r w:rsidRPr="00E844DC">
          <w:rPr>
            <w:rFonts w:ascii="Times New Roman" w:hAnsi="Times New Roman" w:cs="Times New Roman"/>
            <w:szCs w:val="24"/>
            <w:rPrChange w:id="406" w:author="E" w:date="2015-09-02T01:06:00Z">
              <w:rPr>
                <w:rFonts w:ascii="Times New Roman" w:hAnsi="Times New Roman" w:cs="Times New Roman"/>
                <w:b/>
                <w:sz w:val="24"/>
                <w:szCs w:val="24"/>
              </w:rPr>
            </w:rPrChange>
          </w:rPr>
          <w:t xml:space="preserve"> March 10, 2011,</w:t>
        </w:r>
        <w:r w:rsidRPr="00E844DC">
          <w:rPr>
            <w:rFonts w:ascii="Times New Roman" w:hAnsi="Times New Roman"/>
            <w:highlight w:val="yellow"/>
            <w:rPrChange w:id="407" w:author="E" w:date="2015-09-02T01:06:00Z">
              <w:rPr>
                <w:highlight w:val="yellow"/>
              </w:rPr>
            </w:rPrChange>
          </w:rPr>
          <w:t>t</w:t>
        </w:r>
      </w:ins>
      <w:del w:id="408" w:author="E" w:date="2015-09-02T00:59:00Z">
        <w:r w:rsidRPr="00E844DC" w:rsidDel="005C1E29">
          <w:rPr>
            <w:rFonts w:ascii="Times New Roman" w:hAnsi="Times New Roman"/>
            <w:highlight w:val="yellow"/>
            <w:rPrChange w:id="409" w:author="E" w:date="2015-09-02T01:06:00Z">
              <w:rPr>
                <w:sz w:val="22"/>
                <w:szCs w:val="22"/>
                <w:vertAlign w:val="superscript"/>
              </w:rPr>
            </w:rPrChange>
          </w:rPr>
          <w:delText>T</w:delText>
        </w:r>
      </w:del>
      <w:r w:rsidRPr="00E844DC">
        <w:rPr>
          <w:rFonts w:ascii="Times New Roman" w:hAnsi="Times New Roman"/>
          <w:highlight w:val="yellow"/>
          <w:rPrChange w:id="410" w:author="E" w:date="2015-09-02T01:06:00Z">
            <w:rPr>
              <w:sz w:val="22"/>
              <w:szCs w:val="22"/>
              <w:vertAlign w:val="superscript"/>
            </w:rPr>
          </w:rPrChange>
        </w:rPr>
        <w:t>ranslated by OSC, CPP20110622088001.</w:t>
      </w:r>
    </w:p>
  </w:endnote>
  <w:endnote w:id="153">
    <w:p w14:paraId="425E0720" w14:textId="77777777" w:rsidR="00B40600" w:rsidRPr="00E844DC" w:rsidRDefault="00B40600" w:rsidP="002F5654">
      <w:pPr>
        <w:pStyle w:val="EndnoteText"/>
        <w:rPr>
          <w:rFonts w:ascii="Times New Roman" w:hAnsi="Times New Roman"/>
          <w:highlight w:val="yellow"/>
          <w:rPrChange w:id="411" w:author="E" w:date="2015-09-02T01:06:00Z">
            <w:rPr/>
          </w:rPrChange>
        </w:rPr>
      </w:pPr>
      <w:r w:rsidRPr="00E844DC">
        <w:rPr>
          <w:rStyle w:val="EndnoteReference"/>
          <w:rFonts w:ascii="Times New Roman" w:hAnsi="Times New Roman"/>
          <w:highlight w:val="yellow"/>
          <w:rPrChange w:id="412" w:author="E" w:date="2015-09-02T01:06:00Z">
            <w:rPr>
              <w:rStyle w:val="EndnoteReference"/>
              <w:sz w:val="22"/>
              <w:szCs w:val="22"/>
            </w:rPr>
          </w:rPrChange>
        </w:rPr>
        <w:endnoteRef/>
      </w:r>
      <w:r w:rsidRPr="00E844DC">
        <w:rPr>
          <w:rFonts w:ascii="Times New Roman" w:hAnsi="Times New Roman"/>
          <w:highlight w:val="yellow"/>
          <w:rPrChange w:id="413" w:author="E" w:date="2015-09-02T01:06:00Z">
            <w:rPr>
              <w:sz w:val="22"/>
              <w:szCs w:val="22"/>
              <w:vertAlign w:val="superscript"/>
            </w:rPr>
          </w:rPrChange>
        </w:rPr>
        <w:t xml:space="preserve"> Katie Chan (Chen Fusheng), “Spreading Gunpowder Smoke of Cyber Warfare and How We Can Counter It (Watchtower),” People’s Daily (Overseas Edition), June 7, 2012, translated by OSC, CPP20120607787001.</w:t>
      </w:r>
    </w:p>
  </w:endnote>
  <w:endnote w:id="154">
    <w:p w14:paraId="2C442201" w14:textId="77777777" w:rsidR="00B40600" w:rsidRPr="00E844DC" w:rsidRDefault="00B40600" w:rsidP="002F5654">
      <w:pPr>
        <w:pStyle w:val="EndnoteText"/>
        <w:rPr>
          <w:rFonts w:ascii="Times New Roman" w:hAnsi="Times New Roman"/>
          <w:highlight w:val="yellow"/>
          <w:rPrChange w:id="416" w:author="E" w:date="2015-09-02T01:06:00Z">
            <w:rPr/>
          </w:rPrChange>
        </w:rPr>
      </w:pPr>
      <w:r w:rsidRPr="00E844DC">
        <w:rPr>
          <w:rStyle w:val="EndnoteReference"/>
          <w:rFonts w:ascii="Times New Roman" w:hAnsi="Times New Roman"/>
          <w:highlight w:val="yellow"/>
          <w:rPrChange w:id="417" w:author="E" w:date="2015-09-02T01:06:00Z">
            <w:rPr>
              <w:rStyle w:val="EndnoteReference"/>
              <w:sz w:val="22"/>
              <w:szCs w:val="22"/>
            </w:rPr>
          </w:rPrChange>
        </w:rPr>
        <w:endnoteRef/>
      </w:r>
      <w:r w:rsidRPr="00E844DC">
        <w:rPr>
          <w:rFonts w:ascii="Times New Roman" w:hAnsi="Times New Roman"/>
          <w:highlight w:val="yellow"/>
          <w:rPrChange w:id="418" w:author="E" w:date="2015-09-02T01:06:00Z">
            <w:rPr>
              <w:sz w:val="22"/>
              <w:szCs w:val="22"/>
              <w:vertAlign w:val="superscript"/>
            </w:rPr>
          </w:rPrChange>
        </w:rPr>
        <w:t xml:space="preserve"> </w:t>
      </w:r>
      <w:ins w:id="419" w:author="E" w:date="2015-09-02T01:00:00Z">
        <w:r w:rsidRPr="00E844DC">
          <w:rPr>
            <w:rFonts w:ascii="Times New Roman" w:hAnsi="Times New Roman" w:cs="Times New Roman"/>
            <w:szCs w:val="24"/>
            <w:rPrChange w:id="420" w:author="E" w:date="2015-09-02T01:06:00Z">
              <w:rPr>
                <w:rFonts w:ascii="Times New Roman" w:hAnsi="Times New Roman" w:cs="Times New Roman"/>
                <w:b/>
                <w:sz w:val="24"/>
                <w:szCs w:val="24"/>
              </w:rPr>
            </w:rPrChange>
          </w:rPr>
          <w:t>Commentary by Xu Peixin, “Interpreting the Second Wave of Cyber Security Threats to China,” CCTV.com, March 4, 2013</w:t>
        </w:r>
      </w:ins>
      <w:ins w:id="421" w:author="E" w:date="2015-09-02T01:01:00Z">
        <w:r w:rsidRPr="00E844DC">
          <w:rPr>
            <w:rFonts w:ascii="Times New Roman" w:hAnsi="Times New Roman" w:cs="Times New Roman"/>
            <w:szCs w:val="24"/>
            <w:rPrChange w:id="422" w:author="E" w:date="2015-09-02T01:06:00Z">
              <w:rPr>
                <w:rFonts w:ascii="Times New Roman" w:hAnsi="Times New Roman" w:cs="Times New Roman"/>
                <w:b/>
                <w:sz w:val="24"/>
                <w:szCs w:val="24"/>
              </w:rPr>
            </w:rPrChange>
          </w:rPr>
          <w:t xml:space="preserve">, </w:t>
        </w:r>
        <w:r w:rsidRPr="00E844DC">
          <w:rPr>
            <w:rFonts w:ascii="Times New Roman" w:hAnsi="Times New Roman"/>
            <w:highlight w:val="yellow"/>
            <w:rPrChange w:id="423" w:author="E" w:date="2015-09-02T01:06:00Z">
              <w:rPr>
                <w:highlight w:val="yellow"/>
              </w:rPr>
            </w:rPrChange>
          </w:rPr>
          <w:t>a</w:t>
        </w:r>
      </w:ins>
      <w:del w:id="424" w:author="E" w:date="2015-09-02T01:01:00Z">
        <w:r w:rsidRPr="00E844DC" w:rsidDel="005C1E29">
          <w:rPr>
            <w:rFonts w:ascii="Times New Roman" w:hAnsi="Times New Roman"/>
            <w:highlight w:val="yellow"/>
            <w:rPrChange w:id="425" w:author="E" w:date="2015-09-02T01:06:00Z">
              <w:rPr>
                <w:sz w:val="22"/>
                <w:szCs w:val="22"/>
                <w:vertAlign w:val="superscript"/>
              </w:rPr>
            </w:rPrChange>
          </w:rPr>
          <w:delText>A</w:delText>
        </w:r>
      </w:del>
      <w:r w:rsidRPr="00E844DC">
        <w:rPr>
          <w:rFonts w:ascii="Times New Roman" w:hAnsi="Times New Roman"/>
          <w:highlight w:val="yellow"/>
          <w:rPrChange w:id="426" w:author="E" w:date="2015-09-02T01:06:00Z">
            <w:rPr>
              <w:sz w:val="22"/>
              <w:szCs w:val="22"/>
              <w:vertAlign w:val="superscript"/>
            </w:rPr>
          </w:rPrChange>
        </w:rPr>
        <w:t>lso provided by Audrye Wong, Carnegie Endowment for International Peace.</w:t>
      </w:r>
    </w:p>
  </w:endnote>
  <w:endnote w:id="155">
    <w:p w14:paraId="4CD94FDD" w14:textId="77777777" w:rsidR="00B40600" w:rsidRPr="00E844DC" w:rsidRDefault="00B40600" w:rsidP="002F5654">
      <w:pPr>
        <w:pStyle w:val="EndnoteText"/>
        <w:rPr>
          <w:rFonts w:ascii="Times New Roman" w:hAnsi="Times New Roman"/>
          <w:highlight w:val="yellow"/>
          <w:rPrChange w:id="427" w:author="E" w:date="2015-09-02T01:06:00Z">
            <w:rPr/>
          </w:rPrChange>
        </w:rPr>
      </w:pPr>
      <w:r w:rsidRPr="00E844DC">
        <w:rPr>
          <w:rStyle w:val="EndnoteReference"/>
          <w:rFonts w:ascii="Times New Roman" w:hAnsi="Times New Roman"/>
          <w:highlight w:val="yellow"/>
          <w:rPrChange w:id="428" w:author="E" w:date="2015-09-02T01:06:00Z">
            <w:rPr>
              <w:rStyle w:val="EndnoteReference"/>
              <w:sz w:val="22"/>
              <w:szCs w:val="22"/>
            </w:rPr>
          </w:rPrChange>
        </w:rPr>
        <w:endnoteRef/>
      </w:r>
      <w:r w:rsidRPr="00E844DC">
        <w:rPr>
          <w:rFonts w:ascii="Times New Roman" w:hAnsi="Times New Roman"/>
          <w:highlight w:val="yellow"/>
          <w:rPrChange w:id="429" w:author="E" w:date="2015-09-02T01:06:00Z">
            <w:rPr>
              <w:sz w:val="22"/>
              <w:szCs w:val="22"/>
              <w:vertAlign w:val="superscript"/>
            </w:rPr>
          </w:rPrChange>
        </w:rPr>
        <w:t xml:space="preserve"> </w:t>
      </w:r>
      <w:ins w:id="430" w:author="E" w:date="2015-09-02T01:01:00Z">
        <w:r w:rsidRPr="00E844DC">
          <w:rPr>
            <w:rFonts w:ascii="Times New Roman" w:hAnsi="Times New Roman" w:cs="Times New Roman"/>
            <w:szCs w:val="24"/>
            <w:rPrChange w:id="431" w:author="E" w:date="2015-09-02T01:06:00Z">
              <w:rPr>
                <w:rFonts w:ascii="Times New Roman" w:hAnsi="Times New Roman" w:cs="Times New Roman"/>
                <w:b/>
                <w:sz w:val="24"/>
                <w:szCs w:val="24"/>
              </w:rPr>
            </w:rPrChange>
          </w:rPr>
          <w:t xml:space="preserve">Zhong Sheng,“Do Not Treat Cyberspace as a War Theater; Avoid Harming Others and Damaging Oneself,” </w:t>
        </w:r>
        <w:r w:rsidRPr="00E844DC">
          <w:rPr>
            <w:rFonts w:ascii="Times New Roman" w:hAnsi="Times New Roman" w:cs="Times New Roman"/>
            <w:i/>
            <w:szCs w:val="24"/>
            <w:rPrChange w:id="432" w:author="E" w:date="2015-09-02T01:06:00Z">
              <w:rPr>
                <w:rFonts w:ascii="Times New Roman" w:hAnsi="Times New Roman" w:cs="Times New Roman"/>
                <w:b/>
                <w:i/>
                <w:sz w:val="24"/>
                <w:szCs w:val="24"/>
              </w:rPr>
            </w:rPrChange>
          </w:rPr>
          <w:t>People’s Daily</w:t>
        </w:r>
        <w:r w:rsidRPr="00E844DC">
          <w:rPr>
            <w:rFonts w:ascii="Times New Roman" w:hAnsi="Times New Roman" w:cs="Times New Roman"/>
            <w:szCs w:val="24"/>
            <w:rPrChange w:id="433" w:author="E" w:date="2015-09-02T01:06:00Z">
              <w:rPr>
                <w:rFonts w:ascii="Times New Roman" w:hAnsi="Times New Roman" w:cs="Times New Roman"/>
                <w:b/>
                <w:sz w:val="24"/>
                <w:szCs w:val="24"/>
              </w:rPr>
            </w:rPrChange>
          </w:rPr>
          <w:t xml:space="preserve">, February 27, 2013, </w:t>
        </w:r>
        <w:r w:rsidRPr="00E844DC">
          <w:rPr>
            <w:rFonts w:ascii="Times New Roman" w:hAnsi="Times New Roman"/>
            <w:highlight w:val="yellow"/>
            <w:rPrChange w:id="434" w:author="E" w:date="2015-09-02T01:06:00Z">
              <w:rPr>
                <w:highlight w:val="yellow"/>
              </w:rPr>
            </w:rPrChange>
          </w:rPr>
          <w:t>t</w:t>
        </w:r>
      </w:ins>
      <w:del w:id="435" w:author="E" w:date="2015-09-02T01:01:00Z">
        <w:r w:rsidRPr="00E844DC" w:rsidDel="005C1E29">
          <w:rPr>
            <w:rFonts w:ascii="Times New Roman" w:hAnsi="Times New Roman"/>
            <w:highlight w:val="yellow"/>
            <w:rPrChange w:id="436" w:author="E" w:date="2015-09-02T01:06:00Z">
              <w:rPr>
                <w:sz w:val="22"/>
                <w:szCs w:val="22"/>
                <w:vertAlign w:val="superscript"/>
              </w:rPr>
            </w:rPrChange>
          </w:rPr>
          <w:delText>T</w:delText>
        </w:r>
      </w:del>
      <w:r w:rsidRPr="00E844DC">
        <w:rPr>
          <w:rFonts w:ascii="Times New Roman" w:hAnsi="Times New Roman"/>
          <w:highlight w:val="yellow"/>
          <w:rPrChange w:id="437" w:author="E" w:date="2015-09-02T01:06:00Z">
            <w:rPr>
              <w:sz w:val="22"/>
              <w:szCs w:val="22"/>
              <w:vertAlign w:val="superscript"/>
            </w:rPr>
          </w:rPrChange>
        </w:rPr>
        <w:t>ranslated by OSC, CPP20130227702002.</w:t>
      </w:r>
    </w:p>
  </w:endnote>
  <w:endnote w:id="156">
    <w:p w14:paraId="47D9A069" w14:textId="77777777" w:rsidR="00B40600" w:rsidRPr="00E844DC" w:rsidRDefault="00B40600" w:rsidP="002F5654">
      <w:pPr>
        <w:pStyle w:val="EndnoteText"/>
        <w:rPr>
          <w:rFonts w:ascii="Times New Roman" w:hAnsi="Times New Roman"/>
          <w:highlight w:val="yellow"/>
          <w:rPrChange w:id="446" w:author="E" w:date="2015-09-02T01:06:00Z">
            <w:rPr/>
          </w:rPrChange>
        </w:rPr>
      </w:pPr>
      <w:r w:rsidRPr="00E844DC">
        <w:rPr>
          <w:rStyle w:val="EndnoteReference"/>
          <w:rFonts w:ascii="Times New Roman" w:hAnsi="Times New Roman"/>
          <w:highlight w:val="yellow"/>
          <w:rPrChange w:id="447" w:author="E" w:date="2015-09-02T01:06:00Z">
            <w:rPr>
              <w:rStyle w:val="EndnoteReference"/>
              <w:sz w:val="22"/>
              <w:szCs w:val="22"/>
            </w:rPr>
          </w:rPrChange>
        </w:rPr>
        <w:endnoteRef/>
      </w:r>
      <w:r w:rsidRPr="00E844DC">
        <w:rPr>
          <w:rFonts w:ascii="Times New Roman" w:hAnsi="Times New Roman"/>
          <w:highlight w:val="yellow"/>
          <w:rPrChange w:id="448" w:author="E" w:date="2015-09-02T01:06:00Z">
            <w:rPr>
              <w:sz w:val="22"/>
              <w:szCs w:val="22"/>
              <w:vertAlign w:val="superscript"/>
            </w:rPr>
          </w:rPrChange>
        </w:rPr>
        <w:t xml:space="preserve"> </w:t>
      </w:r>
      <w:ins w:id="449" w:author="E" w:date="2015-09-02T01:02:00Z">
        <w:r w:rsidRPr="00E844DC">
          <w:rPr>
            <w:rFonts w:ascii="Times New Roman" w:hAnsi="Times New Roman" w:cs="Times New Roman"/>
            <w:szCs w:val="24"/>
            <w:rPrChange w:id="450" w:author="E" w:date="2015-09-02T01:06:00Z">
              <w:rPr>
                <w:rFonts w:ascii="Times New Roman" w:hAnsi="Times New Roman" w:cs="Times New Roman"/>
                <w:b/>
                <w:sz w:val="24"/>
                <w:szCs w:val="24"/>
              </w:rPr>
            </w:rPrChange>
          </w:rPr>
          <w:t>Zhong Sheng,  “Blackening China Can Hardly Conceal the Evil Behavior of the ‘Hackers’ Empire,’”</w:t>
        </w:r>
        <w:r w:rsidRPr="00E844DC">
          <w:rPr>
            <w:rFonts w:ascii="Times New Roman" w:hAnsi="Times New Roman" w:cs="Times New Roman"/>
            <w:i/>
            <w:szCs w:val="24"/>
            <w:rPrChange w:id="451" w:author="E" w:date="2015-09-02T01:06:00Z">
              <w:rPr>
                <w:rFonts w:ascii="Times New Roman" w:hAnsi="Times New Roman" w:cs="Times New Roman"/>
                <w:b/>
                <w:i/>
                <w:sz w:val="24"/>
                <w:szCs w:val="24"/>
              </w:rPr>
            </w:rPrChange>
          </w:rPr>
          <w:t xml:space="preserve"> People’s Daily,</w:t>
        </w:r>
        <w:r w:rsidRPr="00E844DC">
          <w:rPr>
            <w:rFonts w:ascii="Times New Roman" w:hAnsi="Times New Roman" w:cs="Times New Roman"/>
            <w:szCs w:val="24"/>
            <w:rPrChange w:id="452" w:author="E" w:date="2015-09-02T01:06:00Z">
              <w:rPr>
                <w:rFonts w:ascii="Times New Roman" w:hAnsi="Times New Roman" w:cs="Times New Roman"/>
                <w:b/>
                <w:sz w:val="24"/>
                <w:szCs w:val="24"/>
              </w:rPr>
            </w:rPrChange>
          </w:rPr>
          <w:t xml:space="preserve"> May 8, 2013, </w:t>
        </w:r>
        <w:r w:rsidRPr="00E844DC">
          <w:rPr>
            <w:rFonts w:ascii="Times New Roman" w:hAnsi="Times New Roman"/>
            <w:highlight w:val="yellow"/>
            <w:rPrChange w:id="453" w:author="E" w:date="2015-09-02T01:06:00Z">
              <w:rPr>
                <w:highlight w:val="yellow"/>
              </w:rPr>
            </w:rPrChange>
          </w:rPr>
          <w:t>t</w:t>
        </w:r>
      </w:ins>
      <w:del w:id="454" w:author="E" w:date="2015-09-02T01:02:00Z">
        <w:r w:rsidRPr="00E844DC" w:rsidDel="005C1E29">
          <w:rPr>
            <w:rFonts w:ascii="Times New Roman" w:hAnsi="Times New Roman"/>
            <w:highlight w:val="yellow"/>
            <w:rPrChange w:id="455" w:author="E" w:date="2015-09-02T01:06:00Z">
              <w:rPr>
                <w:sz w:val="22"/>
                <w:szCs w:val="22"/>
                <w:vertAlign w:val="superscript"/>
              </w:rPr>
            </w:rPrChange>
          </w:rPr>
          <w:delText>T</w:delText>
        </w:r>
      </w:del>
      <w:r w:rsidRPr="00E844DC">
        <w:rPr>
          <w:rFonts w:ascii="Times New Roman" w:hAnsi="Times New Roman"/>
          <w:highlight w:val="yellow"/>
          <w:rPrChange w:id="456" w:author="E" w:date="2015-09-02T01:06:00Z">
            <w:rPr>
              <w:sz w:val="22"/>
              <w:szCs w:val="22"/>
              <w:vertAlign w:val="superscript"/>
            </w:rPr>
          </w:rPrChange>
        </w:rPr>
        <w:t>ranslated by OSC, CPP20130508787003.</w:t>
      </w:r>
    </w:p>
  </w:endnote>
  <w:endnote w:id="157">
    <w:p w14:paraId="02EBAECB" w14:textId="77777777" w:rsidR="00B40600" w:rsidRPr="00E844DC" w:rsidRDefault="00B40600" w:rsidP="002F5654">
      <w:pPr>
        <w:pStyle w:val="EndnoteText"/>
        <w:rPr>
          <w:rFonts w:ascii="Times New Roman" w:hAnsi="Times New Roman"/>
          <w:highlight w:val="yellow"/>
          <w:rPrChange w:id="462" w:author="E" w:date="2015-09-02T01:06:00Z">
            <w:rPr/>
          </w:rPrChange>
        </w:rPr>
      </w:pPr>
      <w:r w:rsidRPr="00E844DC">
        <w:rPr>
          <w:rStyle w:val="EndnoteReference"/>
          <w:rFonts w:ascii="Times New Roman" w:hAnsi="Times New Roman"/>
          <w:highlight w:val="yellow"/>
          <w:rPrChange w:id="463" w:author="E" w:date="2015-09-02T01:06:00Z">
            <w:rPr>
              <w:rStyle w:val="EndnoteReference"/>
              <w:sz w:val="22"/>
              <w:szCs w:val="22"/>
            </w:rPr>
          </w:rPrChange>
        </w:rPr>
        <w:endnoteRef/>
      </w:r>
      <w:r w:rsidRPr="00E844DC">
        <w:rPr>
          <w:rFonts w:ascii="Times New Roman" w:hAnsi="Times New Roman"/>
          <w:highlight w:val="yellow"/>
          <w:rPrChange w:id="464" w:author="E" w:date="2015-09-02T01:06:00Z">
            <w:rPr>
              <w:sz w:val="22"/>
              <w:szCs w:val="22"/>
              <w:vertAlign w:val="superscript"/>
            </w:rPr>
          </w:rPrChange>
        </w:rPr>
        <w:t xml:space="preserve"> </w:t>
      </w:r>
      <w:ins w:id="465" w:author="E" w:date="2015-09-02T01:04:00Z">
        <w:r w:rsidRPr="00E844DC">
          <w:rPr>
            <w:rFonts w:ascii="Times New Roman" w:hAnsi="Times New Roman" w:cs="Times New Roman"/>
            <w:szCs w:val="24"/>
            <w:rPrChange w:id="466" w:author="E" w:date="2015-09-02T01:06:00Z">
              <w:rPr>
                <w:rFonts w:ascii="Times New Roman" w:hAnsi="Times New Roman" w:cs="Times New Roman"/>
                <w:sz w:val="24"/>
                <w:szCs w:val="24"/>
              </w:rPr>
            </w:rPrChange>
          </w:rPr>
          <w:t xml:space="preserve">Wu Zhenglong, “Stuxnet’s Warning,” </w:t>
        </w:r>
        <w:r w:rsidRPr="00E844DC">
          <w:rPr>
            <w:rFonts w:ascii="Times New Roman" w:hAnsi="Times New Roman" w:cs="Times New Roman"/>
            <w:i/>
            <w:szCs w:val="24"/>
            <w:rPrChange w:id="467" w:author="E" w:date="2015-09-02T01:06:00Z">
              <w:rPr>
                <w:rFonts w:ascii="Times New Roman" w:hAnsi="Times New Roman" w:cs="Times New Roman"/>
                <w:i/>
                <w:sz w:val="24"/>
                <w:szCs w:val="24"/>
              </w:rPr>
            </w:rPrChange>
          </w:rPr>
          <w:t xml:space="preserve">Liberation Army Daily, </w:t>
        </w:r>
        <w:r w:rsidRPr="00E844DC">
          <w:rPr>
            <w:rFonts w:ascii="Times New Roman" w:hAnsi="Times New Roman" w:cs="Times New Roman"/>
            <w:szCs w:val="24"/>
            <w:rPrChange w:id="468" w:author="E" w:date="2015-09-02T01:06:00Z">
              <w:rPr>
                <w:rFonts w:ascii="Times New Roman" w:hAnsi="Times New Roman" w:cs="Times New Roman"/>
                <w:sz w:val="24"/>
                <w:szCs w:val="24"/>
              </w:rPr>
            </w:rPrChange>
          </w:rPr>
          <w:t xml:space="preserve">February 10, 2011, </w:t>
        </w:r>
        <w:r w:rsidRPr="00E844DC">
          <w:rPr>
            <w:rFonts w:ascii="Times New Roman" w:hAnsi="Times New Roman"/>
            <w:highlight w:val="yellow"/>
            <w:rPrChange w:id="469" w:author="E" w:date="2015-09-02T01:06:00Z">
              <w:rPr>
                <w:highlight w:val="yellow"/>
              </w:rPr>
            </w:rPrChange>
          </w:rPr>
          <w:t>t</w:t>
        </w:r>
      </w:ins>
      <w:del w:id="470" w:author="E" w:date="2015-09-02T01:04:00Z">
        <w:r w:rsidRPr="00E844DC" w:rsidDel="00E844DC">
          <w:rPr>
            <w:rFonts w:ascii="Times New Roman" w:hAnsi="Times New Roman"/>
            <w:highlight w:val="yellow"/>
            <w:rPrChange w:id="471" w:author="E" w:date="2015-09-02T01:06:00Z">
              <w:rPr>
                <w:sz w:val="22"/>
                <w:szCs w:val="22"/>
                <w:vertAlign w:val="superscript"/>
              </w:rPr>
            </w:rPrChange>
          </w:rPr>
          <w:delText>T</w:delText>
        </w:r>
      </w:del>
      <w:r w:rsidRPr="00E844DC">
        <w:rPr>
          <w:rFonts w:ascii="Times New Roman" w:hAnsi="Times New Roman"/>
          <w:highlight w:val="yellow"/>
          <w:rPrChange w:id="472" w:author="E" w:date="2015-09-02T01:06:00Z">
            <w:rPr>
              <w:sz w:val="22"/>
              <w:szCs w:val="22"/>
              <w:vertAlign w:val="superscript"/>
            </w:rPr>
          </w:rPrChange>
        </w:rPr>
        <w:t>ranslation by the author.</w:t>
      </w:r>
    </w:p>
  </w:endnote>
  <w:endnote w:id="158">
    <w:p w14:paraId="269D62A3" w14:textId="77777777" w:rsidR="00B40600" w:rsidRPr="00E844DC" w:rsidRDefault="00B40600" w:rsidP="002F5654">
      <w:pPr>
        <w:pStyle w:val="EndnoteText"/>
        <w:rPr>
          <w:rFonts w:ascii="Times New Roman" w:hAnsi="Times New Roman"/>
          <w:highlight w:val="yellow"/>
          <w:rPrChange w:id="475" w:author="E" w:date="2015-09-02T01:06:00Z">
            <w:rPr/>
          </w:rPrChange>
        </w:rPr>
      </w:pPr>
      <w:r w:rsidRPr="00E844DC">
        <w:rPr>
          <w:rStyle w:val="EndnoteReference"/>
          <w:rFonts w:ascii="Times New Roman" w:hAnsi="Times New Roman"/>
          <w:highlight w:val="yellow"/>
          <w:rPrChange w:id="476" w:author="E" w:date="2015-09-02T01:06:00Z">
            <w:rPr>
              <w:rStyle w:val="EndnoteReference"/>
              <w:sz w:val="22"/>
              <w:szCs w:val="22"/>
            </w:rPr>
          </w:rPrChange>
        </w:rPr>
        <w:endnoteRef/>
      </w:r>
      <w:r w:rsidRPr="00E844DC">
        <w:rPr>
          <w:rFonts w:ascii="Times New Roman" w:hAnsi="Times New Roman"/>
          <w:highlight w:val="yellow"/>
          <w:rPrChange w:id="477" w:author="E" w:date="2015-09-02T01:06:00Z">
            <w:rPr>
              <w:sz w:val="22"/>
              <w:szCs w:val="22"/>
              <w:vertAlign w:val="superscript"/>
            </w:rPr>
          </w:rPrChange>
        </w:rPr>
        <w:t xml:space="preserve"> </w:t>
      </w:r>
      <w:ins w:id="478" w:author="E" w:date="2015-09-02T01:05:00Z">
        <w:r w:rsidRPr="00E844DC">
          <w:rPr>
            <w:rFonts w:ascii="Times New Roman" w:hAnsi="Times New Roman" w:cs="Times New Roman"/>
            <w:szCs w:val="24"/>
            <w:rPrChange w:id="479" w:author="E" w:date="2015-09-02T01:06:00Z">
              <w:rPr>
                <w:rFonts w:ascii="Times New Roman" w:hAnsi="Times New Roman" w:cs="Times New Roman"/>
                <w:sz w:val="24"/>
                <w:szCs w:val="24"/>
              </w:rPr>
            </w:rPrChange>
          </w:rPr>
          <w:t xml:space="preserve">China Youth On Line (cyol.net), </w:t>
        </w:r>
        <w:r w:rsidRPr="00E844DC">
          <w:rPr>
            <w:rFonts w:ascii="Times New Roman" w:hAnsi="Times New Roman" w:cs="Times New Roman"/>
            <w:i/>
            <w:szCs w:val="24"/>
            <w:rPrChange w:id="480" w:author="E" w:date="2015-09-02T01:06:00Z">
              <w:rPr>
                <w:rFonts w:ascii="Times New Roman" w:hAnsi="Times New Roman" w:cs="Times New Roman"/>
                <w:sz w:val="24"/>
                <w:szCs w:val="24"/>
              </w:rPr>
            </w:rPrChange>
          </w:rPr>
          <w:t>China Youth Daily</w:t>
        </w:r>
        <w:r w:rsidRPr="00E844DC">
          <w:rPr>
            <w:rFonts w:ascii="Times New Roman" w:hAnsi="Times New Roman" w:cs="Times New Roman"/>
            <w:szCs w:val="24"/>
            <w:rPrChange w:id="481" w:author="E" w:date="2015-09-02T01:06:00Z">
              <w:rPr>
                <w:rFonts w:ascii="Times New Roman" w:hAnsi="Times New Roman" w:cs="Times New Roman"/>
                <w:sz w:val="24"/>
                <w:szCs w:val="24"/>
              </w:rPr>
            </w:rPrChange>
          </w:rPr>
          <w:t>, March 1, 2013</w:t>
        </w:r>
        <w:r w:rsidRPr="00E844DC">
          <w:rPr>
            <w:rFonts w:ascii="Times New Roman" w:hAnsi="Times New Roman"/>
            <w:highlight w:val="yellow"/>
            <w:rPrChange w:id="482" w:author="E" w:date="2015-09-02T01:06:00Z">
              <w:rPr>
                <w:highlight w:val="yellow"/>
              </w:rPr>
            </w:rPrChange>
          </w:rPr>
          <w:t>,</w:t>
        </w:r>
      </w:ins>
      <w:del w:id="483" w:author="E" w:date="2015-09-02T01:05:00Z">
        <w:r w:rsidRPr="00E844DC" w:rsidDel="00E844DC">
          <w:rPr>
            <w:rFonts w:ascii="Times New Roman" w:hAnsi="Times New Roman"/>
            <w:highlight w:val="yellow"/>
            <w:rPrChange w:id="484" w:author="E" w:date="2015-09-02T01:06:00Z">
              <w:rPr>
                <w:sz w:val="22"/>
                <w:szCs w:val="22"/>
                <w:vertAlign w:val="superscript"/>
              </w:rPr>
            </w:rPrChange>
          </w:rPr>
          <w:delText>Link:</w:delText>
        </w:r>
      </w:del>
      <w:r w:rsidRPr="00E844DC">
        <w:rPr>
          <w:rFonts w:ascii="Times New Roman" w:hAnsi="Times New Roman"/>
          <w:highlight w:val="yellow"/>
          <w:rPrChange w:id="485" w:author="E" w:date="2015-09-02T01:06:00Z">
            <w:rPr>
              <w:sz w:val="22"/>
              <w:szCs w:val="22"/>
              <w:vertAlign w:val="superscript"/>
            </w:rPr>
          </w:rPrChange>
        </w:rPr>
        <w:t xml:space="preserve"> http://yuqing.cyol.com/content/2013-3/01/content_7969435.htm.</w:t>
      </w:r>
    </w:p>
  </w:endnote>
  <w:endnote w:id="159">
    <w:p w14:paraId="7EDDC63A" w14:textId="77777777" w:rsidR="00B40600" w:rsidRPr="00E844DC" w:rsidRDefault="00B40600" w:rsidP="002F5654">
      <w:pPr>
        <w:pStyle w:val="EndnoteText"/>
        <w:rPr>
          <w:rFonts w:ascii="Times New Roman" w:hAnsi="Times New Roman"/>
          <w:highlight w:val="yellow"/>
          <w:rPrChange w:id="486" w:author="E" w:date="2015-09-02T01:06:00Z">
            <w:rPr/>
          </w:rPrChange>
        </w:rPr>
      </w:pPr>
      <w:r w:rsidRPr="00E844DC">
        <w:rPr>
          <w:rStyle w:val="EndnoteReference"/>
          <w:rFonts w:ascii="Times New Roman" w:hAnsi="Times New Roman"/>
          <w:highlight w:val="yellow"/>
          <w:rPrChange w:id="487" w:author="E" w:date="2015-09-02T01:06:00Z">
            <w:rPr>
              <w:rStyle w:val="EndnoteReference"/>
              <w:sz w:val="22"/>
              <w:szCs w:val="22"/>
            </w:rPr>
          </w:rPrChange>
        </w:rPr>
        <w:endnoteRef/>
      </w:r>
      <w:r w:rsidRPr="00E844DC">
        <w:rPr>
          <w:rFonts w:ascii="Times New Roman" w:hAnsi="Times New Roman"/>
          <w:highlight w:val="yellow"/>
          <w:rPrChange w:id="488" w:author="E" w:date="2015-09-02T01:06:00Z">
            <w:rPr>
              <w:sz w:val="22"/>
              <w:szCs w:val="22"/>
              <w:vertAlign w:val="superscript"/>
            </w:rPr>
          </w:rPrChange>
        </w:rPr>
        <w:t xml:space="preserve"> </w:t>
      </w:r>
      <w:ins w:id="489" w:author="E" w:date="2015-09-02T01:05:00Z">
        <w:r w:rsidRPr="00E844DC">
          <w:rPr>
            <w:rFonts w:ascii="Times New Roman" w:hAnsi="Times New Roman" w:cs="Times New Roman"/>
            <w:i/>
            <w:szCs w:val="24"/>
            <w:rPrChange w:id="490" w:author="E" w:date="2015-09-02T01:06:00Z">
              <w:rPr>
                <w:rFonts w:ascii="Times New Roman" w:hAnsi="Times New Roman" w:cs="Times New Roman"/>
                <w:i/>
                <w:sz w:val="24"/>
                <w:szCs w:val="24"/>
              </w:rPr>
            </w:rPrChange>
          </w:rPr>
          <w:t>Xinhuawang</w:t>
        </w:r>
        <w:r w:rsidRPr="00E844DC">
          <w:rPr>
            <w:rFonts w:ascii="Times New Roman" w:hAnsi="Times New Roman" w:cs="Times New Roman"/>
            <w:szCs w:val="24"/>
            <w:rPrChange w:id="491" w:author="E" w:date="2015-09-02T01:06:00Z">
              <w:rPr>
                <w:rFonts w:ascii="Times New Roman" w:hAnsi="Times New Roman" w:cs="Times New Roman"/>
                <w:sz w:val="24"/>
                <w:szCs w:val="24"/>
              </w:rPr>
            </w:rPrChange>
          </w:rPr>
          <w:t xml:space="preserve">, August 19, 2013, </w:t>
        </w:r>
      </w:ins>
      <w:del w:id="492" w:author="E" w:date="2015-09-02T01:05:00Z">
        <w:r w:rsidRPr="00E844DC" w:rsidDel="00E844DC">
          <w:rPr>
            <w:rFonts w:ascii="Times New Roman" w:hAnsi="Times New Roman"/>
            <w:highlight w:val="yellow"/>
            <w:rPrChange w:id="493" w:author="E" w:date="2015-09-02T01:06:00Z">
              <w:rPr>
                <w:sz w:val="22"/>
                <w:szCs w:val="22"/>
                <w:vertAlign w:val="superscript"/>
              </w:rPr>
            </w:rPrChange>
          </w:rPr>
          <w:delText xml:space="preserve">Link: </w:delText>
        </w:r>
      </w:del>
      <w:r w:rsidRPr="00E844DC">
        <w:rPr>
          <w:rFonts w:ascii="Times New Roman" w:hAnsi="Times New Roman"/>
          <w:highlight w:val="yellow"/>
          <w:rPrChange w:id="494" w:author="E" w:date="2015-09-02T01:06:00Z">
            <w:rPr>
              <w:sz w:val="22"/>
              <w:szCs w:val="22"/>
              <w:vertAlign w:val="superscript"/>
            </w:rPr>
          </w:rPrChange>
        </w:rPr>
        <w:t>http://finance.huanqiu.com/data/2013-08/4261364.html.</w:t>
      </w:r>
    </w:p>
  </w:endnote>
  <w:endnote w:id="160">
    <w:p w14:paraId="1D0AAD10" w14:textId="77777777" w:rsidR="00B40600" w:rsidRDefault="00B40600" w:rsidP="002F5654">
      <w:pPr>
        <w:pStyle w:val="EndnoteText"/>
      </w:pPr>
      <w:r w:rsidRPr="00E844DC">
        <w:rPr>
          <w:rStyle w:val="EndnoteReference"/>
          <w:rFonts w:ascii="Times New Roman" w:hAnsi="Times New Roman"/>
          <w:highlight w:val="yellow"/>
          <w:rPrChange w:id="497" w:author="E" w:date="2015-09-02T01:06:00Z">
            <w:rPr>
              <w:rStyle w:val="EndnoteReference"/>
              <w:sz w:val="22"/>
              <w:szCs w:val="22"/>
            </w:rPr>
          </w:rPrChange>
        </w:rPr>
        <w:endnoteRef/>
      </w:r>
      <w:r w:rsidRPr="00E844DC">
        <w:rPr>
          <w:rFonts w:ascii="Times New Roman" w:hAnsi="Times New Roman"/>
          <w:highlight w:val="yellow"/>
          <w:rPrChange w:id="498" w:author="E" w:date="2015-09-02T01:06:00Z">
            <w:rPr>
              <w:sz w:val="22"/>
              <w:szCs w:val="22"/>
              <w:vertAlign w:val="superscript"/>
            </w:rPr>
          </w:rPrChange>
        </w:rPr>
        <w:t xml:space="preserve"> </w:t>
      </w:r>
      <w:ins w:id="499" w:author="E" w:date="2015-09-02T01:06:00Z">
        <w:r w:rsidRPr="00E844DC">
          <w:rPr>
            <w:rFonts w:ascii="Times New Roman" w:hAnsi="Times New Roman" w:cs="Times New Roman"/>
            <w:szCs w:val="24"/>
            <w:rPrChange w:id="500" w:author="E" w:date="2015-09-02T01:06:00Z">
              <w:rPr>
                <w:rFonts w:ascii="Times New Roman" w:hAnsi="Times New Roman" w:cs="Times New Roman"/>
                <w:sz w:val="24"/>
                <w:szCs w:val="24"/>
              </w:rPr>
            </w:rPrChange>
          </w:rPr>
          <w:t>Hexun Technology, November 12, 2010</w:t>
        </w:r>
      </w:ins>
      <w:ins w:id="501" w:author="E" w:date="2015-09-02T01:05:00Z">
        <w:r w:rsidRPr="00E844DC">
          <w:rPr>
            <w:rFonts w:ascii="Times New Roman" w:hAnsi="Times New Roman"/>
            <w:highlight w:val="yellow"/>
            <w:rPrChange w:id="502" w:author="E" w:date="2015-09-02T01:06:00Z">
              <w:rPr>
                <w:highlight w:val="yellow"/>
              </w:rPr>
            </w:rPrChange>
          </w:rPr>
          <w:t xml:space="preserve">, </w:t>
        </w:r>
      </w:ins>
      <w:del w:id="503" w:author="E" w:date="2015-09-02T01:05:00Z">
        <w:r w:rsidRPr="00E844DC" w:rsidDel="00E844DC">
          <w:rPr>
            <w:rFonts w:ascii="Times New Roman" w:hAnsi="Times New Roman"/>
            <w:highlight w:val="yellow"/>
            <w:rPrChange w:id="504" w:author="E" w:date="2015-09-02T01:06:00Z">
              <w:rPr>
                <w:sz w:val="22"/>
                <w:szCs w:val="22"/>
                <w:vertAlign w:val="superscript"/>
              </w:rPr>
            </w:rPrChange>
          </w:rPr>
          <w:delText xml:space="preserve">Link: </w:delText>
        </w:r>
      </w:del>
      <w:r w:rsidRPr="00E844DC">
        <w:rPr>
          <w:rFonts w:ascii="Times New Roman" w:hAnsi="Times New Roman"/>
          <w:highlight w:val="yellow"/>
          <w:rPrChange w:id="505" w:author="E" w:date="2015-09-02T01:06:00Z">
            <w:rPr>
              <w:sz w:val="22"/>
              <w:szCs w:val="22"/>
              <w:vertAlign w:val="superscript"/>
            </w:rPr>
          </w:rPrChange>
        </w:rPr>
        <w:t>http://www.360doc.com/content/10/1207/23/443827_75990773.shtml.</w:t>
      </w:r>
    </w:p>
  </w:endnote>
  <w:endnote w:id="161">
    <w:p w14:paraId="3D9DFA62" w14:textId="77777777" w:rsidR="00B40600" w:rsidRPr="0011453E" w:rsidRDefault="00B40600" w:rsidP="00F07689">
      <w:pPr>
        <w:pStyle w:val="EndnoteText"/>
        <w:rPr>
          <w:rFonts w:ascii="Times New Roman" w:hAnsi="Times New Roman" w:cs="Times New Roman"/>
        </w:rPr>
      </w:pPr>
      <w:r w:rsidRPr="0011453E">
        <w:rPr>
          <w:rStyle w:val="EndnoteReference"/>
          <w:rFonts w:ascii="Times New Roman" w:hAnsi="Times New Roman" w:cs="Times New Roman"/>
        </w:rPr>
        <w:endnoteRef/>
      </w:r>
      <w:r w:rsidRPr="0011453E">
        <w:rPr>
          <w:rFonts w:ascii="Times New Roman" w:hAnsi="Times New Roman" w:cs="Times New Roman"/>
        </w:rPr>
        <w:t xml:space="preserve"> David Mitrany,</w:t>
      </w:r>
      <w:r>
        <w:rPr>
          <w:rFonts w:ascii="Times New Roman" w:hAnsi="Times New Roman" w:cs="Times New Roman"/>
        </w:rPr>
        <w:t xml:space="preserve"> </w:t>
      </w:r>
      <w:r>
        <w:rPr>
          <w:rFonts w:ascii="Times New Roman" w:hAnsi="Times New Roman" w:cs="Times New Roman"/>
          <w:i/>
        </w:rPr>
        <w:t>The Functional Theory of Politics</w:t>
      </w:r>
      <w:r>
        <w:rPr>
          <w:rFonts w:ascii="Times New Roman" w:hAnsi="Times New Roman" w:cs="Times New Roman"/>
        </w:rPr>
        <w:t>,</w:t>
      </w:r>
      <w:r w:rsidRPr="0011453E">
        <w:rPr>
          <w:rFonts w:ascii="Times New Roman" w:hAnsi="Times New Roman" w:cs="Times New Roman"/>
        </w:rPr>
        <w:t xml:space="preserve"> </w:t>
      </w:r>
      <w:r w:rsidRPr="0011453E">
        <w:rPr>
          <w:rFonts w:ascii="Times New Roman" w:eastAsia="Arial Unicode MS" w:hAnsi="Times New Roman" w:cs="Times New Roman"/>
        </w:rPr>
        <w:t>London: London School of Economics and Political Science; New York: St. Martin's Press, 1975.</w:t>
      </w:r>
    </w:p>
  </w:endnote>
  <w:endnote w:id="162">
    <w:p w14:paraId="709B4496" w14:textId="77777777" w:rsidR="00B40600" w:rsidRPr="0011453E" w:rsidRDefault="00B40600" w:rsidP="00325D04">
      <w:pPr>
        <w:pStyle w:val="EndnoteText"/>
        <w:rPr>
          <w:rFonts w:ascii="Times New Roman" w:hAnsi="Times New Roman" w:cs="Times New Roman"/>
        </w:rPr>
      </w:pPr>
      <w:r w:rsidRPr="0011453E">
        <w:rPr>
          <w:rStyle w:val="EndnoteReference"/>
          <w:rFonts w:ascii="Times New Roman" w:hAnsi="Times New Roman" w:cs="Times New Roman"/>
        </w:rPr>
        <w:endnoteRef/>
      </w:r>
      <w:r w:rsidRPr="0011453E">
        <w:rPr>
          <w:rFonts w:ascii="Times New Roman" w:hAnsi="Times New Roman" w:cs="Times New Roman"/>
        </w:rPr>
        <w:t xml:space="preserve"> Huawei officials advised Iraq telecommunications to get their basic switching equipment and routers out of the exchanges before the 2003 attack. Many employees took equipment home or to alternative sub exchanges. This indicates that there is some level of disaster preparedness in Chinese telecom policy. </w:t>
      </w:r>
    </w:p>
  </w:endnote>
  <w:endnote w:id="163">
    <w:p w14:paraId="0FA3172C" w14:textId="77777777" w:rsidR="00B40600" w:rsidRPr="00C531CC" w:rsidRDefault="00B40600" w:rsidP="002B4573">
      <w:pPr>
        <w:pStyle w:val="Body1"/>
        <w:rPr>
          <w:rFonts w:ascii="Times New Roman" w:hAnsi="Times New Roman" w:cs="Times New Roman"/>
          <w:noProof/>
          <w:sz w:val="20"/>
        </w:rPr>
      </w:pPr>
      <w:r w:rsidRPr="008A6122">
        <w:rPr>
          <w:rStyle w:val="EndnoteReference"/>
          <w:rFonts w:ascii="Times New Roman" w:hAnsi="Times New Roman"/>
          <w:sz w:val="20"/>
        </w:rPr>
        <w:endnoteRef/>
      </w:r>
      <w:r w:rsidRPr="008A6122">
        <w:rPr>
          <w:rFonts w:ascii="Times New Roman" w:hAnsi="Times New Roman"/>
          <w:sz w:val="20"/>
        </w:rPr>
        <w:t xml:space="preserve"> </w:t>
      </w:r>
      <w:r w:rsidRPr="00C531CC">
        <w:rPr>
          <w:rFonts w:ascii="Times New Roman" w:hAnsi="Times New Roman" w:cs="Times New Roman"/>
          <w:sz w:val="20"/>
        </w:rPr>
        <w:t xml:space="preserve">The </w:t>
      </w:r>
      <w:r>
        <w:rPr>
          <w:rFonts w:ascii="Times New Roman" w:hAnsi="Times New Roman" w:cs="Times New Roman"/>
          <w:sz w:val="20"/>
        </w:rPr>
        <w:t>“</w:t>
      </w:r>
      <w:r w:rsidRPr="00C531CC">
        <w:rPr>
          <w:rFonts w:ascii="Times New Roman" w:hAnsi="Times New Roman" w:cs="Times New Roman"/>
          <w:sz w:val="20"/>
        </w:rPr>
        <w:t>Cyber Westphalia</w:t>
      </w:r>
      <w:r>
        <w:rPr>
          <w:rFonts w:ascii="Times New Roman" w:hAnsi="Times New Roman" w:cs="Times New Roman"/>
          <w:sz w:val="20"/>
        </w:rPr>
        <w:t xml:space="preserve">” </w:t>
      </w:r>
      <w:r w:rsidRPr="00C531CC">
        <w:rPr>
          <w:rFonts w:ascii="Times New Roman" w:hAnsi="Times New Roman" w:cs="Times New Roman"/>
          <w:sz w:val="20"/>
        </w:rPr>
        <w:t>concept was jointly developed</w:t>
      </w:r>
      <w:r>
        <w:rPr>
          <w:rFonts w:ascii="Times New Roman" w:hAnsi="Times New Roman" w:cs="Times New Roman"/>
          <w:sz w:val="20"/>
        </w:rPr>
        <w:t xml:space="preserve"> in collaboration with </w:t>
      </w:r>
      <w:r w:rsidRPr="00C531CC">
        <w:rPr>
          <w:rFonts w:ascii="Times New Roman" w:hAnsi="Times New Roman" w:cs="Times New Roman"/>
          <w:sz w:val="20"/>
        </w:rPr>
        <w:t>Peter J. Dombrowski in</w:t>
      </w:r>
      <w:r w:rsidRPr="00C531CC">
        <w:rPr>
          <w:rFonts w:ascii="Times New Roman" w:hAnsi="Times New Roman" w:cs="Times New Roman"/>
          <w:sz w:val="20"/>
        </w:rPr>
        <w:fldChar w:fldCharType="begin"/>
      </w:r>
      <w:r w:rsidRPr="00C531CC">
        <w:rPr>
          <w:rFonts w:ascii="Times New Roman" w:hAnsi="Times New Roman" w:cs="Times New Roman"/>
          <w:sz w:val="20"/>
        </w:rPr>
        <w:instrText xml:space="preserve"> ADDIN EN.CITE &lt;EndNote&gt;&lt;Cite&gt;&lt;Author&gt;Demchak&lt;/Author&gt;&lt;Year&gt;2011&lt;/Year&gt;&lt;RecNum&gt;2049&lt;/RecNum&gt;&lt;record&gt;&lt;rec-number&gt;2049&lt;/rec-number&gt;&lt;foreign-keys&gt;&lt;key app="EN" db-id="f2zfr2fd2tswssepep05rv9qwaspavw2ve52"&gt;2049&lt;/key&gt;&lt;/foreign-keys&gt;&lt;ref-type name="Journal Article"&gt;17&lt;/ref-type&gt;&lt;contributors&gt;&lt;authors&gt;&lt;author&gt;Chris C. Demchak&lt;/author&gt;&lt;author&gt;Peter J. Dombrowski&lt;/author&gt;&lt;/authors&gt;&lt;/contributors&gt;&lt;titles&gt;&lt;title&gt;Rise of a Cybered Westphalian Age &lt;/title&gt;&lt;secondary-title&gt;Strategic Studies Quarterly&lt;/secondary-title&gt;&lt;/titles&gt;&lt;periodical&gt;&lt;full-title&gt;Strategic Studies Quarterly&lt;/full-title&gt;&lt;/periodical&gt;&lt;pages&gt;31-62&lt;/pages&gt;&lt;volume&gt;5&lt;/volume&gt;&lt;number&gt;1&lt;/number&gt;&lt;edition&gt;March&lt;/edition&gt;&lt;keywords&gt;&lt;keyword&gt;cyberspace, cybered conflict borders&lt;/keyword&gt;&lt;/keywords&gt;&lt;dates&gt;&lt;year&gt;2011&lt;/year&gt;&lt;pub-dates&gt;&lt;date&gt;March 1&lt;/date&gt;&lt;/pub-dates&gt;&lt;/dates&gt;&lt;urls&gt;&lt;/urls&gt;&lt;/record&gt;&lt;/Cite&gt;&lt;/EndNote&gt;</w:instrText>
      </w:r>
      <w:r w:rsidRPr="00C531CC">
        <w:rPr>
          <w:rFonts w:ascii="Times New Roman" w:hAnsi="Times New Roman" w:cs="Times New Roman"/>
          <w:sz w:val="20"/>
        </w:rPr>
        <w:fldChar w:fldCharType="end"/>
      </w:r>
      <w:r w:rsidRPr="00C531CC">
        <w:rPr>
          <w:rFonts w:ascii="Times New Roman" w:hAnsi="Times New Roman" w:cs="Times New Roman"/>
          <w:noProof/>
          <w:sz w:val="20"/>
        </w:rPr>
        <w:t xml:space="preserve"> Chris C.</w:t>
      </w:r>
      <w:r>
        <w:rPr>
          <w:rFonts w:ascii="Times New Roman" w:hAnsi="Times New Roman" w:cs="Times New Roman"/>
          <w:noProof/>
          <w:sz w:val="20"/>
        </w:rPr>
        <w:t xml:space="preserve"> </w:t>
      </w:r>
      <w:r w:rsidRPr="00C531CC">
        <w:rPr>
          <w:rFonts w:ascii="Times New Roman" w:hAnsi="Times New Roman" w:cs="Times New Roman"/>
          <w:noProof/>
          <w:sz w:val="20"/>
        </w:rPr>
        <w:t>Demchak and Peter J. Dombrowski</w:t>
      </w:r>
      <w:r>
        <w:rPr>
          <w:rFonts w:ascii="Times New Roman" w:hAnsi="Times New Roman" w:cs="Times New Roman"/>
          <w:noProof/>
          <w:sz w:val="20"/>
        </w:rPr>
        <w:t>,</w:t>
      </w:r>
      <w:r w:rsidRPr="00C531CC">
        <w:rPr>
          <w:rFonts w:ascii="Times New Roman" w:hAnsi="Times New Roman" w:cs="Times New Roman"/>
          <w:noProof/>
          <w:sz w:val="20"/>
        </w:rPr>
        <w:t xml:space="preserve"> </w:t>
      </w:r>
      <w:r>
        <w:rPr>
          <w:rFonts w:ascii="Times New Roman" w:hAnsi="Times New Roman" w:cs="Times New Roman"/>
          <w:noProof/>
          <w:sz w:val="20"/>
        </w:rPr>
        <w:t>“</w:t>
      </w:r>
      <w:r w:rsidRPr="00C531CC">
        <w:rPr>
          <w:rFonts w:ascii="Times New Roman" w:hAnsi="Times New Roman" w:cs="Times New Roman"/>
          <w:noProof/>
          <w:sz w:val="20"/>
        </w:rPr>
        <w:t>Rise of a Cybered Westphalian Age</w:t>
      </w:r>
      <w:r>
        <w:rPr>
          <w:rFonts w:ascii="Times New Roman" w:hAnsi="Times New Roman" w:cs="Times New Roman"/>
          <w:noProof/>
          <w:sz w:val="20"/>
        </w:rPr>
        <w:t>,”</w:t>
      </w:r>
      <w:r w:rsidRPr="00C531CC">
        <w:rPr>
          <w:rFonts w:ascii="Times New Roman" w:hAnsi="Times New Roman" w:cs="Times New Roman"/>
          <w:noProof/>
          <w:sz w:val="20"/>
        </w:rPr>
        <w:t xml:space="preserve"> </w:t>
      </w:r>
      <w:r w:rsidRPr="00C531CC">
        <w:rPr>
          <w:rFonts w:ascii="Times New Roman" w:hAnsi="Times New Roman" w:cs="Times New Roman"/>
          <w:i/>
          <w:noProof/>
          <w:sz w:val="20"/>
        </w:rPr>
        <w:t>Strategic Studies Quarterly</w:t>
      </w:r>
      <w:r>
        <w:rPr>
          <w:rFonts w:ascii="Times New Roman" w:hAnsi="Times New Roman" w:cs="Times New Roman"/>
          <w:i/>
          <w:noProof/>
          <w:sz w:val="20"/>
        </w:rPr>
        <w:t xml:space="preserve">, </w:t>
      </w:r>
      <w:r>
        <w:rPr>
          <w:rFonts w:ascii="Times New Roman" w:hAnsi="Times New Roman" w:cs="Times New Roman"/>
          <w:noProof/>
          <w:sz w:val="20"/>
        </w:rPr>
        <w:t>2011,</w:t>
      </w:r>
      <w:r w:rsidRPr="00C531CC">
        <w:rPr>
          <w:rFonts w:ascii="Times New Roman" w:hAnsi="Times New Roman" w:cs="Times New Roman"/>
          <w:noProof/>
          <w:sz w:val="20"/>
        </w:rPr>
        <w:t xml:space="preserve"> 5 (1): 31-62.</w:t>
      </w:r>
      <w:r>
        <w:t xml:space="preserve"> </w:t>
      </w:r>
      <w:r w:rsidRPr="00C531CC">
        <w:rPr>
          <w:rFonts w:ascii="Times New Roman" w:hAnsi="Times New Roman" w:cs="Times New Roman"/>
          <w:sz w:val="20"/>
        </w:rPr>
        <w:t xml:space="preserve">His contribution </w:t>
      </w:r>
      <w:r>
        <w:rPr>
          <w:rFonts w:ascii="Times New Roman" w:hAnsi="Times New Roman" w:cs="Times New Roman"/>
          <w:sz w:val="20"/>
        </w:rPr>
        <w:t>must be acknowledged here as well as continuing long wave work in this area.</w:t>
      </w:r>
    </w:p>
  </w:endnote>
  <w:endnote w:id="164">
    <w:p w14:paraId="7EBC9D04" w14:textId="77777777" w:rsidR="00B40600" w:rsidRDefault="00B40600">
      <w:pPr>
        <w:pStyle w:val="EndnoteText"/>
      </w:pPr>
      <w:r>
        <w:rPr>
          <w:rStyle w:val="EndnoteReference"/>
        </w:rPr>
        <w:endnoteRef/>
      </w:r>
      <w:r>
        <w:t xml:space="preserve"> B.H. Liddell Hart, “Thoughts on Philosophy, Politics, and Military Matters,” June 7, 1932, Liddell Hart Papers II/1932/20.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Corbel"/>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32545"/>
      <w:docPartObj>
        <w:docPartGallery w:val="Page Numbers (Bottom of Page)"/>
        <w:docPartUnique/>
      </w:docPartObj>
    </w:sdtPr>
    <w:sdtEndPr>
      <w:rPr>
        <w:noProof/>
      </w:rPr>
    </w:sdtEndPr>
    <w:sdtContent>
      <w:p w14:paraId="09B150BB" w14:textId="77777777" w:rsidR="00B40600" w:rsidRDefault="00B40600">
        <w:pPr>
          <w:pStyle w:val="Footer"/>
          <w:jc w:val="center"/>
        </w:pPr>
        <w:r>
          <w:fldChar w:fldCharType="begin"/>
        </w:r>
        <w:r>
          <w:instrText xml:space="preserve"> PAGE   \* MERGEFORMAT </w:instrText>
        </w:r>
        <w:r>
          <w:fldChar w:fldCharType="separate"/>
        </w:r>
        <w:r w:rsidR="00BC1224">
          <w:rPr>
            <w:noProof/>
          </w:rPr>
          <w:t>1</w:t>
        </w:r>
        <w:r>
          <w:rPr>
            <w:noProof/>
          </w:rPr>
          <w:fldChar w:fldCharType="end"/>
        </w:r>
      </w:p>
    </w:sdtContent>
  </w:sdt>
  <w:p w14:paraId="7272BF71" w14:textId="77777777" w:rsidR="00B40600" w:rsidRDefault="00B406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32547"/>
      <w:docPartObj>
        <w:docPartGallery w:val="Page Numbers (Bottom of Page)"/>
        <w:docPartUnique/>
      </w:docPartObj>
    </w:sdtPr>
    <w:sdtEndPr>
      <w:rPr>
        <w:noProof/>
      </w:rPr>
    </w:sdtEndPr>
    <w:sdtContent>
      <w:p w14:paraId="786931EE" w14:textId="77777777" w:rsidR="00B40600" w:rsidRDefault="00B40600">
        <w:pPr>
          <w:pStyle w:val="Footer"/>
          <w:jc w:val="center"/>
        </w:pPr>
        <w:r>
          <w:fldChar w:fldCharType="begin"/>
        </w:r>
        <w:r>
          <w:instrText xml:space="preserve"> PAGE   \* MERGEFORMAT </w:instrText>
        </w:r>
        <w:r>
          <w:fldChar w:fldCharType="separate"/>
        </w:r>
        <w:r w:rsidR="00BC1224">
          <w:rPr>
            <w:noProof/>
          </w:rPr>
          <w:t>41</w:t>
        </w:r>
        <w:r>
          <w:rPr>
            <w:noProof/>
          </w:rPr>
          <w:fldChar w:fldCharType="end"/>
        </w:r>
      </w:p>
    </w:sdtContent>
  </w:sdt>
  <w:p w14:paraId="76AD678D" w14:textId="77777777" w:rsidR="00B40600" w:rsidRDefault="00B406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44926" w14:textId="77777777" w:rsidR="00D97E00" w:rsidRDefault="00D97E00" w:rsidP="0058768A">
      <w:pPr>
        <w:spacing w:after="0" w:line="240" w:lineRule="auto"/>
      </w:pPr>
      <w:r>
        <w:separator/>
      </w:r>
    </w:p>
  </w:footnote>
  <w:footnote w:type="continuationSeparator" w:id="0">
    <w:p w14:paraId="7196AE61" w14:textId="77777777" w:rsidR="00D97E00" w:rsidRDefault="00D97E00" w:rsidP="0058768A">
      <w:pPr>
        <w:spacing w:after="0" w:line="240" w:lineRule="auto"/>
      </w:pPr>
      <w:r>
        <w:continuationSeparator/>
      </w:r>
    </w:p>
  </w:footnote>
  <w:footnote w:id="1">
    <w:p w14:paraId="0116E647" w14:textId="77777777" w:rsidR="00B40600" w:rsidRDefault="00B40600">
      <w:pPr>
        <w:pStyle w:val="FootnoteText"/>
      </w:pPr>
      <w:r>
        <w:rPr>
          <w:rStyle w:val="FootnoteReference"/>
        </w:rPr>
        <w:footnoteRef/>
      </w:r>
      <w:r>
        <w:t xml:space="preserve"> </w:t>
      </w:r>
      <w:r w:rsidRPr="00D31EE4">
        <w:t xml:space="preserve">In December </w:t>
      </w:r>
      <w:r w:rsidRPr="00D31EE4">
        <w:rPr>
          <w:highlight w:val="yellow"/>
        </w:rPr>
        <w:t>20</w:t>
      </w:r>
      <w:ins w:id="1" w:author="E" w:date="2015-09-01T17:19:00Z">
        <w:del w:id="2" w:author="Karl Grindal" w:date="2015-09-08T10:26:00Z">
          <w:r w:rsidDel="00B40600">
            <w:rPr>
              <w:highlight w:val="yellow"/>
            </w:rPr>
            <w:delText>0</w:delText>
          </w:r>
        </w:del>
      </w:ins>
      <w:del w:id="3" w:author="E" w:date="2015-09-01T17:19:00Z">
        <w:r w:rsidRPr="00D31EE4" w:rsidDel="00F003E0">
          <w:rPr>
            <w:highlight w:val="yellow"/>
          </w:rPr>
          <w:delText>1</w:delText>
        </w:r>
      </w:del>
      <w:ins w:id="4" w:author="Karl Grindal" w:date="2015-09-08T10:25:00Z">
        <w:r>
          <w:rPr>
            <w:highlight w:val="yellow"/>
          </w:rPr>
          <w:t>14</w:t>
        </w:r>
      </w:ins>
      <w:del w:id="5" w:author="Karl Grindal" w:date="2015-09-08T10:25:00Z">
        <w:r w:rsidRPr="00D31EE4" w:rsidDel="00B40600">
          <w:rPr>
            <w:highlight w:val="yellow"/>
          </w:rPr>
          <w:delText>6</w:delText>
        </w:r>
      </w:del>
      <w:r w:rsidRPr="00D31EE4">
        <w:t xml:space="preserve">, Bloomberg reported that Russian hackers were responsible for the Refahiye explosion on the </w:t>
      </w:r>
      <w:r w:rsidRPr="00D31EE4">
        <w:rPr>
          <w:rFonts w:cs="Arial"/>
          <w:color w:val="000000"/>
          <w:shd w:val="clear" w:color="auto" w:fill="FFFFFF"/>
        </w:rPr>
        <w:t>Baku-Tbilisi-Ceyhan pipeline in 2008, two years before Stuxnet. Perhaps Stuxnet was not the Rubicon after all, but simply the first major incident of its type to receive public attention.</w:t>
      </w:r>
    </w:p>
  </w:footnote>
  <w:footnote w:id="2">
    <w:p w14:paraId="668CCFEA" w14:textId="77777777" w:rsidR="00B40600" w:rsidRDefault="00B40600">
      <w:pPr>
        <w:pStyle w:val="FootnoteText"/>
      </w:pPr>
      <w:r>
        <w:rPr>
          <w:rStyle w:val="FootnoteReference"/>
        </w:rPr>
        <w:footnoteRef/>
      </w:r>
      <w:r>
        <w:t xml:space="preserve"> </w:t>
      </w:r>
      <w:r w:rsidRPr="002F5654">
        <w:rPr>
          <w:rFonts w:ascii="Times New Roman" w:eastAsia="Times New Roman" w:hAnsi="Times New Roman" w:cs="Times New Roman"/>
          <w:color w:val="000000"/>
        </w:rPr>
        <w:t xml:space="preserve">P.W. Singer is director of the Center for </w:t>
      </w:r>
      <w:r>
        <w:rPr>
          <w:rFonts w:ascii="Times New Roman" w:eastAsia="Times New Roman" w:hAnsi="Times New Roman" w:cs="Times New Roman"/>
          <w:color w:val="000000"/>
        </w:rPr>
        <w:t>21st</w:t>
      </w:r>
      <w:r w:rsidRPr="002F5654">
        <w:rPr>
          <w:rFonts w:ascii="Times New Roman" w:eastAsia="Times New Roman" w:hAnsi="Times New Roman" w:cs="Times New Roman"/>
          <w:color w:val="000000"/>
        </w:rPr>
        <w:t xml:space="preserve"> Century Security and Intelligence at the Brookings Institution and author of the book </w:t>
      </w:r>
      <w:r w:rsidRPr="002F5654">
        <w:rPr>
          <w:rFonts w:ascii="Times New Roman" w:eastAsia="Times New Roman" w:hAnsi="Times New Roman" w:cs="Times New Roman"/>
          <w:i/>
          <w:color w:val="000000"/>
        </w:rPr>
        <w:t>Cybersecurity and Cyberwar: What Everyone Needs to Know</w:t>
      </w:r>
      <w:r w:rsidRPr="002F5654">
        <w:rPr>
          <w:rFonts w:ascii="Times New Roman" w:eastAsia="Times New Roman" w:hAnsi="Times New Roman" w:cs="Times New Roman"/>
          <w:color w:val="000000"/>
        </w:rPr>
        <w:t xml:space="preserve"> (Oxford University Press, 2014) from which this article is derived. Further info</w:t>
      </w:r>
      <w:r>
        <w:rPr>
          <w:rFonts w:ascii="Times New Roman" w:eastAsia="Times New Roman" w:hAnsi="Times New Roman" w:cs="Times New Roman"/>
          <w:color w:val="000000"/>
        </w:rPr>
        <w:t>rmation is available</w:t>
      </w:r>
      <w:r w:rsidRPr="002F5654">
        <w:rPr>
          <w:rFonts w:ascii="Times New Roman" w:eastAsia="Times New Roman" w:hAnsi="Times New Roman" w:cs="Times New Roman"/>
          <w:color w:val="000000"/>
        </w:rPr>
        <w:t xml:space="preserve"> at </w:t>
      </w:r>
      <w:hyperlink r:id="rId1" w:history="1">
        <w:r w:rsidRPr="002F5654">
          <w:rPr>
            <w:rStyle w:val="Hyperlink"/>
            <w:rFonts w:ascii="Times New Roman" w:eastAsia="Times New Roman" w:hAnsi="Times New Roman" w:cs="Times New Roman"/>
          </w:rPr>
          <w:t>www.pwsinger.com</w:t>
        </w:r>
      </w:hyperlink>
      <w:r>
        <w:t>.</w:t>
      </w:r>
    </w:p>
  </w:footnote>
  <w:footnote w:id="3">
    <w:p w14:paraId="43111E99" w14:textId="77777777" w:rsidR="00B40600" w:rsidRPr="00D84FF9" w:rsidRDefault="00B40600" w:rsidP="008A61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sz w:val="20"/>
          <w:szCs w:val="20"/>
        </w:rPr>
      </w:pPr>
      <w:r>
        <w:rPr>
          <w:rStyle w:val="FootnoteReference"/>
        </w:rPr>
        <w:footnoteRef/>
      </w:r>
      <w:r>
        <w:rPr>
          <w:rFonts w:ascii="Times New Roman" w:hAnsi="Times New Roman" w:cs="Times New Roman"/>
          <w:sz w:val="20"/>
          <w:szCs w:val="20"/>
        </w:rPr>
        <w:t xml:space="preserve"> </w:t>
      </w:r>
      <w:r w:rsidRPr="00D84FF9">
        <w:rPr>
          <w:rFonts w:ascii="Times New Roman" w:hAnsi="Times New Roman" w:cs="Times New Roman"/>
          <w:sz w:val="20"/>
          <w:szCs w:val="20"/>
        </w:rPr>
        <w:t>Disclaimer: The views expressed in this report are those of the author and do not necessarily represent the official policy or position of the Department of the Army, Department of Defense, or the US government. The Foreign Military Studies Office (FMSO) assesses regional military and security issues through open-source media and direct engagement with foreign military and security specialists to advise army leadership on issues of policy and planning critical to the US Army and the wider military community. Please forward comments referencing this study to:</w:t>
      </w:r>
    </w:p>
    <w:p w14:paraId="02CFA9AE" w14:textId="77777777" w:rsidR="00B40600" w:rsidRPr="00D84FF9" w:rsidRDefault="00B40600" w:rsidP="00E63541">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hAnsi="Times New Roman" w:cs="Times New Roman"/>
          <w:sz w:val="20"/>
          <w:szCs w:val="20"/>
        </w:rPr>
      </w:pPr>
      <w:r w:rsidRPr="00D84FF9">
        <w:rPr>
          <w:rFonts w:ascii="Times New Roman" w:hAnsi="Times New Roman" w:cs="Times New Roman"/>
          <w:sz w:val="20"/>
          <w:szCs w:val="20"/>
        </w:rPr>
        <w:tab/>
      </w:r>
      <w:r w:rsidRPr="00D84FF9">
        <w:rPr>
          <w:rFonts w:ascii="Times New Roman" w:hAnsi="Times New Roman" w:cs="Times New Roman"/>
          <w:sz w:val="20"/>
          <w:szCs w:val="20"/>
        </w:rPr>
        <w:tab/>
        <w:t>FMSO</w:t>
      </w:r>
    </w:p>
    <w:p w14:paraId="73AD205F" w14:textId="77777777" w:rsidR="00B40600" w:rsidRPr="00D84FF9" w:rsidRDefault="00B40600" w:rsidP="00E63541">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after="0" w:line="240" w:lineRule="auto"/>
        <w:rPr>
          <w:rFonts w:ascii="Times New Roman" w:hAnsi="Times New Roman" w:cs="Times New Roman"/>
          <w:sz w:val="20"/>
          <w:szCs w:val="20"/>
        </w:rPr>
      </w:pPr>
      <w:r w:rsidRPr="00D84FF9">
        <w:rPr>
          <w:rFonts w:ascii="Times New Roman" w:hAnsi="Times New Roman" w:cs="Times New Roman"/>
          <w:sz w:val="20"/>
          <w:szCs w:val="20"/>
        </w:rPr>
        <w:tab/>
      </w:r>
      <w:r w:rsidRPr="00D84FF9">
        <w:rPr>
          <w:rFonts w:ascii="Times New Roman" w:hAnsi="Times New Roman" w:cs="Times New Roman"/>
          <w:sz w:val="20"/>
          <w:szCs w:val="20"/>
        </w:rPr>
        <w:tab/>
        <w:t>ATIN-F MR. THOMAS</w:t>
      </w:r>
    </w:p>
    <w:p w14:paraId="53BFC424" w14:textId="77777777" w:rsidR="00B40600" w:rsidRPr="00D84FF9" w:rsidRDefault="00B40600" w:rsidP="00E63541">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440"/>
        <w:rPr>
          <w:rFonts w:ascii="Times New Roman" w:hAnsi="Times New Roman" w:cs="Times New Roman"/>
          <w:sz w:val="20"/>
          <w:szCs w:val="20"/>
        </w:rPr>
      </w:pPr>
      <w:r w:rsidRPr="00D84FF9">
        <w:rPr>
          <w:rFonts w:ascii="Times New Roman" w:hAnsi="Times New Roman" w:cs="Times New Roman"/>
          <w:sz w:val="20"/>
          <w:szCs w:val="20"/>
        </w:rPr>
        <w:t>731 MCCLELLAN AVENUE</w:t>
      </w:r>
    </w:p>
    <w:p w14:paraId="7ED46B92" w14:textId="77777777" w:rsidR="00B40600" w:rsidRPr="00D84FF9" w:rsidRDefault="00B40600" w:rsidP="00E63541">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440"/>
        <w:rPr>
          <w:rFonts w:ascii="Times New Roman" w:hAnsi="Times New Roman" w:cs="Times New Roman"/>
          <w:sz w:val="20"/>
          <w:szCs w:val="20"/>
        </w:rPr>
      </w:pPr>
      <w:r w:rsidRPr="00D84FF9">
        <w:rPr>
          <w:rFonts w:ascii="Times New Roman" w:hAnsi="Times New Roman" w:cs="Times New Roman"/>
          <w:sz w:val="20"/>
          <w:szCs w:val="20"/>
        </w:rPr>
        <w:t>FT LEAVENWORTH KANSAS 66027-1350</w:t>
      </w:r>
    </w:p>
    <w:p w14:paraId="362FBFB8" w14:textId="77777777" w:rsidR="00B40600" w:rsidRPr="00D84FF9" w:rsidRDefault="00B40600" w:rsidP="00E63541">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440"/>
        <w:rPr>
          <w:rFonts w:ascii="Times New Roman" w:hAnsi="Times New Roman" w:cs="Times New Roman"/>
          <w:sz w:val="20"/>
          <w:szCs w:val="20"/>
        </w:rPr>
      </w:pPr>
      <w:r w:rsidRPr="00D84FF9">
        <w:rPr>
          <w:rFonts w:ascii="Times New Roman" w:hAnsi="Times New Roman" w:cs="Times New Roman"/>
          <w:sz w:val="20"/>
          <w:szCs w:val="20"/>
        </w:rPr>
        <w:t>COM: (913) 684-5957</w:t>
      </w:r>
    </w:p>
    <w:p w14:paraId="60DABD19" w14:textId="77777777" w:rsidR="00B40600" w:rsidRPr="00D84FF9" w:rsidRDefault="00B40600" w:rsidP="00E63541">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440"/>
        <w:rPr>
          <w:rFonts w:ascii="Times New Roman" w:hAnsi="Times New Roman" w:cs="Times New Roman"/>
          <w:sz w:val="20"/>
          <w:szCs w:val="20"/>
        </w:rPr>
      </w:pPr>
      <w:r w:rsidRPr="00D84FF9">
        <w:rPr>
          <w:rFonts w:ascii="Times New Roman" w:hAnsi="Times New Roman" w:cs="Times New Roman"/>
          <w:sz w:val="20"/>
          <w:szCs w:val="20"/>
        </w:rPr>
        <w:t>DSN: 552-5957</w:t>
      </w:r>
    </w:p>
    <w:p w14:paraId="42955E52" w14:textId="77777777" w:rsidR="00B40600" w:rsidRPr="00D84FF9" w:rsidRDefault="00B40600" w:rsidP="00E63541">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1440"/>
        <w:rPr>
          <w:rFonts w:ascii="Times New Roman" w:hAnsi="Times New Roman" w:cs="Times New Roman"/>
          <w:sz w:val="20"/>
          <w:szCs w:val="20"/>
        </w:rPr>
      </w:pPr>
      <w:r w:rsidRPr="00D84FF9">
        <w:rPr>
          <w:rFonts w:ascii="Times New Roman" w:hAnsi="Times New Roman" w:cs="Times New Roman"/>
          <w:sz w:val="20"/>
          <w:szCs w:val="20"/>
        </w:rPr>
        <w:t>FAX: (913) 684-5960/5959</w:t>
      </w:r>
    </w:p>
    <w:p w14:paraId="77503B63" w14:textId="77777777" w:rsidR="00B40600" w:rsidRDefault="00B40600" w:rsidP="008A6122">
      <w:pPr>
        <w:pStyle w:val="FootnoteText"/>
        <w:ind w:left="720" w:firstLine="720"/>
      </w:pPr>
      <w:r w:rsidRPr="00D84FF9">
        <w:rPr>
          <w:rFonts w:ascii="Times New Roman" w:hAnsi="Times New Roman" w:cs="Times New Roman"/>
        </w:rPr>
        <w:t>E-MAIL: TIMOTHY.L.THOMAS20.CIV@MAIL.MIL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43DB1"/>
    <w:multiLevelType w:val="hybridMultilevel"/>
    <w:tmpl w:val="3752A06A"/>
    <w:lvl w:ilvl="0" w:tplc="D55EEEF0">
      <w:start w:val="1"/>
      <w:numFmt w:val="bullet"/>
      <w:lvlText w:val="-"/>
      <w:lvlJc w:val="left"/>
      <w:pPr>
        <w:ind w:left="720" w:hanging="360"/>
      </w:pPr>
      <w:rPr>
        <w:rFonts w:ascii="Arial" w:eastAsia="Arial" w:hAnsi="Arial" w:cs="Courie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AC4302"/>
    <w:multiLevelType w:val="hybridMultilevel"/>
    <w:tmpl w:val="B6485A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4F1797F"/>
    <w:multiLevelType w:val="hybridMultilevel"/>
    <w:tmpl w:val="71180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ED10A2"/>
    <w:multiLevelType w:val="hybridMultilevel"/>
    <w:tmpl w:val="A17ED2E2"/>
    <w:lvl w:ilvl="0" w:tplc="B7E2E6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A2394C"/>
    <w:multiLevelType w:val="hybridMultilevel"/>
    <w:tmpl w:val="47388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B735D2"/>
    <w:multiLevelType w:val="hybridMultilevel"/>
    <w:tmpl w:val="6AE09708"/>
    <w:lvl w:ilvl="0" w:tplc="57E690E0">
      <w:start w:val="1"/>
      <w:numFmt w:val="bullet"/>
      <w:lvlText w:val="-"/>
      <w:lvlJc w:val="left"/>
      <w:pPr>
        <w:ind w:left="720" w:hanging="360"/>
      </w:pPr>
      <w:rPr>
        <w:rFonts w:ascii="Arial" w:eastAsia="Arial" w:hAnsi="Arial" w:cs="Courie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141D28"/>
    <w:multiLevelType w:val="hybridMultilevel"/>
    <w:tmpl w:val="96163A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
    <w15:presenceInfo w15:providerId="None" w15:userId="E"/>
  </w15:person>
  <w15:person w15:author="Karl Grindal">
    <w15:presenceInfo w15:providerId="None" w15:userId="Karl Grind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characterSpacingControl w:val="doNotCompress"/>
  <w:footnotePr>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68A"/>
    <w:rsid w:val="00015F34"/>
    <w:rsid w:val="00017FEB"/>
    <w:rsid w:val="0002032B"/>
    <w:rsid w:val="0002437C"/>
    <w:rsid w:val="000248E5"/>
    <w:rsid w:val="0003404C"/>
    <w:rsid w:val="000421CE"/>
    <w:rsid w:val="00042291"/>
    <w:rsid w:val="00042A4C"/>
    <w:rsid w:val="000501C2"/>
    <w:rsid w:val="00052827"/>
    <w:rsid w:val="00055D6E"/>
    <w:rsid w:val="00063609"/>
    <w:rsid w:val="00067937"/>
    <w:rsid w:val="00067BB8"/>
    <w:rsid w:val="00081734"/>
    <w:rsid w:val="00094434"/>
    <w:rsid w:val="00095B6E"/>
    <w:rsid w:val="000A0421"/>
    <w:rsid w:val="000A210A"/>
    <w:rsid w:val="000A22BB"/>
    <w:rsid w:val="000A31C0"/>
    <w:rsid w:val="000A5C03"/>
    <w:rsid w:val="000A6D26"/>
    <w:rsid w:val="000B04ED"/>
    <w:rsid w:val="000B4367"/>
    <w:rsid w:val="000B67FB"/>
    <w:rsid w:val="000C0DCF"/>
    <w:rsid w:val="000C4D9E"/>
    <w:rsid w:val="000D5FA7"/>
    <w:rsid w:val="000E4670"/>
    <w:rsid w:val="000F45B6"/>
    <w:rsid w:val="000F6826"/>
    <w:rsid w:val="00102B48"/>
    <w:rsid w:val="00104AEC"/>
    <w:rsid w:val="001100C1"/>
    <w:rsid w:val="00111F5E"/>
    <w:rsid w:val="001125B7"/>
    <w:rsid w:val="0011453E"/>
    <w:rsid w:val="00117584"/>
    <w:rsid w:val="00117EFC"/>
    <w:rsid w:val="0012053D"/>
    <w:rsid w:val="00124B40"/>
    <w:rsid w:val="00131380"/>
    <w:rsid w:val="001317B3"/>
    <w:rsid w:val="001347A6"/>
    <w:rsid w:val="00135CDC"/>
    <w:rsid w:val="00140647"/>
    <w:rsid w:val="001411E4"/>
    <w:rsid w:val="00142AD5"/>
    <w:rsid w:val="0014387A"/>
    <w:rsid w:val="0014666D"/>
    <w:rsid w:val="00147BEB"/>
    <w:rsid w:val="00151070"/>
    <w:rsid w:val="001561F2"/>
    <w:rsid w:val="001626E1"/>
    <w:rsid w:val="0017039C"/>
    <w:rsid w:val="0017126D"/>
    <w:rsid w:val="00176AB2"/>
    <w:rsid w:val="00181B0B"/>
    <w:rsid w:val="00182E26"/>
    <w:rsid w:val="00184BA9"/>
    <w:rsid w:val="00185FD9"/>
    <w:rsid w:val="0019067E"/>
    <w:rsid w:val="001927C4"/>
    <w:rsid w:val="00194ED6"/>
    <w:rsid w:val="001A2F4C"/>
    <w:rsid w:val="001B6079"/>
    <w:rsid w:val="001B693A"/>
    <w:rsid w:val="001B74D8"/>
    <w:rsid w:val="001C3B28"/>
    <w:rsid w:val="001C71B1"/>
    <w:rsid w:val="001D1307"/>
    <w:rsid w:val="001E04AD"/>
    <w:rsid w:val="001E22EA"/>
    <w:rsid w:val="001E41B6"/>
    <w:rsid w:val="001E51C8"/>
    <w:rsid w:val="001E7524"/>
    <w:rsid w:val="001E79DA"/>
    <w:rsid w:val="001E7D3F"/>
    <w:rsid w:val="001F0809"/>
    <w:rsid w:val="001F2355"/>
    <w:rsid w:val="001F3173"/>
    <w:rsid w:val="00200364"/>
    <w:rsid w:val="00200CD8"/>
    <w:rsid w:val="00202DF6"/>
    <w:rsid w:val="00204147"/>
    <w:rsid w:val="00204277"/>
    <w:rsid w:val="002066AA"/>
    <w:rsid w:val="002078CD"/>
    <w:rsid w:val="00207E90"/>
    <w:rsid w:val="00211501"/>
    <w:rsid w:val="002144AD"/>
    <w:rsid w:val="00214EFA"/>
    <w:rsid w:val="002155C4"/>
    <w:rsid w:val="00216E12"/>
    <w:rsid w:val="00241B53"/>
    <w:rsid w:val="00241B72"/>
    <w:rsid w:val="002508F1"/>
    <w:rsid w:val="0025198F"/>
    <w:rsid w:val="00254C2B"/>
    <w:rsid w:val="00257CAC"/>
    <w:rsid w:val="0026029E"/>
    <w:rsid w:val="00277CF4"/>
    <w:rsid w:val="00281375"/>
    <w:rsid w:val="0028365C"/>
    <w:rsid w:val="00291377"/>
    <w:rsid w:val="00292566"/>
    <w:rsid w:val="00294FEE"/>
    <w:rsid w:val="002952C3"/>
    <w:rsid w:val="002A0081"/>
    <w:rsid w:val="002B4573"/>
    <w:rsid w:val="002C01EB"/>
    <w:rsid w:val="002C4BE1"/>
    <w:rsid w:val="002D1C42"/>
    <w:rsid w:val="002D48DF"/>
    <w:rsid w:val="002D7ABC"/>
    <w:rsid w:val="002E45F0"/>
    <w:rsid w:val="002E5B76"/>
    <w:rsid w:val="002E62F8"/>
    <w:rsid w:val="002F0339"/>
    <w:rsid w:val="002F5654"/>
    <w:rsid w:val="00304295"/>
    <w:rsid w:val="00304605"/>
    <w:rsid w:val="00306B1A"/>
    <w:rsid w:val="00317FAB"/>
    <w:rsid w:val="00324F6E"/>
    <w:rsid w:val="00325D04"/>
    <w:rsid w:val="00330B48"/>
    <w:rsid w:val="00340539"/>
    <w:rsid w:val="00341A48"/>
    <w:rsid w:val="00344FBB"/>
    <w:rsid w:val="003466D5"/>
    <w:rsid w:val="00347704"/>
    <w:rsid w:val="003520CC"/>
    <w:rsid w:val="00357A84"/>
    <w:rsid w:val="003612D2"/>
    <w:rsid w:val="00364F43"/>
    <w:rsid w:val="0036788F"/>
    <w:rsid w:val="00367AE8"/>
    <w:rsid w:val="00370C77"/>
    <w:rsid w:val="00371C18"/>
    <w:rsid w:val="003836D5"/>
    <w:rsid w:val="00390BED"/>
    <w:rsid w:val="00394B5D"/>
    <w:rsid w:val="003A13D4"/>
    <w:rsid w:val="003A2C4F"/>
    <w:rsid w:val="003A4BDC"/>
    <w:rsid w:val="003B1564"/>
    <w:rsid w:val="003B1DED"/>
    <w:rsid w:val="003B5AE9"/>
    <w:rsid w:val="003C01FD"/>
    <w:rsid w:val="003C09CA"/>
    <w:rsid w:val="003C2164"/>
    <w:rsid w:val="003C7B8C"/>
    <w:rsid w:val="003D30DB"/>
    <w:rsid w:val="003E3181"/>
    <w:rsid w:val="003E7D92"/>
    <w:rsid w:val="003F14ED"/>
    <w:rsid w:val="003F30C6"/>
    <w:rsid w:val="003F4609"/>
    <w:rsid w:val="0040615C"/>
    <w:rsid w:val="0041161C"/>
    <w:rsid w:val="004140CD"/>
    <w:rsid w:val="00423E6C"/>
    <w:rsid w:val="00425F87"/>
    <w:rsid w:val="00431401"/>
    <w:rsid w:val="00445390"/>
    <w:rsid w:val="004514CC"/>
    <w:rsid w:val="00454AEF"/>
    <w:rsid w:val="004552BB"/>
    <w:rsid w:val="00461470"/>
    <w:rsid w:val="004677ED"/>
    <w:rsid w:val="00473977"/>
    <w:rsid w:val="004757B1"/>
    <w:rsid w:val="0048244A"/>
    <w:rsid w:val="0048460A"/>
    <w:rsid w:val="00492145"/>
    <w:rsid w:val="0049311B"/>
    <w:rsid w:val="00494548"/>
    <w:rsid w:val="004A286B"/>
    <w:rsid w:val="004B3B33"/>
    <w:rsid w:val="004B3EB3"/>
    <w:rsid w:val="004B571B"/>
    <w:rsid w:val="004B6221"/>
    <w:rsid w:val="004B7086"/>
    <w:rsid w:val="004B73DA"/>
    <w:rsid w:val="004C33DB"/>
    <w:rsid w:val="004D1BAF"/>
    <w:rsid w:val="004D6A9B"/>
    <w:rsid w:val="004E1A83"/>
    <w:rsid w:val="004E21B0"/>
    <w:rsid w:val="004E2ED4"/>
    <w:rsid w:val="004F0D51"/>
    <w:rsid w:val="004F691E"/>
    <w:rsid w:val="0050198E"/>
    <w:rsid w:val="005023DB"/>
    <w:rsid w:val="00502E6B"/>
    <w:rsid w:val="0050325F"/>
    <w:rsid w:val="00517882"/>
    <w:rsid w:val="005228DC"/>
    <w:rsid w:val="0052678D"/>
    <w:rsid w:val="00531B56"/>
    <w:rsid w:val="0053298A"/>
    <w:rsid w:val="00534811"/>
    <w:rsid w:val="0053635D"/>
    <w:rsid w:val="00544517"/>
    <w:rsid w:val="00546409"/>
    <w:rsid w:val="00546D11"/>
    <w:rsid w:val="00546D2C"/>
    <w:rsid w:val="00557389"/>
    <w:rsid w:val="00563778"/>
    <w:rsid w:val="0057772C"/>
    <w:rsid w:val="00581265"/>
    <w:rsid w:val="0058768A"/>
    <w:rsid w:val="0059618C"/>
    <w:rsid w:val="005C17FB"/>
    <w:rsid w:val="005C1E29"/>
    <w:rsid w:val="005C69A7"/>
    <w:rsid w:val="005D41DC"/>
    <w:rsid w:val="005F2E66"/>
    <w:rsid w:val="005F3341"/>
    <w:rsid w:val="005F351E"/>
    <w:rsid w:val="005F5F4C"/>
    <w:rsid w:val="00601F3E"/>
    <w:rsid w:val="00603187"/>
    <w:rsid w:val="00605997"/>
    <w:rsid w:val="00611143"/>
    <w:rsid w:val="00611A99"/>
    <w:rsid w:val="006163BF"/>
    <w:rsid w:val="00621CA7"/>
    <w:rsid w:val="00622DB3"/>
    <w:rsid w:val="00622E8E"/>
    <w:rsid w:val="006232F1"/>
    <w:rsid w:val="00626A03"/>
    <w:rsid w:val="00627DC0"/>
    <w:rsid w:val="00630491"/>
    <w:rsid w:val="00632B53"/>
    <w:rsid w:val="006355B8"/>
    <w:rsid w:val="006415E9"/>
    <w:rsid w:val="0064395D"/>
    <w:rsid w:val="0065585C"/>
    <w:rsid w:val="00656E23"/>
    <w:rsid w:val="00657E03"/>
    <w:rsid w:val="00662326"/>
    <w:rsid w:val="00671860"/>
    <w:rsid w:val="00672687"/>
    <w:rsid w:val="0067441A"/>
    <w:rsid w:val="006748CB"/>
    <w:rsid w:val="00675C3E"/>
    <w:rsid w:val="0068246B"/>
    <w:rsid w:val="00690964"/>
    <w:rsid w:val="006939E3"/>
    <w:rsid w:val="006A1EF8"/>
    <w:rsid w:val="006B0C59"/>
    <w:rsid w:val="006B1975"/>
    <w:rsid w:val="006C5918"/>
    <w:rsid w:val="006D758A"/>
    <w:rsid w:val="006E1A83"/>
    <w:rsid w:val="006E7640"/>
    <w:rsid w:val="006F6285"/>
    <w:rsid w:val="00703464"/>
    <w:rsid w:val="00716FC8"/>
    <w:rsid w:val="00720715"/>
    <w:rsid w:val="00720F79"/>
    <w:rsid w:val="00731B2C"/>
    <w:rsid w:val="00742A1B"/>
    <w:rsid w:val="0074459B"/>
    <w:rsid w:val="007457C9"/>
    <w:rsid w:val="007575D7"/>
    <w:rsid w:val="007578BB"/>
    <w:rsid w:val="00771CB9"/>
    <w:rsid w:val="007759F6"/>
    <w:rsid w:val="0077762C"/>
    <w:rsid w:val="00782F44"/>
    <w:rsid w:val="00783835"/>
    <w:rsid w:val="00787C81"/>
    <w:rsid w:val="007918EA"/>
    <w:rsid w:val="007A1883"/>
    <w:rsid w:val="007A3A7A"/>
    <w:rsid w:val="007A4851"/>
    <w:rsid w:val="007A4DD8"/>
    <w:rsid w:val="007A77C7"/>
    <w:rsid w:val="007B6A38"/>
    <w:rsid w:val="007C5072"/>
    <w:rsid w:val="007C61DF"/>
    <w:rsid w:val="007D1639"/>
    <w:rsid w:val="007E04F7"/>
    <w:rsid w:val="007E3468"/>
    <w:rsid w:val="007E4476"/>
    <w:rsid w:val="007E479B"/>
    <w:rsid w:val="007E7A18"/>
    <w:rsid w:val="007F00B1"/>
    <w:rsid w:val="007F238E"/>
    <w:rsid w:val="007F46F2"/>
    <w:rsid w:val="007F6A2E"/>
    <w:rsid w:val="00801E6D"/>
    <w:rsid w:val="00804EB4"/>
    <w:rsid w:val="00807A2D"/>
    <w:rsid w:val="008135E5"/>
    <w:rsid w:val="00816B1C"/>
    <w:rsid w:val="00817EB3"/>
    <w:rsid w:val="008201AD"/>
    <w:rsid w:val="00822546"/>
    <w:rsid w:val="00840449"/>
    <w:rsid w:val="00841B03"/>
    <w:rsid w:val="0084563A"/>
    <w:rsid w:val="00850FC7"/>
    <w:rsid w:val="00854918"/>
    <w:rsid w:val="00855E37"/>
    <w:rsid w:val="00864362"/>
    <w:rsid w:val="00870152"/>
    <w:rsid w:val="008736BC"/>
    <w:rsid w:val="00875D8C"/>
    <w:rsid w:val="0087603A"/>
    <w:rsid w:val="008857BB"/>
    <w:rsid w:val="00885EB5"/>
    <w:rsid w:val="008922E1"/>
    <w:rsid w:val="00893722"/>
    <w:rsid w:val="00895035"/>
    <w:rsid w:val="008960F8"/>
    <w:rsid w:val="008A13A1"/>
    <w:rsid w:val="008A2105"/>
    <w:rsid w:val="008A34CE"/>
    <w:rsid w:val="008A4E53"/>
    <w:rsid w:val="008A6122"/>
    <w:rsid w:val="008A642A"/>
    <w:rsid w:val="008A7D3F"/>
    <w:rsid w:val="008B0B25"/>
    <w:rsid w:val="008B2C88"/>
    <w:rsid w:val="008B3148"/>
    <w:rsid w:val="008B66EF"/>
    <w:rsid w:val="008D5E39"/>
    <w:rsid w:val="008E2043"/>
    <w:rsid w:val="008E5C9B"/>
    <w:rsid w:val="008E79FB"/>
    <w:rsid w:val="008F0339"/>
    <w:rsid w:val="008F0907"/>
    <w:rsid w:val="008F0A46"/>
    <w:rsid w:val="008F1479"/>
    <w:rsid w:val="008F15D0"/>
    <w:rsid w:val="008F30E8"/>
    <w:rsid w:val="009004B7"/>
    <w:rsid w:val="0090146B"/>
    <w:rsid w:val="00901C43"/>
    <w:rsid w:val="00901D29"/>
    <w:rsid w:val="009042AB"/>
    <w:rsid w:val="009101FF"/>
    <w:rsid w:val="00911B4B"/>
    <w:rsid w:val="009172CD"/>
    <w:rsid w:val="00917BBB"/>
    <w:rsid w:val="00917E79"/>
    <w:rsid w:val="00920ADA"/>
    <w:rsid w:val="009259FE"/>
    <w:rsid w:val="0092604D"/>
    <w:rsid w:val="009272D8"/>
    <w:rsid w:val="0092733B"/>
    <w:rsid w:val="00930326"/>
    <w:rsid w:val="009307E5"/>
    <w:rsid w:val="0093181F"/>
    <w:rsid w:val="0093767E"/>
    <w:rsid w:val="00956D04"/>
    <w:rsid w:val="009616A4"/>
    <w:rsid w:val="009658EC"/>
    <w:rsid w:val="00965AC2"/>
    <w:rsid w:val="00967D19"/>
    <w:rsid w:val="009731F2"/>
    <w:rsid w:val="00973F51"/>
    <w:rsid w:val="009807F7"/>
    <w:rsid w:val="00980E43"/>
    <w:rsid w:val="00981157"/>
    <w:rsid w:val="00987C55"/>
    <w:rsid w:val="009940ED"/>
    <w:rsid w:val="009A1B8E"/>
    <w:rsid w:val="009A75B5"/>
    <w:rsid w:val="009B0D1B"/>
    <w:rsid w:val="009D103F"/>
    <w:rsid w:val="009D1E74"/>
    <w:rsid w:val="009D5C00"/>
    <w:rsid w:val="009D600D"/>
    <w:rsid w:val="009D6B6A"/>
    <w:rsid w:val="009E0358"/>
    <w:rsid w:val="009E68F8"/>
    <w:rsid w:val="009E6B48"/>
    <w:rsid w:val="009F0B1B"/>
    <w:rsid w:val="009F166B"/>
    <w:rsid w:val="009F36B3"/>
    <w:rsid w:val="009F6743"/>
    <w:rsid w:val="00A0038D"/>
    <w:rsid w:val="00A146A7"/>
    <w:rsid w:val="00A219B4"/>
    <w:rsid w:val="00A219D3"/>
    <w:rsid w:val="00A22E6F"/>
    <w:rsid w:val="00A30383"/>
    <w:rsid w:val="00A320D8"/>
    <w:rsid w:val="00A36471"/>
    <w:rsid w:val="00A467F7"/>
    <w:rsid w:val="00A57EA6"/>
    <w:rsid w:val="00A66AAD"/>
    <w:rsid w:val="00A677E3"/>
    <w:rsid w:val="00A73489"/>
    <w:rsid w:val="00A81ADB"/>
    <w:rsid w:val="00A86548"/>
    <w:rsid w:val="00A92650"/>
    <w:rsid w:val="00A965A0"/>
    <w:rsid w:val="00A965B8"/>
    <w:rsid w:val="00AA1AD8"/>
    <w:rsid w:val="00AA2E17"/>
    <w:rsid w:val="00AA61D4"/>
    <w:rsid w:val="00AB4B69"/>
    <w:rsid w:val="00AB6646"/>
    <w:rsid w:val="00AB7557"/>
    <w:rsid w:val="00AC10AA"/>
    <w:rsid w:val="00AC38D0"/>
    <w:rsid w:val="00AC3CA6"/>
    <w:rsid w:val="00AC6B97"/>
    <w:rsid w:val="00AD1A33"/>
    <w:rsid w:val="00AD1AA2"/>
    <w:rsid w:val="00AD1E97"/>
    <w:rsid w:val="00AD53D8"/>
    <w:rsid w:val="00AE10B9"/>
    <w:rsid w:val="00AE23A3"/>
    <w:rsid w:val="00AF59D3"/>
    <w:rsid w:val="00AF5D3E"/>
    <w:rsid w:val="00B012E8"/>
    <w:rsid w:val="00B044AA"/>
    <w:rsid w:val="00B105BF"/>
    <w:rsid w:val="00B20892"/>
    <w:rsid w:val="00B24A8D"/>
    <w:rsid w:val="00B27823"/>
    <w:rsid w:val="00B374B2"/>
    <w:rsid w:val="00B40600"/>
    <w:rsid w:val="00B6214B"/>
    <w:rsid w:val="00B6431B"/>
    <w:rsid w:val="00B66297"/>
    <w:rsid w:val="00B71A9C"/>
    <w:rsid w:val="00B744F9"/>
    <w:rsid w:val="00B9329A"/>
    <w:rsid w:val="00BA2BEE"/>
    <w:rsid w:val="00BB20A5"/>
    <w:rsid w:val="00BB43CE"/>
    <w:rsid w:val="00BB5320"/>
    <w:rsid w:val="00BB7CC8"/>
    <w:rsid w:val="00BC1224"/>
    <w:rsid w:val="00BC191D"/>
    <w:rsid w:val="00BD0234"/>
    <w:rsid w:val="00BD103C"/>
    <w:rsid w:val="00BE178F"/>
    <w:rsid w:val="00BE2B6A"/>
    <w:rsid w:val="00BE3667"/>
    <w:rsid w:val="00C00221"/>
    <w:rsid w:val="00C054F2"/>
    <w:rsid w:val="00C077AE"/>
    <w:rsid w:val="00C125FE"/>
    <w:rsid w:val="00C17A88"/>
    <w:rsid w:val="00C35C7D"/>
    <w:rsid w:val="00C422DE"/>
    <w:rsid w:val="00C45D27"/>
    <w:rsid w:val="00C46DA8"/>
    <w:rsid w:val="00C561C6"/>
    <w:rsid w:val="00C60E3D"/>
    <w:rsid w:val="00C76791"/>
    <w:rsid w:val="00C8082B"/>
    <w:rsid w:val="00C84AE0"/>
    <w:rsid w:val="00C93951"/>
    <w:rsid w:val="00C96585"/>
    <w:rsid w:val="00CA5EC9"/>
    <w:rsid w:val="00CB4896"/>
    <w:rsid w:val="00CB4997"/>
    <w:rsid w:val="00CC3507"/>
    <w:rsid w:val="00CC5FE4"/>
    <w:rsid w:val="00CD24D4"/>
    <w:rsid w:val="00CE51CB"/>
    <w:rsid w:val="00CF6C12"/>
    <w:rsid w:val="00CF6F45"/>
    <w:rsid w:val="00D00E8A"/>
    <w:rsid w:val="00D13C89"/>
    <w:rsid w:val="00D16C05"/>
    <w:rsid w:val="00D17CA7"/>
    <w:rsid w:val="00D224CD"/>
    <w:rsid w:val="00D31EE4"/>
    <w:rsid w:val="00D33663"/>
    <w:rsid w:val="00D34BE2"/>
    <w:rsid w:val="00D359C8"/>
    <w:rsid w:val="00D35F3E"/>
    <w:rsid w:val="00D373D2"/>
    <w:rsid w:val="00D41724"/>
    <w:rsid w:val="00D43636"/>
    <w:rsid w:val="00D4737D"/>
    <w:rsid w:val="00D47F87"/>
    <w:rsid w:val="00D53513"/>
    <w:rsid w:val="00D5436B"/>
    <w:rsid w:val="00D56903"/>
    <w:rsid w:val="00D63B34"/>
    <w:rsid w:val="00D64938"/>
    <w:rsid w:val="00D6621F"/>
    <w:rsid w:val="00D71121"/>
    <w:rsid w:val="00D761E0"/>
    <w:rsid w:val="00D81E5C"/>
    <w:rsid w:val="00D86842"/>
    <w:rsid w:val="00D87EF3"/>
    <w:rsid w:val="00D90DDB"/>
    <w:rsid w:val="00D944BC"/>
    <w:rsid w:val="00D97E00"/>
    <w:rsid w:val="00DA0C3C"/>
    <w:rsid w:val="00DA0E93"/>
    <w:rsid w:val="00DA2F8D"/>
    <w:rsid w:val="00DA44A4"/>
    <w:rsid w:val="00DB53CD"/>
    <w:rsid w:val="00DC10BD"/>
    <w:rsid w:val="00DC635B"/>
    <w:rsid w:val="00DD0846"/>
    <w:rsid w:val="00DD1A57"/>
    <w:rsid w:val="00DD5267"/>
    <w:rsid w:val="00DE33D7"/>
    <w:rsid w:val="00DE53BE"/>
    <w:rsid w:val="00DE624C"/>
    <w:rsid w:val="00E0421F"/>
    <w:rsid w:val="00E07169"/>
    <w:rsid w:val="00E0767C"/>
    <w:rsid w:val="00E0783B"/>
    <w:rsid w:val="00E14BA2"/>
    <w:rsid w:val="00E1563A"/>
    <w:rsid w:val="00E1640D"/>
    <w:rsid w:val="00E20BC1"/>
    <w:rsid w:val="00E210F6"/>
    <w:rsid w:val="00E215F2"/>
    <w:rsid w:val="00E21654"/>
    <w:rsid w:val="00E25E38"/>
    <w:rsid w:val="00E27E6E"/>
    <w:rsid w:val="00E56924"/>
    <w:rsid w:val="00E605B4"/>
    <w:rsid w:val="00E6170D"/>
    <w:rsid w:val="00E62438"/>
    <w:rsid w:val="00E63541"/>
    <w:rsid w:val="00E67FCA"/>
    <w:rsid w:val="00E728E0"/>
    <w:rsid w:val="00E74896"/>
    <w:rsid w:val="00E81AD0"/>
    <w:rsid w:val="00E821A7"/>
    <w:rsid w:val="00E82239"/>
    <w:rsid w:val="00E844DC"/>
    <w:rsid w:val="00E8549C"/>
    <w:rsid w:val="00E87E01"/>
    <w:rsid w:val="00E9586C"/>
    <w:rsid w:val="00EA02E5"/>
    <w:rsid w:val="00EA128D"/>
    <w:rsid w:val="00EB1699"/>
    <w:rsid w:val="00EB3A4C"/>
    <w:rsid w:val="00EB3DCC"/>
    <w:rsid w:val="00EB48CE"/>
    <w:rsid w:val="00EB62C2"/>
    <w:rsid w:val="00EC0A9A"/>
    <w:rsid w:val="00EC3AB8"/>
    <w:rsid w:val="00ED11CE"/>
    <w:rsid w:val="00ED42B2"/>
    <w:rsid w:val="00ED77C6"/>
    <w:rsid w:val="00EF0E52"/>
    <w:rsid w:val="00EF1A80"/>
    <w:rsid w:val="00F003E0"/>
    <w:rsid w:val="00F07689"/>
    <w:rsid w:val="00F11B81"/>
    <w:rsid w:val="00F12F32"/>
    <w:rsid w:val="00F13284"/>
    <w:rsid w:val="00F174D7"/>
    <w:rsid w:val="00F17FBD"/>
    <w:rsid w:val="00F222F5"/>
    <w:rsid w:val="00F23BF9"/>
    <w:rsid w:val="00F245D2"/>
    <w:rsid w:val="00F2690F"/>
    <w:rsid w:val="00F3087A"/>
    <w:rsid w:val="00F536C9"/>
    <w:rsid w:val="00F62D3C"/>
    <w:rsid w:val="00F71574"/>
    <w:rsid w:val="00F74358"/>
    <w:rsid w:val="00F80B33"/>
    <w:rsid w:val="00F81231"/>
    <w:rsid w:val="00F95936"/>
    <w:rsid w:val="00FA2A38"/>
    <w:rsid w:val="00FA2AA0"/>
    <w:rsid w:val="00FA3119"/>
    <w:rsid w:val="00FA4A56"/>
    <w:rsid w:val="00FB3CAD"/>
    <w:rsid w:val="00FC00D9"/>
    <w:rsid w:val="00FD63B9"/>
    <w:rsid w:val="00FD654D"/>
    <w:rsid w:val="00FE297B"/>
    <w:rsid w:val="00FE7735"/>
    <w:rsid w:val="00FF3DE3"/>
    <w:rsid w:val="00FF734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B47EF"/>
  <w15:docId w15:val="{314AB74A-88D9-4454-AA94-D830A290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68A"/>
  </w:style>
  <w:style w:type="paragraph" w:styleId="Heading1">
    <w:name w:val="heading 1"/>
    <w:basedOn w:val="Normal"/>
    <w:next w:val="Normal"/>
    <w:link w:val="Heading1Char"/>
    <w:uiPriority w:val="9"/>
    <w:qFormat/>
    <w:rsid w:val="005876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76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rsid w:val="00EB3A4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uiPriority w:val="99"/>
    <w:unhideWhenUsed/>
    <w:rsid w:val="0058768A"/>
    <w:rPr>
      <w:vertAlign w:val="superscript"/>
    </w:rPr>
  </w:style>
  <w:style w:type="paragraph" w:customStyle="1" w:styleId="H1">
    <w:name w:val="H1"/>
    <w:rsid w:val="0058768A"/>
    <w:pPr>
      <w:spacing w:after="0" w:line="480" w:lineRule="auto"/>
    </w:pPr>
    <w:rPr>
      <w:rFonts w:ascii="Times New Roman" w:eastAsia="Times New Roman" w:hAnsi="Times New Roman" w:cs="Times New Roman"/>
      <w:color w:val="333399"/>
      <w:sz w:val="32"/>
      <w:szCs w:val="24"/>
    </w:rPr>
  </w:style>
  <w:style w:type="paragraph" w:customStyle="1" w:styleId="N">
    <w:name w:val="N"/>
    <w:link w:val="NChar"/>
    <w:rsid w:val="0058768A"/>
    <w:pPr>
      <w:spacing w:after="0" w:line="480" w:lineRule="auto"/>
      <w:ind w:left="720" w:hanging="720"/>
    </w:pPr>
    <w:rPr>
      <w:rFonts w:ascii="Times New Roman" w:eastAsia="Times New Roman" w:hAnsi="Times New Roman" w:cs="Times New Roman"/>
      <w:sz w:val="24"/>
      <w:szCs w:val="24"/>
    </w:rPr>
  </w:style>
  <w:style w:type="paragraph" w:customStyle="1" w:styleId="P">
    <w:name w:val="P"/>
    <w:rsid w:val="0058768A"/>
    <w:pPr>
      <w:spacing w:after="0" w:line="480" w:lineRule="auto"/>
    </w:pPr>
    <w:rPr>
      <w:rFonts w:ascii="Times New Roman" w:eastAsia="Times New Roman" w:hAnsi="Times New Roman" w:cs="Times New Roman"/>
      <w:sz w:val="24"/>
      <w:szCs w:val="24"/>
    </w:rPr>
  </w:style>
  <w:style w:type="paragraph" w:customStyle="1" w:styleId="PI">
    <w:name w:val="PI"/>
    <w:rsid w:val="0058768A"/>
    <w:pPr>
      <w:spacing w:after="0" w:line="480" w:lineRule="auto"/>
      <w:ind w:firstLine="720"/>
    </w:pPr>
    <w:rPr>
      <w:rFonts w:ascii="Times New Roman" w:eastAsia="Times New Roman" w:hAnsi="Times New Roman" w:cs="Times New Roman"/>
      <w:sz w:val="24"/>
      <w:szCs w:val="24"/>
    </w:rPr>
  </w:style>
  <w:style w:type="character" w:customStyle="1" w:styleId="URL">
    <w:name w:val="URL"/>
    <w:rsid w:val="0058768A"/>
    <w:rPr>
      <w:color w:val="0000FF"/>
      <w:bdr w:val="single" w:sz="4" w:space="0" w:color="993366"/>
    </w:rPr>
  </w:style>
  <w:style w:type="character" w:customStyle="1" w:styleId="NChar">
    <w:name w:val="N Char"/>
    <w:link w:val="N"/>
    <w:rsid w:val="0058768A"/>
    <w:rPr>
      <w:rFonts w:ascii="Times New Roman" w:eastAsia="Times New Roman" w:hAnsi="Times New Roman" w:cs="Times New Roman"/>
      <w:sz w:val="24"/>
      <w:szCs w:val="24"/>
    </w:rPr>
  </w:style>
  <w:style w:type="paragraph" w:styleId="FootnoteText">
    <w:name w:val="footnote text"/>
    <w:aliases w:val="ft"/>
    <w:basedOn w:val="Normal"/>
    <w:link w:val="FootnoteTextChar"/>
    <w:uiPriority w:val="99"/>
    <w:unhideWhenUsed/>
    <w:rsid w:val="0058768A"/>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58768A"/>
    <w:rPr>
      <w:sz w:val="20"/>
      <w:szCs w:val="20"/>
    </w:rPr>
  </w:style>
  <w:style w:type="character" w:styleId="FootnoteReference">
    <w:name w:val="footnote reference"/>
    <w:aliases w:val="Footnote symbol,Appel note de bas de p"/>
    <w:basedOn w:val="DefaultParagraphFont"/>
    <w:uiPriority w:val="99"/>
    <w:unhideWhenUsed/>
    <w:rsid w:val="0058768A"/>
    <w:rPr>
      <w:vertAlign w:val="superscript"/>
    </w:rPr>
  </w:style>
  <w:style w:type="character" w:styleId="Hyperlink">
    <w:name w:val="Hyperlink"/>
    <w:basedOn w:val="DefaultParagraphFont"/>
    <w:uiPriority w:val="99"/>
    <w:unhideWhenUsed/>
    <w:rsid w:val="0058768A"/>
    <w:rPr>
      <w:color w:val="0000FF" w:themeColor="hyperlink"/>
      <w:u w:val="single"/>
    </w:rPr>
  </w:style>
  <w:style w:type="character" w:customStyle="1" w:styleId="Heading1Char">
    <w:name w:val="Heading 1 Char"/>
    <w:basedOn w:val="DefaultParagraphFont"/>
    <w:link w:val="Heading1"/>
    <w:uiPriority w:val="9"/>
    <w:rsid w:val="005876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8768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87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68A"/>
  </w:style>
  <w:style w:type="paragraph" w:styleId="Footer">
    <w:name w:val="footer"/>
    <w:basedOn w:val="Normal"/>
    <w:link w:val="FooterChar"/>
    <w:uiPriority w:val="99"/>
    <w:unhideWhenUsed/>
    <w:rsid w:val="00587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68A"/>
  </w:style>
  <w:style w:type="paragraph" w:styleId="TOCHeading">
    <w:name w:val="TOC Heading"/>
    <w:basedOn w:val="Heading1"/>
    <w:next w:val="Normal"/>
    <w:uiPriority w:val="39"/>
    <w:semiHidden/>
    <w:unhideWhenUsed/>
    <w:qFormat/>
    <w:rsid w:val="0058768A"/>
    <w:pPr>
      <w:outlineLvl w:val="9"/>
    </w:pPr>
    <w:rPr>
      <w:lang w:eastAsia="ja-JP"/>
    </w:rPr>
  </w:style>
  <w:style w:type="paragraph" w:styleId="TOC1">
    <w:name w:val="toc 1"/>
    <w:basedOn w:val="Normal"/>
    <w:next w:val="Normal"/>
    <w:autoRedefine/>
    <w:uiPriority w:val="39"/>
    <w:unhideWhenUsed/>
    <w:rsid w:val="0058768A"/>
    <w:pPr>
      <w:spacing w:after="100"/>
    </w:pPr>
  </w:style>
  <w:style w:type="paragraph" w:styleId="TOC2">
    <w:name w:val="toc 2"/>
    <w:basedOn w:val="Normal"/>
    <w:next w:val="Normal"/>
    <w:autoRedefine/>
    <w:uiPriority w:val="39"/>
    <w:unhideWhenUsed/>
    <w:rsid w:val="0058768A"/>
    <w:pPr>
      <w:spacing w:after="100"/>
      <w:ind w:left="220"/>
    </w:pPr>
  </w:style>
  <w:style w:type="paragraph" w:styleId="BalloonText">
    <w:name w:val="Balloon Text"/>
    <w:basedOn w:val="Normal"/>
    <w:link w:val="BalloonTextChar"/>
    <w:uiPriority w:val="99"/>
    <w:semiHidden/>
    <w:unhideWhenUsed/>
    <w:rsid w:val="00587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68A"/>
    <w:rPr>
      <w:rFonts w:ascii="Tahoma" w:hAnsi="Tahoma" w:cs="Tahoma"/>
      <w:sz w:val="16"/>
      <w:szCs w:val="16"/>
    </w:rPr>
  </w:style>
  <w:style w:type="paragraph" w:styleId="EndnoteText">
    <w:name w:val="endnote text"/>
    <w:basedOn w:val="Normal"/>
    <w:link w:val="EndnoteTextChar"/>
    <w:unhideWhenUsed/>
    <w:rsid w:val="0058768A"/>
    <w:pPr>
      <w:spacing w:after="0" w:line="240" w:lineRule="auto"/>
    </w:pPr>
    <w:rPr>
      <w:sz w:val="20"/>
      <w:szCs w:val="20"/>
    </w:rPr>
  </w:style>
  <w:style w:type="character" w:customStyle="1" w:styleId="EndnoteTextChar">
    <w:name w:val="Endnote Text Char"/>
    <w:basedOn w:val="DefaultParagraphFont"/>
    <w:link w:val="EndnoteText"/>
    <w:rsid w:val="0058768A"/>
    <w:rPr>
      <w:sz w:val="20"/>
      <w:szCs w:val="20"/>
    </w:rPr>
  </w:style>
  <w:style w:type="paragraph" w:styleId="ListParagraph">
    <w:name w:val="List Paragraph"/>
    <w:basedOn w:val="Normal"/>
    <w:uiPriority w:val="34"/>
    <w:qFormat/>
    <w:rsid w:val="00840449"/>
    <w:pPr>
      <w:spacing w:after="0"/>
      <w:ind w:left="720"/>
      <w:contextualSpacing/>
    </w:pPr>
    <w:rPr>
      <w:rFonts w:ascii="Arial" w:eastAsia="Arial" w:hAnsi="Arial" w:cs="Arial"/>
      <w:color w:val="000000"/>
    </w:rPr>
  </w:style>
  <w:style w:type="character" w:customStyle="1" w:styleId="apple-converted-space">
    <w:name w:val="apple-converted-space"/>
    <w:basedOn w:val="DefaultParagraphFont"/>
    <w:rsid w:val="00840449"/>
  </w:style>
  <w:style w:type="character" w:customStyle="1" w:styleId="il">
    <w:name w:val="il"/>
    <w:basedOn w:val="DefaultParagraphFont"/>
    <w:rsid w:val="00840449"/>
  </w:style>
  <w:style w:type="paragraph" w:customStyle="1" w:styleId="BodyTextIn">
    <w:name w:val="Body Text In"/>
    <w:rsid w:val="002F5654"/>
    <w:pPr>
      <w:widowControl w:val="0"/>
      <w:snapToGrid w:val="0"/>
      <w:spacing w:after="0" w:line="240" w:lineRule="auto"/>
    </w:pPr>
    <w:rPr>
      <w:rFonts w:ascii="Times New Roman" w:eastAsia="Times New Roman" w:hAnsi="Times New Roman" w:cs="Times New Roman"/>
      <w:sz w:val="24"/>
      <w:szCs w:val="20"/>
    </w:rPr>
  </w:style>
  <w:style w:type="paragraph" w:styleId="NoSpacing">
    <w:name w:val="No Spacing"/>
    <w:uiPriority w:val="1"/>
    <w:qFormat/>
    <w:rsid w:val="006B1975"/>
    <w:pPr>
      <w:spacing w:after="0" w:line="240" w:lineRule="auto"/>
    </w:pPr>
  </w:style>
  <w:style w:type="paragraph" w:customStyle="1" w:styleId="Body1">
    <w:name w:val="Body 1"/>
    <w:rsid w:val="006B1975"/>
    <w:pPr>
      <w:pBdr>
        <w:top w:val="nil"/>
        <w:left w:val="nil"/>
        <w:bottom w:val="nil"/>
        <w:right w:val="nil"/>
        <w:between w:val="nil"/>
        <w:bar w:val="nil"/>
      </w:pBdr>
      <w:spacing w:after="0" w:line="240" w:lineRule="auto"/>
    </w:pPr>
    <w:rPr>
      <w:rFonts w:ascii="Helvetica" w:eastAsia="Helvetica" w:hAnsi="Helvetica" w:cs="Helvetica"/>
      <w:color w:val="000000"/>
      <w:sz w:val="24"/>
      <w:szCs w:val="24"/>
      <w:u w:color="000000"/>
      <w:bdr w:val="nil"/>
    </w:rPr>
  </w:style>
  <w:style w:type="paragraph" w:customStyle="1" w:styleId="Heading">
    <w:name w:val="Heading"/>
    <w:next w:val="Normal"/>
    <w:rsid w:val="006B1975"/>
    <w:pPr>
      <w:keepNext/>
      <w:keepLines/>
      <w:pBdr>
        <w:top w:val="nil"/>
        <w:left w:val="nil"/>
        <w:bottom w:val="nil"/>
        <w:right w:val="nil"/>
        <w:between w:val="nil"/>
        <w:bar w:val="nil"/>
      </w:pBdr>
      <w:spacing w:before="240" w:after="240" w:line="240" w:lineRule="auto"/>
      <w:outlineLvl w:val="0"/>
    </w:pPr>
    <w:rPr>
      <w:rFonts w:ascii="Cambria" w:eastAsia="Cambria" w:hAnsi="Cambria" w:cs="Cambria"/>
      <w:b/>
      <w:bCs/>
      <w:color w:val="365F91"/>
      <w:sz w:val="28"/>
      <w:szCs w:val="28"/>
      <w:u w:color="365F91"/>
      <w:bdr w:val="nil"/>
    </w:rPr>
  </w:style>
  <w:style w:type="paragraph" w:styleId="NormalWeb">
    <w:name w:val="Normal (Web)"/>
    <w:basedOn w:val="Normal"/>
    <w:uiPriority w:val="99"/>
    <w:unhideWhenUsed/>
    <w:rsid w:val="00135CDC"/>
    <w:pPr>
      <w:spacing w:before="100" w:beforeAutospacing="1" w:after="100" w:afterAutospacing="1" w:line="240" w:lineRule="auto"/>
    </w:pPr>
    <w:rPr>
      <w:rFonts w:ascii="Times New Roman" w:hAnsi="Times New Roman" w:cs="Times New Roman"/>
      <w:sz w:val="24"/>
      <w:szCs w:val="24"/>
    </w:rPr>
  </w:style>
  <w:style w:type="paragraph" w:customStyle="1" w:styleId="story-body-text">
    <w:name w:val="story-body-text"/>
    <w:basedOn w:val="Normal"/>
    <w:rsid w:val="00135CD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35CDC"/>
    <w:rPr>
      <w:color w:val="800080" w:themeColor="followedHyperlink"/>
      <w:u w:val="single"/>
    </w:rPr>
  </w:style>
  <w:style w:type="character" w:styleId="CommentReference">
    <w:name w:val="annotation reference"/>
    <w:basedOn w:val="DefaultParagraphFont"/>
    <w:uiPriority w:val="99"/>
    <w:semiHidden/>
    <w:unhideWhenUsed/>
    <w:rsid w:val="00135CDC"/>
    <w:rPr>
      <w:sz w:val="18"/>
      <w:szCs w:val="18"/>
    </w:rPr>
  </w:style>
  <w:style w:type="paragraph" w:styleId="CommentText">
    <w:name w:val="annotation text"/>
    <w:basedOn w:val="Normal"/>
    <w:link w:val="CommentTextChar"/>
    <w:uiPriority w:val="99"/>
    <w:semiHidden/>
    <w:unhideWhenUsed/>
    <w:rsid w:val="00135CDC"/>
    <w:pPr>
      <w:spacing w:line="240" w:lineRule="auto"/>
    </w:pPr>
    <w:rPr>
      <w:sz w:val="24"/>
      <w:szCs w:val="24"/>
    </w:rPr>
  </w:style>
  <w:style w:type="character" w:customStyle="1" w:styleId="CommentTextChar">
    <w:name w:val="Comment Text Char"/>
    <w:basedOn w:val="DefaultParagraphFont"/>
    <w:link w:val="CommentText"/>
    <w:uiPriority w:val="99"/>
    <w:semiHidden/>
    <w:rsid w:val="00135CDC"/>
    <w:rPr>
      <w:sz w:val="24"/>
      <w:szCs w:val="24"/>
    </w:rPr>
  </w:style>
  <w:style w:type="paragraph" w:styleId="CommentSubject">
    <w:name w:val="annotation subject"/>
    <w:basedOn w:val="CommentText"/>
    <w:next w:val="CommentText"/>
    <w:link w:val="CommentSubjectChar"/>
    <w:uiPriority w:val="99"/>
    <w:semiHidden/>
    <w:unhideWhenUsed/>
    <w:rsid w:val="00135CDC"/>
    <w:rPr>
      <w:b/>
      <w:bCs/>
      <w:sz w:val="20"/>
      <w:szCs w:val="20"/>
    </w:rPr>
  </w:style>
  <w:style w:type="character" w:customStyle="1" w:styleId="CommentSubjectChar">
    <w:name w:val="Comment Subject Char"/>
    <w:basedOn w:val="CommentTextChar"/>
    <w:link w:val="CommentSubject"/>
    <w:uiPriority w:val="99"/>
    <w:semiHidden/>
    <w:rsid w:val="00135CDC"/>
    <w:rPr>
      <w:b/>
      <w:bCs/>
      <w:sz w:val="20"/>
      <w:szCs w:val="20"/>
    </w:rPr>
  </w:style>
  <w:style w:type="paragraph" w:styleId="PlainText">
    <w:name w:val="Plain Text"/>
    <w:basedOn w:val="Normal"/>
    <w:link w:val="PlainTextChar"/>
    <w:uiPriority w:val="99"/>
    <w:unhideWhenUsed/>
    <w:rsid w:val="00135CDC"/>
    <w:pPr>
      <w:spacing w:after="0" w:line="240" w:lineRule="auto"/>
    </w:pPr>
    <w:rPr>
      <w:rFonts w:ascii="Courier" w:eastAsiaTheme="minorEastAsia" w:hAnsi="Courier"/>
      <w:sz w:val="21"/>
      <w:szCs w:val="21"/>
      <w:lang w:eastAsia="ja-JP"/>
    </w:rPr>
  </w:style>
  <w:style w:type="character" w:customStyle="1" w:styleId="PlainTextChar">
    <w:name w:val="Plain Text Char"/>
    <w:basedOn w:val="DefaultParagraphFont"/>
    <w:link w:val="PlainText"/>
    <w:uiPriority w:val="99"/>
    <w:rsid w:val="00135CDC"/>
    <w:rPr>
      <w:rFonts w:ascii="Courier" w:eastAsiaTheme="minorEastAsia" w:hAnsi="Courier"/>
      <w:sz w:val="21"/>
      <w:szCs w:val="21"/>
      <w:lang w:eastAsia="ja-JP"/>
    </w:rPr>
  </w:style>
  <w:style w:type="character" w:customStyle="1" w:styleId="st">
    <w:name w:val="st"/>
    <w:basedOn w:val="DefaultParagraphFont"/>
    <w:rsid w:val="009D5C00"/>
  </w:style>
  <w:style w:type="paragraph" w:styleId="Revision">
    <w:name w:val="Revision"/>
    <w:hidden/>
    <w:semiHidden/>
    <w:rsid w:val="00622DB3"/>
    <w:pPr>
      <w:spacing w:after="0" w:line="240" w:lineRule="auto"/>
    </w:pPr>
  </w:style>
  <w:style w:type="character" w:customStyle="1" w:styleId="Heading4Char">
    <w:name w:val="Heading 4 Char"/>
    <w:basedOn w:val="DefaultParagraphFont"/>
    <w:link w:val="Heading4"/>
    <w:rsid w:val="00EB3A4C"/>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40003">
      <w:bodyDiv w:val="1"/>
      <w:marLeft w:val="0"/>
      <w:marRight w:val="0"/>
      <w:marTop w:val="0"/>
      <w:marBottom w:val="0"/>
      <w:divBdr>
        <w:top w:val="none" w:sz="0" w:space="0" w:color="auto"/>
        <w:left w:val="none" w:sz="0" w:space="0" w:color="auto"/>
        <w:bottom w:val="none" w:sz="0" w:space="0" w:color="auto"/>
        <w:right w:val="none" w:sz="0" w:space="0" w:color="auto"/>
      </w:divBdr>
    </w:div>
    <w:div w:id="416946802">
      <w:bodyDiv w:val="1"/>
      <w:marLeft w:val="0"/>
      <w:marRight w:val="0"/>
      <w:marTop w:val="0"/>
      <w:marBottom w:val="0"/>
      <w:divBdr>
        <w:top w:val="none" w:sz="0" w:space="0" w:color="auto"/>
        <w:left w:val="none" w:sz="0" w:space="0" w:color="auto"/>
        <w:bottom w:val="none" w:sz="0" w:space="0" w:color="auto"/>
        <w:right w:val="none" w:sz="0" w:space="0" w:color="auto"/>
      </w:divBdr>
    </w:div>
    <w:div w:id="489562856">
      <w:bodyDiv w:val="1"/>
      <w:marLeft w:val="0"/>
      <w:marRight w:val="0"/>
      <w:marTop w:val="0"/>
      <w:marBottom w:val="0"/>
      <w:divBdr>
        <w:top w:val="none" w:sz="0" w:space="0" w:color="auto"/>
        <w:left w:val="none" w:sz="0" w:space="0" w:color="auto"/>
        <w:bottom w:val="none" w:sz="0" w:space="0" w:color="auto"/>
        <w:right w:val="none" w:sz="0" w:space="0" w:color="auto"/>
      </w:divBdr>
    </w:div>
    <w:div w:id="897784142">
      <w:bodyDiv w:val="1"/>
      <w:marLeft w:val="0"/>
      <w:marRight w:val="0"/>
      <w:marTop w:val="0"/>
      <w:marBottom w:val="0"/>
      <w:divBdr>
        <w:top w:val="none" w:sz="0" w:space="0" w:color="auto"/>
        <w:left w:val="none" w:sz="0" w:space="0" w:color="auto"/>
        <w:bottom w:val="none" w:sz="0" w:space="0" w:color="auto"/>
        <w:right w:val="none" w:sz="0" w:space="0" w:color="auto"/>
      </w:divBdr>
    </w:div>
    <w:div w:id="993798778">
      <w:bodyDiv w:val="1"/>
      <w:marLeft w:val="0"/>
      <w:marRight w:val="0"/>
      <w:marTop w:val="0"/>
      <w:marBottom w:val="0"/>
      <w:divBdr>
        <w:top w:val="none" w:sz="0" w:space="0" w:color="auto"/>
        <w:left w:val="none" w:sz="0" w:space="0" w:color="auto"/>
        <w:bottom w:val="none" w:sz="0" w:space="0" w:color="auto"/>
        <w:right w:val="none" w:sz="0" w:space="0" w:color="auto"/>
      </w:divBdr>
    </w:div>
    <w:div w:id="1039285629">
      <w:bodyDiv w:val="1"/>
      <w:marLeft w:val="0"/>
      <w:marRight w:val="0"/>
      <w:marTop w:val="0"/>
      <w:marBottom w:val="0"/>
      <w:divBdr>
        <w:top w:val="none" w:sz="0" w:space="0" w:color="auto"/>
        <w:left w:val="none" w:sz="0" w:space="0" w:color="auto"/>
        <w:bottom w:val="none" w:sz="0" w:space="0" w:color="auto"/>
        <w:right w:val="none" w:sz="0" w:space="0" w:color="auto"/>
      </w:divBdr>
    </w:div>
    <w:div w:id="1249004930">
      <w:bodyDiv w:val="1"/>
      <w:marLeft w:val="0"/>
      <w:marRight w:val="0"/>
      <w:marTop w:val="0"/>
      <w:marBottom w:val="0"/>
      <w:divBdr>
        <w:top w:val="none" w:sz="0" w:space="0" w:color="auto"/>
        <w:left w:val="none" w:sz="0" w:space="0" w:color="auto"/>
        <w:bottom w:val="none" w:sz="0" w:space="0" w:color="auto"/>
        <w:right w:val="none" w:sz="0" w:space="0" w:color="auto"/>
      </w:divBdr>
    </w:div>
    <w:div w:id="1249772362">
      <w:bodyDiv w:val="1"/>
      <w:marLeft w:val="0"/>
      <w:marRight w:val="0"/>
      <w:marTop w:val="0"/>
      <w:marBottom w:val="0"/>
      <w:divBdr>
        <w:top w:val="none" w:sz="0" w:space="0" w:color="auto"/>
        <w:left w:val="none" w:sz="0" w:space="0" w:color="auto"/>
        <w:bottom w:val="none" w:sz="0" w:space="0" w:color="auto"/>
        <w:right w:val="none" w:sz="0" w:space="0" w:color="auto"/>
      </w:divBdr>
    </w:div>
    <w:div w:id="1395591027">
      <w:bodyDiv w:val="1"/>
      <w:marLeft w:val="0"/>
      <w:marRight w:val="0"/>
      <w:marTop w:val="0"/>
      <w:marBottom w:val="0"/>
      <w:divBdr>
        <w:top w:val="none" w:sz="0" w:space="0" w:color="auto"/>
        <w:left w:val="none" w:sz="0" w:space="0" w:color="auto"/>
        <w:bottom w:val="none" w:sz="0" w:space="0" w:color="auto"/>
        <w:right w:val="none" w:sz="0" w:space="0" w:color="auto"/>
      </w:divBdr>
    </w:div>
    <w:div w:id="1471021279">
      <w:bodyDiv w:val="1"/>
      <w:marLeft w:val="0"/>
      <w:marRight w:val="0"/>
      <w:marTop w:val="0"/>
      <w:marBottom w:val="0"/>
      <w:divBdr>
        <w:top w:val="none" w:sz="0" w:space="0" w:color="auto"/>
        <w:left w:val="none" w:sz="0" w:space="0" w:color="auto"/>
        <w:bottom w:val="none" w:sz="0" w:space="0" w:color="auto"/>
        <w:right w:val="none" w:sz="0" w:space="0" w:color="auto"/>
      </w:divBdr>
      <w:divsChild>
        <w:div w:id="1933707846">
          <w:marLeft w:val="0"/>
          <w:marRight w:val="0"/>
          <w:marTop w:val="0"/>
          <w:marBottom w:val="0"/>
          <w:divBdr>
            <w:top w:val="none" w:sz="0" w:space="0" w:color="auto"/>
            <w:left w:val="none" w:sz="0" w:space="0" w:color="auto"/>
            <w:bottom w:val="none" w:sz="0" w:space="0" w:color="auto"/>
            <w:right w:val="none" w:sz="0" w:space="0" w:color="auto"/>
          </w:divBdr>
        </w:div>
        <w:div w:id="873730795">
          <w:marLeft w:val="0"/>
          <w:marRight w:val="0"/>
          <w:marTop w:val="0"/>
          <w:marBottom w:val="0"/>
          <w:divBdr>
            <w:top w:val="none" w:sz="0" w:space="0" w:color="auto"/>
            <w:left w:val="none" w:sz="0" w:space="0" w:color="auto"/>
            <w:bottom w:val="none" w:sz="0" w:space="0" w:color="auto"/>
            <w:right w:val="none" w:sz="0" w:space="0" w:color="auto"/>
          </w:divBdr>
        </w:div>
      </w:divsChild>
    </w:div>
    <w:div w:id="1568565101">
      <w:bodyDiv w:val="1"/>
      <w:marLeft w:val="0"/>
      <w:marRight w:val="0"/>
      <w:marTop w:val="0"/>
      <w:marBottom w:val="0"/>
      <w:divBdr>
        <w:top w:val="none" w:sz="0" w:space="0" w:color="auto"/>
        <w:left w:val="none" w:sz="0" w:space="0" w:color="auto"/>
        <w:bottom w:val="none" w:sz="0" w:space="0" w:color="auto"/>
        <w:right w:val="none" w:sz="0" w:space="0" w:color="auto"/>
      </w:divBdr>
    </w:div>
    <w:div w:id="206860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endnotes.xml.rels><?xml version="1.0" encoding="UTF-8" standalone="yes"?>
<Relationships xmlns="http://schemas.openxmlformats.org/package/2006/relationships"><Relationship Id="rId8" Type="http://schemas.openxmlformats.org/officeDocument/2006/relationships/hyperlink" Target="http://www.washingtontimes.com/news/2013/mar/24/us-israeli-cyberattack-on-iran-was-act-of-force-na/?page=all" TargetMode="External"/><Relationship Id="rId13" Type="http://schemas.openxmlformats.org/officeDocument/2006/relationships/hyperlink" Target="http://ap.ohchr.org/documents/E/HRC/d_res_dec/A_HRC_20_L13.doc" TargetMode="External"/><Relationship Id="rId18" Type="http://schemas.openxmlformats.org/officeDocument/2006/relationships/hyperlink" Target="http://www.kaspersky.com/about/news/virus/2012/Resource_207_Kaspersky_Lab_Research_Proves_that_Stuxnet_and_Flame_Developers_are_Connected" TargetMode="External"/><Relationship Id="rId3" Type="http://schemas.openxmlformats.org/officeDocument/2006/relationships/hyperlink" Target="http://www.nytimes.com/2013/01/09/technology/online-banking-attacks-were-work-of-iran-us-officials-say.html" TargetMode="External"/><Relationship Id="rId21" Type="http://schemas.openxmlformats.org/officeDocument/2006/relationships/hyperlink" Target="http://edition.cnn.com/2007/US/09/26/power.at.risk/" TargetMode="External"/><Relationship Id="rId7" Type="http://schemas.openxmlformats.org/officeDocument/2006/relationships/hyperlink" Target="http://www.ccdcoe.org/249.html" TargetMode="External"/><Relationship Id="rId12" Type="http://schemas.openxmlformats.org/officeDocument/2006/relationships/hyperlink" Target="http://www.zdnet.com/cyber-espionage-extremely-dangerous-for-international-trust-kaspersky-7000022915/" TargetMode="External"/><Relationship Id="rId17" Type="http://schemas.openxmlformats.org/officeDocument/2006/relationships/hyperlink" Target="http://www.foreignpolicy.com/articles/2012/05/29/flame_thrower" TargetMode="External"/><Relationship Id="rId2" Type="http://schemas.openxmlformats.org/officeDocument/2006/relationships/hyperlink" Target="http://www.defensenews.com/article/20121012/DEFREG02/310120001/Text-Speech-by-Defense-U-S-Secretary-Leon-Panetta" TargetMode="External"/><Relationship Id="rId16" Type="http://schemas.openxmlformats.org/officeDocument/2006/relationships/hyperlink" Target="http://newamerica.net/publications/policy/whats_at_stake_at_wcit" TargetMode="External"/><Relationship Id="rId20" Type="http://schemas.openxmlformats.org/officeDocument/2006/relationships/hyperlink" Target="http://i-hls.com/wp-content/uploads/2013/04/In-Defense-of-Stuxnet.pdf" TargetMode="External"/><Relationship Id="rId1" Type="http://schemas.openxmlformats.org/officeDocument/2006/relationships/hyperlink" Target="http://www.businessinsider.com/irans-cyber-army-2015-3" TargetMode="External"/><Relationship Id="rId6" Type="http://schemas.openxmlformats.org/officeDocument/2006/relationships/hyperlink" Target="http://www.armed-services.senate.gov/imo/media/doc/15-30%20-%203-19-15.pdf" TargetMode="External"/><Relationship Id="rId11" Type="http://schemas.openxmlformats.org/officeDocument/2006/relationships/hyperlink" Target="http://www.breitbart.com/Big-Peace/2013/06/28/Will-White-House-Prosecute-Four-Star-General-As-A-Leaker" TargetMode="External"/><Relationship Id="rId5" Type="http://schemas.openxmlformats.org/officeDocument/2006/relationships/hyperlink" Target="http://www.symantec.com/connect/blogs/emerging-threat-dragonfly-energetic-bear-apt-group" TargetMode="External"/><Relationship Id="rId15" Type="http://schemas.openxmlformats.org/officeDocument/2006/relationships/hyperlink" Target="http://investigations.nbcnews.com/_news/2013/06/27/19174350-ex-pentagon-general-target-of-leak-investigation-sources-say" TargetMode="External"/><Relationship Id="rId23" Type="http://schemas.openxmlformats.org/officeDocument/2006/relationships/hyperlink" Target="http://www.itu.int/wsis/basic/multistakeholder.html" TargetMode="External"/><Relationship Id="rId10" Type="http://schemas.openxmlformats.org/officeDocument/2006/relationships/hyperlink" Target="http://www.theguardian.com/world/interactive/2013/jun/07/obama-cyber-directive-full-text" TargetMode="External"/><Relationship Id="rId19" Type="http://schemas.openxmlformats.org/officeDocument/2006/relationships/hyperlink" Target="http://thediplomat.com/flashpoints-blog/2012/06/07/stuxnet-and-flame-take-a-breath/" TargetMode="External"/><Relationship Id="rId4" Type="http://schemas.openxmlformats.org/officeDocument/2006/relationships/hyperlink" Target="http://www.pewinternet.org/2014/10/29/cyber-attacks-likely-to-increase/" TargetMode="External"/><Relationship Id="rId9" Type="http://schemas.openxmlformats.org/officeDocument/2006/relationships/hyperlink" Target="http://www.opednews.com/articles/Stuxnet-A-Violation-of-US-by-Wayne-Madsen-110119-734.html" TargetMode="External"/><Relationship Id="rId14" Type="http://schemas.openxmlformats.org/officeDocument/2006/relationships/hyperlink" Target="http://www.nytimes.com/2012/06/01/world/middleeast/obama-ordered-wave-of-cyberattacks-against-iran.html" TargetMode="External"/><Relationship Id="rId22" Type="http://schemas.openxmlformats.org/officeDocument/2006/relationships/hyperlink" Target="http://www.cnn.com/2013/06/03/world/meast/iran-internet-restrictions-halal-interne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wsing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C4121D3-4C56-422B-A549-303F61903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114</Pages>
  <Words>45481</Words>
  <Characters>259245</Characters>
  <Application>Microsoft Office Word</Application>
  <DocSecurity>0</DocSecurity>
  <Lines>2160</Lines>
  <Paragraphs>608</Paragraphs>
  <ScaleCrop>false</ScaleCrop>
  <HeadingPairs>
    <vt:vector size="2" baseType="variant">
      <vt:variant>
        <vt:lpstr>Title</vt:lpstr>
      </vt:variant>
      <vt:variant>
        <vt:i4>1</vt:i4>
      </vt:variant>
    </vt:vector>
  </HeadingPairs>
  <TitlesOfParts>
    <vt:vector size="1" baseType="lpstr">
      <vt:lpstr/>
    </vt:vector>
  </TitlesOfParts>
  <Company>Council on Foreign Relations</Company>
  <LinksUpToDate>false</LinksUpToDate>
  <CharactersWithSpaces>304118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admin</dc:creator>
  <cp:lastModifiedBy>Karl Grindal</cp:lastModifiedBy>
  <cp:revision>2</cp:revision>
  <dcterms:created xsi:type="dcterms:W3CDTF">2015-09-08T14:39:00Z</dcterms:created>
  <dcterms:modified xsi:type="dcterms:W3CDTF">2015-09-08T14:39:00Z</dcterms:modified>
</cp:coreProperties>
</file>